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5CE7B" w14:textId="6C97D6B1" w:rsidR="00576876" w:rsidRPr="002C7F6E" w:rsidRDefault="00E506D4" w:rsidP="000549EE">
      <w:pPr>
        <w:keepNext/>
        <w:keepLines/>
        <w:spacing w:before="120" w:after="0" w:line="240" w:lineRule="auto"/>
        <w:ind w:left="2880" w:firstLine="720"/>
        <w:outlineLvl w:val="0"/>
        <w:rPr>
          <w:rFonts w:ascii="Verdana" w:eastAsia="Times New Roman" w:hAnsi="Verdana"/>
          <w:b/>
          <w:bCs/>
          <w:color w:val="000000"/>
          <w:sz w:val="20"/>
          <w:szCs w:val="20"/>
          <w:lang w:val="bg-BG"/>
        </w:rPr>
      </w:pPr>
      <w:r w:rsidRPr="002C7F6E">
        <w:rPr>
          <w:rFonts w:ascii="Verdana" w:eastAsia="Times New Roman" w:hAnsi="Verdana"/>
          <w:b/>
          <w:bCs/>
          <w:color w:val="000000"/>
          <w:sz w:val="20"/>
          <w:szCs w:val="20"/>
          <w:lang w:val="bg-BG"/>
        </w:rPr>
        <w:t xml:space="preserve">ПРОЕКТО </w:t>
      </w:r>
      <w:r w:rsidR="00576876" w:rsidRPr="002C7F6E">
        <w:rPr>
          <w:rFonts w:ascii="Verdana" w:eastAsia="Times New Roman" w:hAnsi="Verdana"/>
          <w:b/>
          <w:bCs/>
          <w:color w:val="000000"/>
          <w:sz w:val="20"/>
          <w:szCs w:val="20"/>
          <w:lang w:val="bg-BG"/>
        </w:rPr>
        <w:t>ДОГОВОР</w:t>
      </w:r>
    </w:p>
    <w:p w14:paraId="1A8F04D3" w14:textId="77777777" w:rsidR="003F6670" w:rsidRPr="002C7F6E" w:rsidRDefault="003F6670" w:rsidP="00576876">
      <w:pPr>
        <w:spacing w:after="120" w:line="240" w:lineRule="atLeast"/>
        <w:jc w:val="center"/>
        <w:rPr>
          <w:rFonts w:ascii="Verdana" w:hAnsi="Verdana"/>
          <w:b/>
          <w:sz w:val="20"/>
          <w:szCs w:val="20"/>
          <w:lang w:val="bg-BG"/>
        </w:rPr>
      </w:pPr>
    </w:p>
    <w:p w14:paraId="7BB8D8B5" w14:textId="77777777" w:rsidR="00576876" w:rsidRPr="002C7F6E" w:rsidRDefault="00576876" w:rsidP="00576876">
      <w:pPr>
        <w:spacing w:after="120" w:line="240" w:lineRule="atLeast"/>
        <w:jc w:val="center"/>
        <w:rPr>
          <w:rFonts w:ascii="Verdana" w:hAnsi="Verdana"/>
          <w:b/>
          <w:sz w:val="20"/>
          <w:szCs w:val="20"/>
          <w:lang w:val="bg-BG"/>
        </w:rPr>
      </w:pPr>
      <w:r w:rsidRPr="002C7F6E">
        <w:rPr>
          <w:rFonts w:ascii="Verdana" w:hAnsi="Verdana"/>
          <w:b/>
          <w:sz w:val="20"/>
          <w:szCs w:val="20"/>
          <w:lang w:val="bg-BG"/>
        </w:rPr>
        <w:t xml:space="preserve">№ </w:t>
      </w:r>
      <w:r w:rsidR="009204E2" w:rsidRPr="002C7F6E">
        <w:rPr>
          <w:rFonts w:ascii="Verdana" w:hAnsi="Verdana"/>
          <w:b/>
          <w:sz w:val="20"/>
          <w:szCs w:val="20"/>
        </w:rPr>
        <w:t>…</w:t>
      </w:r>
      <w:r w:rsidR="009204E2" w:rsidRPr="002C7F6E">
        <w:rPr>
          <w:rFonts w:ascii="Verdana" w:hAnsi="Verdana"/>
          <w:b/>
          <w:sz w:val="20"/>
          <w:szCs w:val="20"/>
          <w:lang w:val="bg-BG"/>
        </w:rPr>
        <w:t>…………………/ ………………………</w:t>
      </w:r>
    </w:p>
    <w:p w14:paraId="7D5E9195" w14:textId="77777777" w:rsidR="00576876" w:rsidRPr="002C7F6E" w:rsidRDefault="00576876" w:rsidP="00576876">
      <w:pPr>
        <w:shd w:val="clear" w:color="auto" w:fill="FFFFFF"/>
        <w:spacing w:after="0" w:line="240" w:lineRule="auto"/>
        <w:jc w:val="center"/>
        <w:rPr>
          <w:rFonts w:ascii="Verdana" w:eastAsia="Times New Roman" w:hAnsi="Verdana"/>
          <w:spacing w:val="-4"/>
          <w:sz w:val="20"/>
          <w:szCs w:val="20"/>
          <w:lang w:val="bg-BG"/>
        </w:rPr>
      </w:pPr>
    </w:p>
    <w:p w14:paraId="30040ED2" w14:textId="77777777" w:rsidR="00576876" w:rsidRPr="002C7F6E" w:rsidRDefault="00576876" w:rsidP="00576876">
      <w:pPr>
        <w:shd w:val="clear" w:color="auto" w:fill="FFFFFF"/>
        <w:spacing w:after="0" w:line="240" w:lineRule="auto"/>
        <w:jc w:val="both"/>
        <w:rPr>
          <w:rFonts w:ascii="Verdana" w:eastAsia="Times New Roman" w:hAnsi="Verdana"/>
          <w:spacing w:val="-4"/>
          <w:sz w:val="20"/>
          <w:szCs w:val="20"/>
          <w:lang w:val="bg-BG"/>
        </w:rPr>
      </w:pPr>
    </w:p>
    <w:p w14:paraId="26B95459" w14:textId="77777777" w:rsidR="00576876" w:rsidRPr="002C7F6E" w:rsidRDefault="00576876" w:rsidP="009204E2">
      <w:pPr>
        <w:shd w:val="clear" w:color="auto" w:fill="FFFFFF"/>
        <w:spacing w:after="0" w:line="240" w:lineRule="auto"/>
        <w:ind w:firstLine="720"/>
        <w:jc w:val="both"/>
        <w:rPr>
          <w:rFonts w:ascii="Verdana" w:eastAsia="Times New Roman" w:hAnsi="Verdana"/>
          <w:spacing w:val="-1"/>
          <w:sz w:val="20"/>
          <w:szCs w:val="20"/>
          <w:lang w:val="bg-BG"/>
        </w:rPr>
      </w:pPr>
      <w:r w:rsidRPr="002C7F6E">
        <w:rPr>
          <w:rFonts w:ascii="Verdana" w:eastAsia="Times New Roman" w:hAnsi="Verdana"/>
          <w:spacing w:val="-4"/>
          <w:sz w:val="20"/>
          <w:szCs w:val="20"/>
          <w:lang w:val="bg-BG"/>
        </w:rPr>
        <w:t>Днес,</w:t>
      </w:r>
      <w:r w:rsidR="009204E2" w:rsidRPr="002C7F6E">
        <w:rPr>
          <w:rFonts w:ascii="Verdana" w:eastAsia="Times New Roman" w:hAnsi="Verdana"/>
          <w:sz w:val="20"/>
          <w:szCs w:val="20"/>
          <w:lang w:val="bg-BG"/>
        </w:rPr>
        <w:t xml:space="preserve"> ………………….</w:t>
      </w:r>
      <w:r w:rsidR="00E506D4" w:rsidRPr="002C7F6E">
        <w:rPr>
          <w:rFonts w:ascii="Verdana" w:eastAsia="Times New Roman" w:hAnsi="Verdana"/>
          <w:sz w:val="20"/>
          <w:szCs w:val="20"/>
          <w:lang w:val="bg-BG"/>
        </w:rPr>
        <w:t xml:space="preserve">2019 </w:t>
      </w:r>
      <w:r w:rsidR="009204E2" w:rsidRPr="002C7F6E">
        <w:rPr>
          <w:rFonts w:ascii="Verdana" w:eastAsia="Times New Roman" w:hAnsi="Verdana"/>
          <w:sz w:val="20"/>
          <w:szCs w:val="20"/>
          <w:lang w:val="bg-BG"/>
        </w:rPr>
        <w:t>г.</w:t>
      </w:r>
      <w:r w:rsidRPr="002C7F6E">
        <w:rPr>
          <w:rFonts w:ascii="Verdana" w:eastAsia="Times New Roman" w:hAnsi="Verdana"/>
          <w:spacing w:val="-1"/>
          <w:sz w:val="20"/>
          <w:szCs w:val="20"/>
          <w:lang w:val="bg-BG"/>
        </w:rPr>
        <w:t xml:space="preserve">, в </w:t>
      </w:r>
      <w:r w:rsidR="009204E2" w:rsidRPr="002C7F6E">
        <w:rPr>
          <w:rFonts w:ascii="Verdana" w:eastAsia="Times New Roman" w:hAnsi="Verdana"/>
          <w:sz w:val="20"/>
          <w:szCs w:val="20"/>
          <w:lang w:val="bg-BG"/>
        </w:rPr>
        <w:t xml:space="preserve">гр. </w:t>
      </w:r>
      <w:r w:rsidR="0057625A" w:rsidRPr="002C7F6E">
        <w:rPr>
          <w:rFonts w:ascii="Verdana" w:eastAsia="Times New Roman" w:hAnsi="Verdana"/>
          <w:sz w:val="20"/>
          <w:szCs w:val="20"/>
          <w:lang w:val="bg-BG"/>
        </w:rPr>
        <w:t>София</w:t>
      </w:r>
      <w:r w:rsidRPr="002C7F6E">
        <w:rPr>
          <w:rFonts w:ascii="Verdana" w:eastAsia="Times New Roman" w:hAnsi="Verdana"/>
          <w:sz w:val="20"/>
          <w:szCs w:val="20"/>
          <w:lang w:val="bg-BG"/>
        </w:rPr>
        <w:t xml:space="preserve">, </w:t>
      </w:r>
      <w:r w:rsidRPr="002C7F6E">
        <w:rPr>
          <w:rFonts w:ascii="Verdana" w:eastAsia="Times New Roman" w:hAnsi="Verdana"/>
          <w:spacing w:val="-1"/>
          <w:sz w:val="20"/>
          <w:szCs w:val="20"/>
          <w:lang w:val="bg-BG"/>
        </w:rPr>
        <w:t>между:</w:t>
      </w:r>
    </w:p>
    <w:p w14:paraId="2EE5ADCE" w14:textId="77777777" w:rsidR="009204E2" w:rsidRPr="002C7F6E" w:rsidRDefault="009204E2" w:rsidP="009204E2">
      <w:pPr>
        <w:shd w:val="clear" w:color="auto" w:fill="FFFFFF"/>
        <w:spacing w:after="0" w:line="240" w:lineRule="auto"/>
        <w:ind w:firstLine="720"/>
        <w:jc w:val="both"/>
        <w:rPr>
          <w:rFonts w:ascii="Verdana" w:eastAsia="Times New Roman" w:hAnsi="Verdana"/>
          <w:spacing w:val="-1"/>
          <w:sz w:val="20"/>
          <w:szCs w:val="20"/>
          <w:lang w:val="bg-BG"/>
        </w:rPr>
      </w:pPr>
    </w:p>
    <w:p w14:paraId="3C4978A6" w14:textId="702EFCF6" w:rsidR="009204E2" w:rsidRPr="002C7F6E" w:rsidRDefault="009204E2" w:rsidP="009204E2">
      <w:pPr>
        <w:widowControl w:val="0"/>
        <w:tabs>
          <w:tab w:val="left" w:pos="735"/>
        </w:tabs>
        <w:suppressAutoHyphens/>
        <w:spacing w:after="0" w:line="240" w:lineRule="auto"/>
        <w:ind w:firstLine="737"/>
        <w:jc w:val="both"/>
        <w:rPr>
          <w:rFonts w:ascii="Verdana" w:eastAsia="Times New Roman" w:hAnsi="Verdana"/>
          <w:kern w:val="1"/>
          <w:sz w:val="20"/>
          <w:szCs w:val="20"/>
          <w:lang w:val="bg-BG" w:eastAsia="ar-SA" w:bidi="hi-IN"/>
        </w:rPr>
      </w:pPr>
      <w:r w:rsidRPr="002C7F6E">
        <w:rPr>
          <w:rFonts w:ascii="Verdana" w:eastAsia="SimSun" w:hAnsi="Verdana"/>
          <w:kern w:val="1"/>
          <w:sz w:val="20"/>
          <w:szCs w:val="20"/>
          <w:lang w:val="bg-BG" w:eastAsia="ar-SA" w:bidi="hi-IN"/>
        </w:rPr>
        <w:t xml:space="preserve">1.  </w:t>
      </w:r>
      <w:r w:rsidR="008A7E92" w:rsidRPr="002C7F6E">
        <w:rPr>
          <w:rFonts w:ascii="Verdana" w:eastAsia="SimSun" w:hAnsi="Verdana"/>
          <w:b/>
          <w:bCs/>
          <w:kern w:val="1"/>
          <w:sz w:val="20"/>
          <w:szCs w:val="20"/>
          <w:lang w:eastAsia="ar-SA" w:bidi="hi-IN"/>
        </w:rPr>
        <w:t xml:space="preserve">“СОФИЙСКА ВОДА“АД, </w:t>
      </w:r>
      <w:r w:rsidR="008A7E92" w:rsidRPr="002C7F6E">
        <w:rPr>
          <w:rFonts w:ascii="Verdana" w:eastAsia="SimSun" w:hAnsi="Verdana"/>
          <w:bCs/>
          <w:kern w:val="1"/>
          <w:sz w:val="20"/>
          <w:szCs w:val="20"/>
          <w:lang w:eastAsia="ar-SA" w:bidi="hi-IN"/>
        </w:rPr>
        <w:t xml:space="preserve">ЕИК 130175000, </w:t>
      </w:r>
      <w:r w:rsidR="008A7E92" w:rsidRPr="002C7F6E">
        <w:rPr>
          <w:rFonts w:ascii="Verdana" w:eastAsia="SimSun" w:hAnsi="Verdana"/>
          <w:kern w:val="1"/>
          <w:sz w:val="20"/>
          <w:szCs w:val="20"/>
          <w:lang w:val="bg-BG" w:eastAsia="ar-SA" w:bidi="hi-IN"/>
        </w:rPr>
        <w:t xml:space="preserve">ИН по ДДС </w:t>
      </w:r>
      <w:r w:rsidR="008A7E92" w:rsidRPr="002C7F6E">
        <w:rPr>
          <w:rFonts w:ascii="Verdana" w:eastAsia="Times New Roman" w:hAnsi="Verdana"/>
          <w:sz w:val="20"/>
          <w:szCs w:val="20"/>
        </w:rPr>
        <w:t>BG</w:t>
      </w:r>
      <w:r w:rsidR="008A7E92" w:rsidRPr="002C7F6E">
        <w:rPr>
          <w:rFonts w:ascii="Verdana" w:eastAsia="SimSun" w:hAnsi="Verdana"/>
          <w:kern w:val="1"/>
          <w:sz w:val="20"/>
          <w:szCs w:val="20"/>
          <w:lang w:val="bg-BG" w:eastAsia="ar-SA" w:bidi="hi-IN"/>
        </w:rPr>
        <w:t xml:space="preserve"> 130175000, </w:t>
      </w:r>
      <w:r w:rsidR="008A7E92" w:rsidRPr="002C7F6E">
        <w:rPr>
          <w:rFonts w:ascii="Verdana" w:eastAsia="SimSun" w:hAnsi="Verdana"/>
          <w:bCs/>
          <w:kern w:val="1"/>
          <w:sz w:val="20"/>
          <w:szCs w:val="20"/>
          <w:lang w:eastAsia="ar-SA" w:bidi="hi-IN"/>
        </w:rPr>
        <w:t xml:space="preserve">със седалище и адрес на управление в гр.София, р-н „Младост“, ж.к.“Младост 4“, Бизнес </w:t>
      </w:r>
      <w:r w:rsidR="008A7E92" w:rsidRPr="002C7F6E">
        <w:rPr>
          <w:rFonts w:ascii="Verdana" w:eastAsia="SimSun" w:hAnsi="Verdana"/>
          <w:bCs/>
          <w:kern w:val="1"/>
          <w:sz w:val="20"/>
          <w:szCs w:val="20"/>
          <w:lang w:eastAsia="ar-SA" w:bidi="hi-IN"/>
        </w:rPr>
        <w:t xml:space="preserve">парк №1, бл.2А, представлявано от </w:t>
      </w:r>
      <w:r w:rsidR="00591350">
        <w:rPr>
          <w:rFonts w:ascii="Verdana" w:eastAsia="SimSun" w:hAnsi="Verdana"/>
          <w:bCs/>
          <w:kern w:val="1"/>
          <w:sz w:val="20"/>
          <w:szCs w:val="20"/>
          <w:lang w:val="bg-BG" w:eastAsia="ar-SA" w:bidi="hi-IN"/>
        </w:rPr>
        <w:t>Франсоа Деберг</w:t>
      </w:r>
      <w:r w:rsidR="00A77615" w:rsidRPr="002C7F6E">
        <w:rPr>
          <w:rFonts w:ascii="Verdana" w:eastAsia="SimSun" w:hAnsi="Verdana"/>
          <w:kern w:val="1"/>
          <w:sz w:val="20"/>
          <w:szCs w:val="20"/>
          <w:lang w:val="bg-BG" w:eastAsia="ar-SA" w:bidi="hi-IN"/>
        </w:rPr>
        <w:t xml:space="preserve">, </w:t>
      </w:r>
      <w:r w:rsidR="00A5410F" w:rsidRPr="002C7F6E">
        <w:rPr>
          <w:rFonts w:ascii="Verdana" w:eastAsia="SimSun" w:hAnsi="Verdana"/>
          <w:kern w:val="1"/>
          <w:sz w:val="20"/>
          <w:szCs w:val="20"/>
          <w:lang w:val="bg-BG" w:eastAsia="ar-SA" w:bidi="hi-IN"/>
        </w:rPr>
        <w:t>н</w:t>
      </w:r>
      <w:r w:rsidRPr="002C7F6E">
        <w:rPr>
          <w:rFonts w:ascii="Verdana" w:eastAsia="SimSun" w:hAnsi="Verdana"/>
          <w:kern w:val="1"/>
          <w:sz w:val="20"/>
          <w:szCs w:val="20"/>
          <w:lang w:val="en-GB" w:eastAsia="ar-SA" w:bidi="hi-IN"/>
        </w:rPr>
        <w:t>аричан</w:t>
      </w:r>
      <w:r w:rsidR="00623F19" w:rsidRPr="002C7F6E">
        <w:rPr>
          <w:rFonts w:ascii="Verdana" w:eastAsia="SimSun" w:hAnsi="Verdana"/>
          <w:kern w:val="1"/>
          <w:sz w:val="20"/>
          <w:szCs w:val="20"/>
          <w:lang w:val="bg-BG" w:eastAsia="ar-SA" w:bidi="hi-IN"/>
        </w:rPr>
        <w:t>о</w:t>
      </w:r>
      <w:r w:rsidRPr="002C7F6E">
        <w:rPr>
          <w:rFonts w:ascii="Verdana" w:eastAsia="SimSun" w:hAnsi="Verdana"/>
          <w:kern w:val="1"/>
          <w:sz w:val="20"/>
          <w:szCs w:val="20"/>
          <w:lang w:val="en-GB" w:eastAsia="ar-SA" w:bidi="hi-IN"/>
        </w:rPr>
        <w:t xml:space="preserve"> </w:t>
      </w:r>
      <w:r w:rsidR="00277610" w:rsidRPr="002C7F6E">
        <w:rPr>
          <w:rFonts w:ascii="Verdana" w:eastAsia="SimSun" w:hAnsi="Verdana"/>
          <w:kern w:val="1"/>
          <w:sz w:val="20"/>
          <w:szCs w:val="20"/>
          <w:lang w:val="bg-BG" w:eastAsia="ar-SA" w:bidi="hi-IN"/>
        </w:rPr>
        <w:t>за краткост</w:t>
      </w:r>
      <w:r w:rsidRPr="002C7F6E">
        <w:rPr>
          <w:rFonts w:ascii="Verdana" w:eastAsia="SimSun" w:hAnsi="Verdana"/>
          <w:kern w:val="1"/>
          <w:sz w:val="20"/>
          <w:szCs w:val="20"/>
          <w:lang w:val="en-GB" w:eastAsia="ar-SA" w:bidi="hi-IN"/>
        </w:rPr>
        <w:t xml:space="preserve"> </w:t>
      </w:r>
      <w:r w:rsidRPr="002C7F6E">
        <w:rPr>
          <w:rFonts w:ascii="Verdana" w:eastAsia="SimSun" w:hAnsi="Verdana"/>
          <w:b/>
          <w:bCs/>
          <w:kern w:val="1"/>
          <w:sz w:val="20"/>
          <w:szCs w:val="20"/>
          <w:lang w:val="en-GB" w:eastAsia="ar-SA" w:bidi="hi-IN"/>
        </w:rPr>
        <w:t>ВЪЗЛОЖИТЕЛ</w:t>
      </w:r>
      <w:r w:rsidR="00277610" w:rsidRPr="002C7F6E">
        <w:rPr>
          <w:rFonts w:ascii="Verdana" w:eastAsia="SimSun" w:hAnsi="Verdana"/>
          <w:b/>
          <w:bCs/>
          <w:kern w:val="1"/>
          <w:sz w:val="20"/>
          <w:szCs w:val="20"/>
          <w:lang w:val="bg-BG" w:eastAsia="ar-SA" w:bidi="hi-IN"/>
        </w:rPr>
        <w:t>,</w:t>
      </w:r>
      <w:r w:rsidRPr="002C7F6E">
        <w:rPr>
          <w:rFonts w:ascii="Verdana" w:eastAsia="SimSun" w:hAnsi="Verdana"/>
          <w:kern w:val="1"/>
          <w:sz w:val="20"/>
          <w:szCs w:val="20"/>
          <w:lang w:val="en-GB" w:eastAsia="ar-SA" w:bidi="hi-IN"/>
        </w:rPr>
        <w:t xml:space="preserve"> от една страна</w:t>
      </w:r>
      <w:r w:rsidR="00277610" w:rsidRPr="002C7F6E">
        <w:rPr>
          <w:rFonts w:ascii="Verdana" w:eastAsia="SimSun" w:hAnsi="Verdana"/>
          <w:kern w:val="1"/>
          <w:sz w:val="20"/>
          <w:szCs w:val="20"/>
          <w:lang w:val="bg-BG" w:eastAsia="ar-SA" w:bidi="hi-IN"/>
        </w:rPr>
        <w:t>,</w:t>
      </w:r>
    </w:p>
    <w:p w14:paraId="69A656B6" w14:textId="77777777" w:rsidR="009204E2" w:rsidRPr="002C7F6E" w:rsidRDefault="009204E2" w:rsidP="009204E2">
      <w:pPr>
        <w:widowControl w:val="0"/>
        <w:tabs>
          <w:tab w:val="left" w:pos="735"/>
        </w:tabs>
        <w:suppressAutoHyphens/>
        <w:spacing w:after="0" w:line="240" w:lineRule="auto"/>
        <w:ind w:firstLine="737"/>
        <w:jc w:val="both"/>
        <w:rPr>
          <w:rFonts w:ascii="Verdana" w:eastAsia="SimSun" w:hAnsi="Verdana"/>
          <w:kern w:val="1"/>
          <w:sz w:val="20"/>
          <w:szCs w:val="20"/>
          <w:lang w:val="bg-BG" w:eastAsia="ar-SA" w:bidi="hi-IN"/>
        </w:rPr>
      </w:pPr>
      <w:r w:rsidRPr="002C7F6E">
        <w:rPr>
          <w:rFonts w:ascii="Verdana" w:eastAsia="Times New Roman" w:hAnsi="Verdana"/>
          <w:kern w:val="1"/>
          <w:sz w:val="20"/>
          <w:szCs w:val="20"/>
          <w:lang w:val="bg-BG" w:eastAsia="ar-SA" w:bidi="hi-IN"/>
        </w:rPr>
        <w:t xml:space="preserve"> </w:t>
      </w:r>
      <w:r w:rsidRPr="002C7F6E">
        <w:rPr>
          <w:rFonts w:ascii="Verdana" w:eastAsia="SimSun" w:hAnsi="Verdana"/>
          <w:kern w:val="1"/>
          <w:sz w:val="20"/>
          <w:szCs w:val="20"/>
          <w:lang w:val="bg-BG" w:eastAsia="ar-SA" w:bidi="hi-IN"/>
        </w:rPr>
        <w:t>и</w:t>
      </w:r>
    </w:p>
    <w:p w14:paraId="2D597F3A" w14:textId="77777777" w:rsidR="009204E2" w:rsidRPr="002C7F6E" w:rsidRDefault="009204E2" w:rsidP="009204E2">
      <w:pPr>
        <w:shd w:val="clear" w:color="auto" w:fill="FFFFFF"/>
        <w:spacing w:after="0" w:line="240" w:lineRule="auto"/>
        <w:ind w:firstLine="720"/>
        <w:jc w:val="both"/>
        <w:rPr>
          <w:rFonts w:ascii="Verdana" w:eastAsia="Times New Roman" w:hAnsi="Verdana"/>
          <w:spacing w:val="-1"/>
          <w:sz w:val="20"/>
          <w:szCs w:val="20"/>
          <w:lang w:val="bg-BG"/>
        </w:rPr>
      </w:pPr>
      <w:r w:rsidRPr="002C7F6E">
        <w:rPr>
          <w:rFonts w:ascii="Verdana" w:eastAsia="SimSun" w:hAnsi="Verdana"/>
          <w:kern w:val="1"/>
          <w:sz w:val="20"/>
          <w:szCs w:val="20"/>
          <w:lang w:val="bg-BG" w:eastAsia="ar-SA" w:bidi="hi-IN"/>
        </w:rPr>
        <w:t>2</w:t>
      </w:r>
      <w:r w:rsidRPr="002C7F6E">
        <w:rPr>
          <w:rFonts w:ascii="Verdana" w:eastAsia="SimSun" w:hAnsi="Verdana"/>
          <w:b/>
          <w:bCs/>
          <w:kern w:val="1"/>
          <w:sz w:val="20"/>
          <w:szCs w:val="20"/>
          <w:lang w:val="bg-BG" w:eastAsia="ar-SA" w:bidi="hi-IN"/>
        </w:rPr>
        <w:t>. ........................................................</w:t>
      </w:r>
      <w:r w:rsidRPr="002C7F6E">
        <w:rPr>
          <w:rFonts w:ascii="Verdana" w:eastAsia="SimSun" w:hAnsi="Verdana"/>
          <w:kern w:val="1"/>
          <w:sz w:val="20"/>
          <w:szCs w:val="20"/>
          <w:lang w:val="bg-BG" w:eastAsia="ar-SA" w:bidi="hi-IN"/>
        </w:rPr>
        <w:t xml:space="preserve"> със седалище и адрес на управление............................................., ЕИК....................., идентификационен номер по ДДС …………….., представлявано от ........................... , опреде</w:t>
      </w:r>
      <w:r w:rsidR="00277610" w:rsidRPr="002C7F6E">
        <w:rPr>
          <w:rFonts w:ascii="Verdana" w:eastAsia="SimSun" w:hAnsi="Verdana"/>
          <w:kern w:val="1"/>
          <w:sz w:val="20"/>
          <w:szCs w:val="20"/>
          <w:lang w:val="bg-BG" w:eastAsia="ar-SA" w:bidi="hi-IN"/>
        </w:rPr>
        <w:t>лен за изпълнител след проведена</w:t>
      </w:r>
      <w:r w:rsidRPr="002C7F6E">
        <w:rPr>
          <w:rFonts w:ascii="Verdana" w:eastAsia="SimSun" w:hAnsi="Verdana"/>
          <w:kern w:val="1"/>
          <w:sz w:val="20"/>
          <w:szCs w:val="20"/>
          <w:lang w:val="bg-BG" w:eastAsia="ar-SA" w:bidi="hi-IN"/>
        </w:rPr>
        <w:t xml:space="preserve"> </w:t>
      </w:r>
      <w:r w:rsidR="00277610" w:rsidRPr="002C7F6E">
        <w:rPr>
          <w:rFonts w:ascii="Verdana" w:eastAsia="SimSun" w:hAnsi="Verdana"/>
          <w:kern w:val="1"/>
          <w:sz w:val="20"/>
          <w:szCs w:val="20"/>
          <w:lang w:val="bg-BG" w:eastAsia="ar-SA" w:bidi="hi-IN"/>
        </w:rPr>
        <w:t>процедура</w:t>
      </w:r>
      <w:r w:rsidR="00A5410F" w:rsidRPr="002C7F6E">
        <w:rPr>
          <w:rFonts w:ascii="Verdana" w:eastAsia="SimSun" w:hAnsi="Verdana"/>
          <w:kern w:val="1"/>
          <w:sz w:val="20"/>
          <w:szCs w:val="20"/>
          <w:lang w:val="bg-BG" w:eastAsia="ar-SA" w:bidi="hi-IN"/>
        </w:rPr>
        <w:t xml:space="preserve"> на пряко договаряне</w:t>
      </w:r>
      <w:r w:rsidRPr="002C7F6E">
        <w:rPr>
          <w:rFonts w:ascii="Verdana" w:eastAsia="SimSun" w:hAnsi="Verdana"/>
          <w:kern w:val="1"/>
          <w:sz w:val="20"/>
          <w:szCs w:val="20"/>
          <w:lang w:val="bg-BG" w:eastAsia="ar-SA" w:bidi="hi-IN"/>
        </w:rPr>
        <w:t xml:space="preserve"> </w:t>
      </w:r>
      <w:r w:rsidRPr="002C7F6E">
        <w:rPr>
          <w:rFonts w:ascii="Verdana" w:eastAsia="MS Mincho" w:hAnsi="Verdana"/>
          <w:kern w:val="1"/>
          <w:sz w:val="20"/>
          <w:szCs w:val="20"/>
          <w:lang w:val="bg-BG" w:eastAsia="ar-SA" w:bidi="hi-IN"/>
        </w:rPr>
        <w:t xml:space="preserve">по реда на чл. </w:t>
      </w:r>
      <w:r w:rsidR="00A5410F" w:rsidRPr="002C7F6E">
        <w:rPr>
          <w:rFonts w:ascii="Verdana" w:eastAsia="MS Mincho" w:hAnsi="Verdana"/>
          <w:kern w:val="1"/>
          <w:sz w:val="20"/>
          <w:szCs w:val="20"/>
          <w:lang w:val="bg-BG" w:eastAsia="ar-SA" w:bidi="hi-IN"/>
        </w:rPr>
        <w:t xml:space="preserve">182, ал. 1 т. </w:t>
      </w:r>
      <w:r w:rsidR="00E506D4" w:rsidRPr="002C7F6E">
        <w:rPr>
          <w:rFonts w:ascii="Verdana" w:eastAsia="MS Mincho" w:hAnsi="Verdana"/>
          <w:kern w:val="1"/>
          <w:sz w:val="20"/>
          <w:szCs w:val="20"/>
          <w:lang w:val="bg-BG" w:eastAsia="ar-SA" w:bidi="hi-IN"/>
        </w:rPr>
        <w:t xml:space="preserve">1 </w:t>
      </w:r>
      <w:r w:rsidRPr="002C7F6E">
        <w:rPr>
          <w:rFonts w:ascii="Verdana" w:eastAsia="MS Mincho" w:hAnsi="Verdana"/>
          <w:kern w:val="1"/>
          <w:sz w:val="20"/>
          <w:szCs w:val="20"/>
          <w:lang w:val="bg-BG" w:eastAsia="ar-SA" w:bidi="hi-IN"/>
        </w:rPr>
        <w:t>от ЗОП</w:t>
      </w:r>
      <w:r w:rsidRPr="002C7F6E">
        <w:rPr>
          <w:rFonts w:ascii="Verdana" w:eastAsia="SimSun" w:hAnsi="Verdana"/>
          <w:kern w:val="1"/>
          <w:sz w:val="20"/>
          <w:szCs w:val="20"/>
          <w:lang w:val="bg-BG" w:eastAsia="ar-SA" w:bidi="hi-IN"/>
        </w:rPr>
        <w:t xml:space="preserve"> за възлагане на обществена поръчка </w:t>
      </w:r>
      <w:r w:rsidR="00CF02CA" w:rsidRPr="002C7F6E">
        <w:rPr>
          <w:rFonts w:ascii="Verdana" w:eastAsia="Times New Roman" w:hAnsi="Verdana"/>
          <w:sz w:val="20"/>
          <w:szCs w:val="20"/>
          <w:lang w:val="bg-BG"/>
        </w:rPr>
        <w:t xml:space="preserve">с предмет: </w:t>
      </w:r>
      <w:r w:rsidR="00CF02CA" w:rsidRPr="002C7F6E">
        <w:rPr>
          <w:rStyle w:val="Bodytext0"/>
          <w:rFonts w:ascii="Verdana" w:hAnsi="Verdana"/>
          <w:b/>
          <w:sz w:val="20"/>
          <w:szCs w:val="20"/>
          <w:lang w:val="bg-BG"/>
        </w:rPr>
        <w:t>„</w:t>
      </w:r>
      <w:r w:rsidR="00CF02CA" w:rsidRPr="002C7F6E">
        <w:rPr>
          <w:rStyle w:val="135pt"/>
          <w:rFonts w:ascii="Verdana" w:eastAsia="Arial Unicode MS" w:hAnsi="Verdana"/>
          <w:b w:val="0"/>
          <w:bCs/>
          <w:sz w:val="20"/>
          <w:szCs w:val="20"/>
          <w:lang w:val="bg-BG"/>
        </w:rPr>
        <w:t>Избор на изпълнител за осигуряване на физическа невъоръжена охрана, охрана със сигнално-охранителни системи и автопатрули за предотвратяване на престъпни посегателства на обекти на „Софийска вода“ АД</w:t>
      </w:r>
      <w:r w:rsidR="00CF02CA" w:rsidRPr="002C7F6E">
        <w:rPr>
          <w:rFonts w:ascii="Verdana" w:hAnsi="Verdana"/>
          <w:sz w:val="20"/>
          <w:szCs w:val="20"/>
          <w:lang w:val="bg-BG"/>
        </w:rPr>
        <w:t>”</w:t>
      </w:r>
      <w:r w:rsidR="00277610" w:rsidRPr="002C7F6E">
        <w:rPr>
          <w:rFonts w:ascii="Verdana" w:eastAsia="SimSun" w:hAnsi="Verdana"/>
          <w:kern w:val="1"/>
          <w:sz w:val="20"/>
          <w:szCs w:val="20"/>
          <w:lang w:val="bg-BG" w:eastAsia="ar-SA" w:bidi="hi-IN"/>
        </w:rPr>
        <w:t>, наричан</w:t>
      </w:r>
      <w:r w:rsidRPr="002C7F6E">
        <w:rPr>
          <w:rFonts w:ascii="Verdana" w:eastAsia="SimSun" w:hAnsi="Verdana"/>
          <w:kern w:val="1"/>
          <w:sz w:val="20"/>
          <w:szCs w:val="20"/>
          <w:lang w:val="bg-BG" w:eastAsia="ar-SA" w:bidi="hi-IN"/>
        </w:rPr>
        <w:t xml:space="preserve"> за краткост </w:t>
      </w:r>
      <w:r w:rsidRPr="002C7F6E">
        <w:rPr>
          <w:rFonts w:ascii="Verdana" w:eastAsia="SimSun" w:hAnsi="Verdana"/>
          <w:b/>
          <w:bCs/>
          <w:kern w:val="1"/>
          <w:sz w:val="20"/>
          <w:szCs w:val="20"/>
          <w:lang w:val="bg-BG" w:eastAsia="ar-SA" w:bidi="hi-IN"/>
        </w:rPr>
        <w:t>ИЗПЪЛНИТЕЛ</w:t>
      </w:r>
      <w:r w:rsidRPr="002C7F6E">
        <w:rPr>
          <w:rFonts w:ascii="Verdana" w:eastAsia="SimSun" w:hAnsi="Verdana"/>
          <w:kern w:val="1"/>
          <w:sz w:val="20"/>
          <w:szCs w:val="20"/>
          <w:lang w:val="bg-BG" w:eastAsia="ar-SA" w:bidi="hi-IN"/>
        </w:rPr>
        <w:t>, от друга страна</w:t>
      </w:r>
      <w:r w:rsidR="00277610" w:rsidRPr="002C7F6E">
        <w:rPr>
          <w:rFonts w:ascii="Verdana" w:eastAsia="SimSun" w:hAnsi="Verdana"/>
          <w:kern w:val="1"/>
          <w:sz w:val="20"/>
          <w:szCs w:val="20"/>
          <w:lang w:val="bg-BG" w:eastAsia="ar-SA" w:bidi="hi-IN"/>
        </w:rPr>
        <w:t>,</w:t>
      </w:r>
    </w:p>
    <w:p w14:paraId="5D729841" w14:textId="77777777" w:rsidR="00576876" w:rsidRPr="002C7F6E" w:rsidRDefault="00576876" w:rsidP="00576876">
      <w:pPr>
        <w:shd w:val="clear" w:color="auto" w:fill="FFFFFF"/>
        <w:spacing w:after="0" w:line="240" w:lineRule="auto"/>
        <w:jc w:val="both"/>
        <w:rPr>
          <w:rFonts w:ascii="Verdana" w:eastAsia="Times New Roman" w:hAnsi="Verdana"/>
          <w:sz w:val="20"/>
          <w:szCs w:val="20"/>
          <w:lang w:val="bg-BG"/>
        </w:rPr>
      </w:pPr>
    </w:p>
    <w:p w14:paraId="1047DAB2" w14:textId="77777777" w:rsidR="00576876" w:rsidRPr="002C7F6E" w:rsidRDefault="00576876" w:rsidP="005736F5">
      <w:pPr>
        <w:shd w:val="clear" w:color="auto" w:fill="FFFFFF"/>
        <w:spacing w:after="0" w:line="240" w:lineRule="auto"/>
        <w:ind w:firstLine="720"/>
        <w:jc w:val="both"/>
        <w:rPr>
          <w:rFonts w:ascii="Verdana" w:eastAsia="Times New Roman" w:hAnsi="Verdana"/>
          <w:b/>
          <w:sz w:val="20"/>
          <w:szCs w:val="20"/>
          <w:lang w:val="bg-BG"/>
        </w:rPr>
      </w:pPr>
      <w:r w:rsidRPr="002C7F6E">
        <w:rPr>
          <w:rFonts w:ascii="Verdana" w:eastAsia="Times New Roman" w:hAnsi="Verdana"/>
          <w:sz w:val="20"/>
          <w:szCs w:val="20"/>
          <w:lang w:val="bg-BG"/>
        </w:rPr>
        <w:t>ВЪЗЛОЖИТЕЛЯТ и ИЗПЪЛНИТЕЛЯТ наричани заедно „</w:t>
      </w:r>
      <w:r w:rsidRPr="002C7F6E">
        <w:rPr>
          <w:rFonts w:ascii="Verdana" w:eastAsia="Times New Roman" w:hAnsi="Verdana"/>
          <w:b/>
          <w:sz w:val="20"/>
          <w:szCs w:val="20"/>
          <w:lang w:val="bg-BG"/>
        </w:rPr>
        <w:t>Страните</w:t>
      </w:r>
      <w:r w:rsidRPr="002C7F6E">
        <w:rPr>
          <w:rFonts w:ascii="Verdana" w:eastAsia="Times New Roman" w:hAnsi="Verdana"/>
          <w:sz w:val="20"/>
          <w:szCs w:val="20"/>
          <w:lang w:val="bg-BG"/>
        </w:rPr>
        <w:t>“, а всеки от тях поотделно „</w:t>
      </w:r>
      <w:r w:rsidRPr="002C7F6E">
        <w:rPr>
          <w:rFonts w:ascii="Verdana" w:eastAsia="Times New Roman" w:hAnsi="Verdana"/>
          <w:b/>
          <w:sz w:val="20"/>
          <w:szCs w:val="20"/>
          <w:lang w:val="bg-BG"/>
        </w:rPr>
        <w:t>Страна</w:t>
      </w:r>
      <w:r w:rsidRPr="002C7F6E">
        <w:rPr>
          <w:rFonts w:ascii="Verdana" w:eastAsia="Times New Roman" w:hAnsi="Verdana"/>
          <w:sz w:val="20"/>
          <w:szCs w:val="20"/>
          <w:lang w:val="bg-BG"/>
        </w:rPr>
        <w:t>“</w:t>
      </w:r>
      <w:r w:rsidR="00F9202C" w:rsidRPr="002C7F6E">
        <w:rPr>
          <w:rFonts w:ascii="Verdana" w:eastAsia="Times New Roman" w:hAnsi="Verdana"/>
          <w:sz w:val="20"/>
          <w:szCs w:val="20"/>
          <w:lang w:val="bg-BG"/>
        </w:rPr>
        <w:t xml:space="preserve">, </w:t>
      </w:r>
      <w:r w:rsidRPr="002C7F6E">
        <w:rPr>
          <w:rFonts w:ascii="Verdana" w:eastAsia="Times New Roman" w:hAnsi="Verdana"/>
          <w:b/>
          <w:sz w:val="20"/>
          <w:szCs w:val="20"/>
          <w:lang w:val="bg-BG"/>
        </w:rPr>
        <w:t>на основание</w:t>
      </w:r>
      <w:r w:rsidRPr="002C7F6E">
        <w:rPr>
          <w:rFonts w:ascii="Verdana" w:eastAsia="Times New Roman" w:hAnsi="Verdana"/>
          <w:sz w:val="20"/>
          <w:szCs w:val="20"/>
          <w:lang w:val="bg-BG"/>
        </w:rPr>
        <w:t xml:space="preserve"> чл. </w:t>
      </w:r>
      <w:r w:rsidR="00632CA5" w:rsidRPr="002C7F6E">
        <w:rPr>
          <w:rFonts w:ascii="Verdana" w:eastAsia="Times New Roman" w:hAnsi="Verdana"/>
          <w:sz w:val="20"/>
          <w:szCs w:val="20"/>
          <w:lang w:val="bg-BG"/>
        </w:rPr>
        <w:t>1</w:t>
      </w:r>
      <w:r w:rsidR="00A5410F" w:rsidRPr="002C7F6E">
        <w:rPr>
          <w:rFonts w:ascii="Verdana" w:eastAsia="Times New Roman" w:hAnsi="Verdana"/>
          <w:sz w:val="20"/>
          <w:szCs w:val="20"/>
          <w:lang w:val="bg-BG"/>
        </w:rPr>
        <w:t>83 във вр. чл. 112</w:t>
      </w:r>
      <w:r w:rsidRPr="002C7F6E">
        <w:rPr>
          <w:rFonts w:ascii="Verdana" w:eastAsia="Times New Roman" w:hAnsi="Verdana"/>
          <w:sz w:val="20"/>
          <w:szCs w:val="20"/>
          <w:lang w:val="bg-BG"/>
        </w:rPr>
        <w:t xml:space="preserve"> от З</w:t>
      </w:r>
      <w:r w:rsidR="00632CA5" w:rsidRPr="002C7F6E">
        <w:rPr>
          <w:rFonts w:ascii="Verdana" w:eastAsia="Times New Roman" w:hAnsi="Verdana"/>
          <w:sz w:val="20"/>
          <w:szCs w:val="20"/>
          <w:lang w:val="bg-BG"/>
        </w:rPr>
        <w:t>акона за обществените поръчки (ЗОП</w:t>
      </w:r>
      <w:r w:rsidRPr="002C7F6E">
        <w:rPr>
          <w:rFonts w:ascii="Verdana" w:eastAsia="Times New Roman" w:hAnsi="Verdana"/>
          <w:sz w:val="20"/>
          <w:szCs w:val="20"/>
          <w:lang w:val="bg-BG"/>
        </w:rPr>
        <w:t xml:space="preserve">) и </w:t>
      </w:r>
      <w:r w:rsidR="00632CA5" w:rsidRPr="002C7F6E">
        <w:rPr>
          <w:rFonts w:ascii="Verdana" w:eastAsia="Times New Roman" w:hAnsi="Verdana"/>
          <w:sz w:val="20"/>
          <w:szCs w:val="20"/>
          <w:lang w:val="bg-BG"/>
        </w:rPr>
        <w:t>в изпълнение на решение № ……………. от …………… г.</w:t>
      </w:r>
      <w:r w:rsidRPr="002C7F6E">
        <w:rPr>
          <w:rFonts w:ascii="Verdana" w:eastAsia="Times New Roman" w:hAnsi="Verdana"/>
          <w:sz w:val="20"/>
          <w:szCs w:val="20"/>
          <w:lang w:val="bg-BG"/>
        </w:rPr>
        <w:t xml:space="preserve"> </w:t>
      </w:r>
      <w:r w:rsidRPr="002C7F6E">
        <w:rPr>
          <w:rFonts w:ascii="Verdana" w:eastAsia="Times New Roman" w:hAnsi="Verdana"/>
          <w:color w:val="000000"/>
          <w:sz w:val="20"/>
          <w:szCs w:val="20"/>
          <w:lang w:val="bg-BG"/>
        </w:rPr>
        <w:t xml:space="preserve">на </w:t>
      </w:r>
      <w:r w:rsidRPr="002C7F6E">
        <w:rPr>
          <w:rFonts w:ascii="Verdana" w:eastAsia="Times New Roman" w:hAnsi="Verdana"/>
          <w:sz w:val="20"/>
          <w:szCs w:val="20"/>
          <w:lang w:val="bg-BG"/>
        </w:rPr>
        <w:t>ВЪЗЛОЖИТЕЛЯ</w:t>
      </w:r>
      <w:r w:rsidRPr="002C7F6E">
        <w:rPr>
          <w:rFonts w:ascii="Verdana" w:eastAsia="Times New Roman" w:hAnsi="Verdana"/>
          <w:color w:val="000000"/>
          <w:sz w:val="20"/>
          <w:szCs w:val="20"/>
          <w:lang w:val="bg-BG"/>
        </w:rPr>
        <w:t xml:space="preserve"> за определяне на ИЗПЪЛНИТЕЛ </w:t>
      </w:r>
      <w:r w:rsidRPr="002C7F6E">
        <w:rPr>
          <w:rFonts w:ascii="Verdana" w:eastAsia="Times New Roman" w:hAnsi="Verdana"/>
          <w:sz w:val="20"/>
          <w:szCs w:val="20"/>
          <w:lang w:val="bg-BG"/>
        </w:rPr>
        <w:t>на обществена поръчка с предмет:</w:t>
      </w:r>
      <w:r w:rsidR="00632CA5" w:rsidRPr="002C7F6E">
        <w:rPr>
          <w:rFonts w:ascii="Verdana" w:eastAsia="Times New Roman" w:hAnsi="Verdana"/>
          <w:sz w:val="20"/>
          <w:szCs w:val="20"/>
          <w:lang w:val="bg-BG"/>
        </w:rPr>
        <w:t xml:space="preserve"> </w:t>
      </w:r>
      <w:r w:rsidR="002D3C8B" w:rsidRPr="00EE68C4">
        <w:rPr>
          <w:rStyle w:val="Bodytext0"/>
          <w:rFonts w:ascii="Verdana" w:hAnsi="Verdana"/>
          <w:sz w:val="20"/>
          <w:szCs w:val="20"/>
          <w:lang w:val="bg-BG"/>
        </w:rPr>
        <w:t>„</w:t>
      </w:r>
      <w:r w:rsidR="00EE68C4" w:rsidRPr="00EE68C4">
        <w:rPr>
          <w:rStyle w:val="Bodytext0"/>
          <w:rFonts w:ascii="Verdana" w:hAnsi="Verdana"/>
          <w:sz w:val="20"/>
          <w:szCs w:val="20"/>
          <w:lang w:val="bg-BG"/>
        </w:rPr>
        <w:t>О</w:t>
      </w:r>
      <w:r w:rsidR="002D3C8B" w:rsidRPr="002C7F6E">
        <w:rPr>
          <w:rStyle w:val="135pt"/>
          <w:rFonts w:ascii="Verdana" w:eastAsia="Arial Unicode MS" w:hAnsi="Verdana"/>
          <w:b w:val="0"/>
          <w:bCs/>
          <w:sz w:val="20"/>
          <w:szCs w:val="20"/>
          <w:lang w:val="bg-BG"/>
        </w:rPr>
        <w:t>сигуряване на физическа невъоръжена охрана, охрана със сигнално-охранителни системи и автопатрули за предотвратяване на престъпни посегателства на обекти на „Софийска вода“ АД</w:t>
      </w:r>
      <w:r w:rsidR="002D3C8B" w:rsidRPr="002C7F6E">
        <w:rPr>
          <w:rFonts w:ascii="Verdana" w:hAnsi="Verdana"/>
          <w:sz w:val="20"/>
          <w:szCs w:val="20"/>
          <w:lang w:val="bg-BG"/>
        </w:rPr>
        <w:t>”</w:t>
      </w:r>
      <w:r w:rsidRPr="002C7F6E">
        <w:rPr>
          <w:rFonts w:ascii="Verdana" w:eastAsia="Times New Roman" w:hAnsi="Verdana"/>
          <w:sz w:val="20"/>
          <w:szCs w:val="20"/>
          <w:lang w:val="bg-BG"/>
        </w:rPr>
        <w:t>,</w:t>
      </w:r>
      <w:r w:rsidRPr="002C7F6E">
        <w:rPr>
          <w:rFonts w:ascii="Verdana" w:eastAsia="Times New Roman" w:hAnsi="Verdana"/>
          <w:b/>
          <w:sz w:val="20"/>
          <w:szCs w:val="20"/>
          <w:lang w:val="bg-BG"/>
        </w:rPr>
        <w:t xml:space="preserve"> </w:t>
      </w:r>
    </w:p>
    <w:p w14:paraId="2F9D936A" w14:textId="77777777" w:rsidR="009E1BE7" w:rsidRPr="002C7F6E" w:rsidRDefault="009E1BE7" w:rsidP="00576876">
      <w:pPr>
        <w:tabs>
          <w:tab w:val="left" w:pos="-720"/>
        </w:tabs>
        <w:spacing w:after="0" w:line="240" w:lineRule="auto"/>
        <w:jc w:val="both"/>
        <w:rPr>
          <w:rFonts w:ascii="Verdana" w:eastAsia="Times New Roman" w:hAnsi="Verdana"/>
          <w:b/>
          <w:sz w:val="20"/>
          <w:szCs w:val="20"/>
          <w:lang w:val="bg-BG"/>
        </w:rPr>
      </w:pPr>
    </w:p>
    <w:p w14:paraId="4B2D1E8D" w14:textId="77777777" w:rsidR="00576876" w:rsidRPr="002C7F6E" w:rsidRDefault="009E1BE7" w:rsidP="009E1BE7">
      <w:pPr>
        <w:tabs>
          <w:tab w:val="left" w:pos="-720"/>
        </w:tabs>
        <w:spacing w:after="0" w:line="240" w:lineRule="auto"/>
        <w:jc w:val="center"/>
        <w:rPr>
          <w:rFonts w:ascii="Verdana" w:eastAsia="Times New Roman" w:hAnsi="Verdana"/>
          <w:b/>
          <w:sz w:val="20"/>
          <w:szCs w:val="20"/>
          <w:lang w:val="bg-BG"/>
        </w:rPr>
      </w:pPr>
      <w:r w:rsidRPr="002C7F6E">
        <w:rPr>
          <w:rFonts w:ascii="Verdana" w:eastAsia="Times New Roman" w:hAnsi="Verdana"/>
          <w:b/>
          <w:sz w:val="20"/>
          <w:szCs w:val="20"/>
          <w:lang w:val="bg-BG"/>
        </w:rPr>
        <w:t>СЕ СКЛЮЧИ ТОЗИ ДОГОВОР ЗА СЛЕДНОТО:</w:t>
      </w:r>
    </w:p>
    <w:p w14:paraId="1CF9E748" w14:textId="77777777" w:rsidR="00576876" w:rsidRPr="002C7F6E" w:rsidRDefault="00576876" w:rsidP="00576876">
      <w:pPr>
        <w:tabs>
          <w:tab w:val="left" w:pos="3544"/>
        </w:tabs>
        <w:spacing w:after="0" w:line="240" w:lineRule="auto"/>
        <w:jc w:val="center"/>
        <w:rPr>
          <w:rFonts w:ascii="Verdana" w:eastAsia="Times New Roman" w:hAnsi="Verdana"/>
          <w:sz w:val="20"/>
          <w:szCs w:val="20"/>
          <w:lang w:val="bg-BG"/>
        </w:rPr>
      </w:pPr>
    </w:p>
    <w:p w14:paraId="3A2A89C0" w14:textId="77777777" w:rsidR="00632CA5" w:rsidRPr="002C7F6E" w:rsidRDefault="00632CA5" w:rsidP="00581D9A">
      <w:pPr>
        <w:spacing w:line="100" w:lineRule="atLeast"/>
        <w:ind w:firstLine="720"/>
        <w:jc w:val="center"/>
        <w:rPr>
          <w:rFonts w:ascii="Verdana" w:eastAsia="SimSun" w:hAnsi="Verdana"/>
          <w:b/>
          <w:bCs/>
          <w:kern w:val="1"/>
          <w:sz w:val="20"/>
          <w:szCs w:val="20"/>
          <w:lang w:val="bg-BG" w:eastAsia="zh-CN" w:bidi="hi-IN"/>
        </w:rPr>
      </w:pPr>
      <w:r w:rsidRPr="002C7F6E">
        <w:rPr>
          <w:rFonts w:ascii="Verdana" w:eastAsia="SimSun" w:hAnsi="Verdana"/>
          <w:b/>
          <w:bCs/>
          <w:kern w:val="1"/>
          <w:sz w:val="20"/>
          <w:szCs w:val="20"/>
          <w:lang w:val="bg-BG" w:eastAsia="zh-CN" w:bidi="hi-IN"/>
        </w:rPr>
        <w:t>І. ПРЕДМЕТ НА ДОГОВОРА</w:t>
      </w:r>
    </w:p>
    <w:p w14:paraId="0CF3675D" w14:textId="77777777" w:rsidR="00576876" w:rsidRPr="002C7F6E" w:rsidRDefault="00576876" w:rsidP="00581D9A">
      <w:pPr>
        <w:keepNext/>
        <w:keepLines/>
        <w:spacing w:before="240" w:after="240" w:line="240" w:lineRule="auto"/>
        <w:ind w:firstLine="720"/>
        <w:jc w:val="both"/>
        <w:outlineLvl w:val="1"/>
        <w:rPr>
          <w:rFonts w:ascii="Verdana" w:eastAsia="Times New Roman" w:hAnsi="Verdana"/>
          <w:sz w:val="20"/>
          <w:szCs w:val="20"/>
          <w:lang w:val="bg-BG"/>
        </w:rPr>
      </w:pPr>
      <w:r w:rsidRPr="002C7F6E">
        <w:rPr>
          <w:rFonts w:ascii="Verdana" w:eastAsia="Times New Roman" w:hAnsi="Verdana"/>
          <w:b/>
          <w:sz w:val="20"/>
          <w:szCs w:val="20"/>
          <w:lang w:val="bg-BG"/>
        </w:rPr>
        <w:t>Чл. 1.</w:t>
      </w:r>
      <w:r w:rsidRPr="002C7F6E">
        <w:rPr>
          <w:rFonts w:ascii="Verdana" w:eastAsia="Times New Roman" w:hAnsi="Verdana"/>
          <w:sz w:val="20"/>
          <w:szCs w:val="20"/>
          <w:lang w:val="bg-BG"/>
        </w:rPr>
        <w:t xml:space="preserve"> ВЪЗЛОЖИТЕЛЯТ възлага, а ИЗП</w:t>
      </w:r>
      <w:r w:rsidR="00632CA5" w:rsidRPr="002C7F6E">
        <w:rPr>
          <w:rFonts w:ascii="Verdana" w:eastAsia="Times New Roman" w:hAnsi="Verdana"/>
          <w:sz w:val="20"/>
          <w:szCs w:val="20"/>
          <w:lang w:val="bg-BG"/>
        </w:rPr>
        <w:t>ЪЛНИТЕЛЯТ приема да предоставя</w:t>
      </w:r>
      <w:r w:rsidRPr="002C7F6E">
        <w:rPr>
          <w:rFonts w:ascii="Verdana" w:eastAsia="Times New Roman" w:hAnsi="Verdana"/>
          <w:sz w:val="20"/>
          <w:szCs w:val="20"/>
          <w:lang w:val="bg-BG"/>
        </w:rPr>
        <w:t xml:space="preserve">, срещу възнаграждение и при условията на този Договор, </w:t>
      </w:r>
      <w:r w:rsidR="007F6372" w:rsidRPr="002C7F6E">
        <w:rPr>
          <w:rFonts w:ascii="Verdana" w:eastAsia="Times New Roman" w:hAnsi="Verdana"/>
          <w:sz w:val="20"/>
          <w:szCs w:val="20"/>
          <w:lang w:val="bg-BG"/>
        </w:rPr>
        <w:t xml:space="preserve">охранителни </w:t>
      </w:r>
      <w:r w:rsidRPr="002C7F6E">
        <w:rPr>
          <w:rFonts w:ascii="Verdana" w:eastAsia="Times New Roman" w:hAnsi="Verdana"/>
          <w:sz w:val="20"/>
          <w:szCs w:val="20"/>
          <w:lang w:val="bg-BG"/>
        </w:rPr>
        <w:t>услуги</w:t>
      </w:r>
      <w:r w:rsidR="007F6372" w:rsidRPr="002C7F6E">
        <w:rPr>
          <w:rFonts w:ascii="Verdana" w:eastAsia="Times New Roman" w:hAnsi="Verdana"/>
          <w:sz w:val="20"/>
          <w:szCs w:val="20"/>
          <w:lang w:val="bg-BG"/>
        </w:rPr>
        <w:t>, включващи следните дейности</w:t>
      </w:r>
      <w:r w:rsidRPr="002C7F6E">
        <w:rPr>
          <w:rFonts w:ascii="Verdana" w:eastAsia="Times New Roman" w:hAnsi="Verdana"/>
          <w:sz w:val="20"/>
          <w:szCs w:val="20"/>
          <w:lang w:val="bg-BG"/>
        </w:rPr>
        <w:t xml:space="preserve">: </w:t>
      </w:r>
      <w:r w:rsidR="00B0148F" w:rsidRPr="002C7F6E">
        <w:rPr>
          <w:rFonts w:ascii="Verdana" w:eastAsia="Times New Roman" w:hAnsi="Verdana"/>
          <w:sz w:val="20"/>
          <w:szCs w:val="20"/>
          <w:lang w:val="bg-BG"/>
        </w:rPr>
        <w:t xml:space="preserve">денонощна, </w:t>
      </w:r>
      <w:r w:rsidR="00EE4C57" w:rsidRPr="002C7F6E">
        <w:rPr>
          <w:rFonts w:ascii="Verdana" w:hAnsi="Verdana"/>
          <w:sz w:val="20"/>
          <w:szCs w:val="20"/>
        </w:rPr>
        <w:t>дневна</w:t>
      </w:r>
      <w:r w:rsidR="00B0148F" w:rsidRPr="002C7F6E">
        <w:rPr>
          <w:rFonts w:ascii="Verdana" w:hAnsi="Verdana"/>
          <w:sz w:val="20"/>
          <w:szCs w:val="20"/>
          <w:lang w:val="bg-BG"/>
        </w:rPr>
        <w:t xml:space="preserve"> и нощна</w:t>
      </w:r>
      <w:r w:rsidR="00EE4C57" w:rsidRPr="002C7F6E">
        <w:rPr>
          <w:rFonts w:ascii="Verdana" w:hAnsi="Verdana"/>
          <w:sz w:val="20"/>
          <w:szCs w:val="20"/>
        </w:rPr>
        <w:t xml:space="preserve"> физическа охрана, </w:t>
      </w:r>
      <w:r w:rsidR="000C694F" w:rsidRPr="002C7F6E">
        <w:rPr>
          <w:rFonts w:ascii="Verdana" w:hAnsi="Verdana"/>
          <w:sz w:val="20"/>
          <w:szCs w:val="20"/>
          <w:lang w:val="bg-BG"/>
        </w:rPr>
        <w:t>охрана със сигнално-охранителни системи и автопатрули</w:t>
      </w:r>
      <w:r w:rsidRPr="002C7F6E">
        <w:rPr>
          <w:rFonts w:ascii="Verdana" w:eastAsia="Times New Roman" w:hAnsi="Verdana"/>
          <w:sz w:val="20"/>
          <w:szCs w:val="20"/>
          <w:lang w:val="bg-BG"/>
        </w:rPr>
        <w:t>, наричани за краткост „</w:t>
      </w:r>
      <w:r w:rsidRPr="002C7F6E">
        <w:rPr>
          <w:rFonts w:ascii="Verdana" w:eastAsia="Times New Roman" w:hAnsi="Verdana"/>
          <w:b/>
          <w:sz w:val="20"/>
          <w:szCs w:val="20"/>
          <w:lang w:val="bg-BG"/>
        </w:rPr>
        <w:t>Услугите</w:t>
      </w:r>
      <w:r w:rsidRPr="002C7F6E">
        <w:rPr>
          <w:rFonts w:ascii="Verdana" w:eastAsia="Times New Roman" w:hAnsi="Verdana"/>
          <w:sz w:val="20"/>
          <w:szCs w:val="20"/>
          <w:lang w:val="bg-BG"/>
        </w:rPr>
        <w:t xml:space="preserve">“. </w:t>
      </w:r>
    </w:p>
    <w:p w14:paraId="70D121BD" w14:textId="77777777" w:rsidR="00576876" w:rsidRPr="002C7F6E" w:rsidRDefault="00576876" w:rsidP="00632CA5">
      <w:pPr>
        <w:spacing w:after="0" w:line="240" w:lineRule="auto"/>
        <w:ind w:firstLine="720"/>
        <w:jc w:val="both"/>
        <w:rPr>
          <w:rFonts w:ascii="Verdana" w:hAnsi="Verdana"/>
          <w:sz w:val="20"/>
          <w:szCs w:val="20"/>
          <w:lang w:val="bg-BG"/>
        </w:rPr>
      </w:pPr>
      <w:r w:rsidRPr="002C7F6E">
        <w:rPr>
          <w:rFonts w:ascii="Verdana" w:hAnsi="Verdana"/>
          <w:b/>
          <w:sz w:val="20"/>
          <w:szCs w:val="20"/>
          <w:lang w:val="bg-BG"/>
        </w:rPr>
        <w:t>Чл. 2.</w:t>
      </w:r>
      <w:r w:rsidRPr="002C7F6E">
        <w:rPr>
          <w:rFonts w:ascii="Verdana" w:hAnsi="Verdana"/>
          <w:sz w:val="20"/>
          <w:szCs w:val="20"/>
          <w:lang w:val="bg-BG"/>
        </w:rPr>
        <w:t xml:space="preserve"> ИЗПЪЛНИТЕЛЯТ</w:t>
      </w:r>
      <w:r w:rsidRPr="002C7F6E">
        <w:rPr>
          <w:rFonts w:ascii="Verdana" w:hAnsi="Verdana"/>
          <w:bCs/>
          <w:sz w:val="20"/>
          <w:szCs w:val="20"/>
          <w:lang w:val="bg-BG"/>
        </w:rPr>
        <w:t xml:space="preserve"> се задължава да </w:t>
      </w:r>
      <w:r w:rsidR="00632CA5" w:rsidRPr="002C7F6E">
        <w:rPr>
          <w:rFonts w:ascii="Verdana" w:hAnsi="Verdana"/>
          <w:sz w:val="20"/>
          <w:szCs w:val="20"/>
          <w:lang w:val="bg-BG"/>
        </w:rPr>
        <w:t>предоставя</w:t>
      </w:r>
      <w:r w:rsidRPr="002C7F6E">
        <w:rPr>
          <w:rFonts w:ascii="Verdana" w:hAnsi="Verdana"/>
          <w:bCs/>
          <w:sz w:val="20"/>
          <w:szCs w:val="20"/>
          <w:lang w:val="bg-BG"/>
        </w:rPr>
        <w:t xml:space="preserve"> Услугите </w:t>
      </w:r>
      <w:r w:rsidRPr="002C7F6E">
        <w:rPr>
          <w:rFonts w:ascii="Verdana" w:hAnsi="Verdana"/>
          <w:sz w:val="20"/>
          <w:szCs w:val="20"/>
          <w:lang w:val="bg-BG"/>
        </w:rPr>
        <w:t xml:space="preserve">в съответствие </w:t>
      </w:r>
      <w:r w:rsidR="003237EB">
        <w:rPr>
          <w:rFonts w:ascii="Verdana" w:hAnsi="Verdana"/>
          <w:sz w:val="20"/>
          <w:szCs w:val="20"/>
          <w:lang w:val="bg-BG"/>
        </w:rPr>
        <w:t xml:space="preserve">с приложенията към </w:t>
      </w:r>
      <w:r w:rsidR="00965DF7" w:rsidRPr="002C7F6E">
        <w:rPr>
          <w:rFonts w:ascii="Verdana" w:hAnsi="Verdana"/>
          <w:sz w:val="20"/>
          <w:szCs w:val="20"/>
          <w:lang w:val="bg-BG"/>
        </w:rPr>
        <w:t xml:space="preserve"> </w:t>
      </w:r>
      <w:r w:rsidR="003237EB">
        <w:rPr>
          <w:rFonts w:ascii="Verdana" w:hAnsi="Verdana"/>
          <w:sz w:val="20"/>
          <w:szCs w:val="20"/>
          <w:lang w:val="bg-BG"/>
        </w:rPr>
        <w:t xml:space="preserve">настоящия </w:t>
      </w:r>
      <w:r w:rsidR="00965DF7" w:rsidRPr="002C7F6E">
        <w:rPr>
          <w:rFonts w:ascii="Verdana" w:hAnsi="Verdana"/>
          <w:sz w:val="20"/>
          <w:szCs w:val="20"/>
          <w:lang w:val="bg-BG"/>
        </w:rPr>
        <w:t>Договор</w:t>
      </w:r>
      <w:r w:rsidR="003237EB">
        <w:rPr>
          <w:rFonts w:ascii="Verdana" w:hAnsi="Verdana"/>
          <w:sz w:val="20"/>
          <w:szCs w:val="20"/>
          <w:lang w:val="bg-BG"/>
        </w:rPr>
        <w:t xml:space="preserve">, </w:t>
      </w:r>
      <w:r w:rsidRPr="002C7F6E">
        <w:rPr>
          <w:rFonts w:ascii="Verdana" w:hAnsi="Verdana"/>
          <w:sz w:val="20"/>
          <w:szCs w:val="20"/>
          <w:lang w:val="bg-BG"/>
        </w:rPr>
        <w:t>представляващи неразделна част от него.</w:t>
      </w:r>
    </w:p>
    <w:p w14:paraId="22085064" w14:textId="77777777" w:rsidR="00576876" w:rsidRPr="002C7F6E" w:rsidRDefault="00576876" w:rsidP="00576876">
      <w:pPr>
        <w:widowControl w:val="0"/>
        <w:spacing w:after="0" w:line="240" w:lineRule="auto"/>
        <w:jc w:val="both"/>
        <w:rPr>
          <w:rFonts w:ascii="Verdana" w:eastAsia="Times New Roman" w:hAnsi="Verdana"/>
          <w:b/>
          <w:sz w:val="20"/>
          <w:szCs w:val="20"/>
          <w:lang w:val="bg-BG"/>
        </w:rPr>
      </w:pPr>
    </w:p>
    <w:p w14:paraId="3400C234" w14:textId="77777777" w:rsidR="00576876" w:rsidRPr="002C7F6E" w:rsidRDefault="00965DF7" w:rsidP="00965DF7">
      <w:pPr>
        <w:widowControl w:val="0"/>
        <w:spacing w:after="0" w:line="240" w:lineRule="auto"/>
        <w:ind w:firstLine="720"/>
        <w:jc w:val="both"/>
        <w:rPr>
          <w:rFonts w:ascii="Verdana" w:eastAsia="Times New Roman" w:hAnsi="Verdana"/>
          <w:color w:val="000000"/>
          <w:sz w:val="20"/>
          <w:szCs w:val="20"/>
          <w:lang w:val="bg-BG"/>
        </w:rPr>
      </w:pPr>
      <w:r w:rsidRPr="002C7F6E">
        <w:rPr>
          <w:rFonts w:ascii="Verdana" w:eastAsia="Times New Roman" w:hAnsi="Verdana"/>
          <w:b/>
          <w:sz w:val="20"/>
          <w:szCs w:val="20"/>
          <w:lang w:val="bg-BG"/>
        </w:rPr>
        <w:t>Чл. 3</w:t>
      </w:r>
      <w:r w:rsidR="00576876" w:rsidRPr="002C7F6E">
        <w:rPr>
          <w:rFonts w:ascii="Verdana" w:eastAsia="Times New Roman" w:hAnsi="Verdana"/>
          <w:b/>
          <w:sz w:val="20"/>
          <w:szCs w:val="20"/>
          <w:lang w:val="bg-BG"/>
        </w:rPr>
        <w:t>.</w:t>
      </w:r>
      <w:r w:rsidRPr="002C7F6E">
        <w:rPr>
          <w:rFonts w:ascii="Verdana" w:eastAsia="Times New Roman" w:hAnsi="Verdana"/>
          <w:sz w:val="20"/>
          <w:szCs w:val="20"/>
          <w:lang w:val="bg-BG"/>
        </w:rPr>
        <w:t xml:space="preserve"> В срок до 3</w:t>
      </w:r>
      <w:r w:rsidR="00576876" w:rsidRPr="002C7F6E">
        <w:rPr>
          <w:rFonts w:ascii="Verdana" w:eastAsia="Times New Roman" w:hAnsi="Verdana"/>
          <w:sz w:val="20"/>
          <w:szCs w:val="20"/>
          <w:lang w:val="bg-BG"/>
        </w:rPr>
        <w:t xml:space="preserve"> </w:t>
      </w:r>
      <w:r w:rsidR="001F2ACB" w:rsidRPr="002C7F6E">
        <w:rPr>
          <w:rFonts w:ascii="Verdana" w:eastAsia="Times New Roman" w:hAnsi="Verdana"/>
          <w:sz w:val="20"/>
          <w:szCs w:val="20"/>
          <w:lang w:val="bg-BG"/>
        </w:rPr>
        <w:t xml:space="preserve">(три) </w:t>
      </w:r>
      <w:r w:rsidR="00576876" w:rsidRPr="002C7F6E">
        <w:rPr>
          <w:rFonts w:ascii="Verdana" w:eastAsia="Times New Roman" w:hAnsi="Verdana"/>
          <w:sz w:val="20"/>
          <w:szCs w:val="20"/>
          <w:lang w:val="bg-BG"/>
        </w:rPr>
        <w:t>дни от датат</w:t>
      </w:r>
      <w:r w:rsidRPr="002C7F6E">
        <w:rPr>
          <w:rFonts w:ascii="Verdana" w:eastAsia="Times New Roman" w:hAnsi="Verdana"/>
          <w:sz w:val="20"/>
          <w:szCs w:val="20"/>
          <w:lang w:val="bg-BG"/>
        </w:rPr>
        <w:t>а на сключване на Договора</w:t>
      </w:r>
      <w:r w:rsidR="00576876" w:rsidRPr="002C7F6E">
        <w:rPr>
          <w:rFonts w:ascii="Verdana" w:eastAsia="Times New Roman" w:hAnsi="Verdana"/>
          <w:sz w:val="20"/>
          <w:szCs w:val="20"/>
          <w:lang w:val="bg-BG" w:eastAsia="bg-BG"/>
        </w:rPr>
        <w:t xml:space="preserve"> ИЗПЪЛНИТЕЛЯТ </w:t>
      </w:r>
      <w:r w:rsidR="000F3806" w:rsidRPr="002C7F6E">
        <w:rPr>
          <w:rFonts w:ascii="Verdana" w:eastAsia="Times New Roman" w:hAnsi="Verdana"/>
          <w:sz w:val="20"/>
          <w:szCs w:val="20"/>
          <w:lang w:val="bg-BG" w:eastAsia="bg-BG"/>
        </w:rPr>
        <w:t xml:space="preserve">предоставя на </w:t>
      </w:r>
      <w:r w:rsidR="00576876" w:rsidRPr="002C7F6E">
        <w:rPr>
          <w:rFonts w:ascii="Verdana" w:eastAsia="Times New Roman" w:hAnsi="Verdana"/>
          <w:sz w:val="20"/>
          <w:szCs w:val="20"/>
          <w:lang w:val="bg-BG" w:eastAsia="bg-BG"/>
        </w:rPr>
        <w:t xml:space="preserve"> ВЪЗЛОЖИТЕЛЯ </w:t>
      </w:r>
      <w:r w:rsidR="000F3806" w:rsidRPr="002C7F6E">
        <w:rPr>
          <w:rFonts w:ascii="Verdana" w:eastAsia="Times New Roman" w:hAnsi="Verdana"/>
          <w:sz w:val="20"/>
          <w:szCs w:val="20"/>
          <w:lang w:val="bg-BG" w:eastAsia="bg-BG"/>
        </w:rPr>
        <w:t>договор/и с подизпълнител/ите</w:t>
      </w:r>
      <w:r w:rsidR="00576876" w:rsidRPr="002C7F6E">
        <w:rPr>
          <w:rFonts w:ascii="Verdana" w:eastAsia="Times New Roman" w:hAnsi="Verdana"/>
          <w:sz w:val="20"/>
          <w:szCs w:val="20"/>
          <w:lang w:val="bg-BG" w:eastAsia="bg-BG"/>
        </w:rPr>
        <w:t>,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00356568" w:rsidRPr="002C7F6E">
        <w:rPr>
          <w:rFonts w:ascii="Verdana" w:eastAsia="Times New Roman" w:hAnsi="Verdana"/>
          <w:sz w:val="20"/>
          <w:szCs w:val="20"/>
          <w:lang w:val="bg-BG"/>
        </w:rPr>
        <w:t xml:space="preserve"> в</w:t>
      </w:r>
      <w:r w:rsidRPr="002C7F6E">
        <w:rPr>
          <w:rFonts w:ascii="Verdana" w:eastAsia="Times New Roman" w:hAnsi="Verdana"/>
          <w:sz w:val="20"/>
          <w:szCs w:val="20"/>
          <w:lang w:val="bg-BG"/>
        </w:rPr>
        <w:t xml:space="preserve"> срок до 3</w:t>
      </w:r>
      <w:r w:rsidR="00356568" w:rsidRPr="002C7F6E">
        <w:rPr>
          <w:rFonts w:ascii="Verdana" w:eastAsia="Times New Roman" w:hAnsi="Verdana"/>
          <w:sz w:val="20"/>
          <w:szCs w:val="20"/>
          <w:lang w:val="bg-BG"/>
        </w:rPr>
        <w:t xml:space="preserve"> дни от настъпване на съответното обстоятелство</w:t>
      </w:r>
      <w:bookmarkStart w:id="0" w:name="_Hlk510021065"/>
      <w:r w:rsidR="00576876" w:rsidRPr="002C7F6E">
        <w:rPr>
          <w:rFonts w:ascii="Verdana" w:eastAsia="Times New Roman" w:hAnsi="Verdana"/>
          <w:color w:val="000000"/>
          <w:sz w:val="20"/>
          <w:szCs w:val="20"/>
          <w:lang w:val="bg-BG" w:eastAsia="bg-BG"/>
        </w:rPr>
        <w:t>.</w:t>
      </w:r>
    </w:p>
    <w:bookmarkEnd w:id="0"/>
    <w:p w14:paraId="1C270F5F" w14:textId="77777777" w:rsidR="00576876" w:rsidRPr="002C7F6E" w:rsidRDefault="00965DF7" w:rsidP="00581D9A">
      <w:pPr>
        <w:keepNext/>
        <w:keepLines/>
        <w:spacing w:before="240" w:after="240" w:line="240" w:lineRule="auto"/>
        <w:jc w:val="center"/>
        <w:outlineLvl w:val="1"/>
        <w:rPr>
          <w:rFonts w:ascii="Verdana" w:eastAsia="Times New Roman" w:hAnsi="Verdana"/>
          <w:b/>
          <w:bCs/>
          <w:color w:val="000000"/>
          <w:sz w:val="20"/>
          <w:szCs w:val="20"/>
          <w:lang w:val="bg-BG"/>
        </w:rPr>
      </w:pPr>
      <w:r w:rsidRPr="002C7F6E">
        <w:rPr>
          <w:rFonts w:ascii="Verdana" w:hAnsi="Verdana"/>
          <w:b/>
          <w:bCs/>
          <w:sz w:val="20"/>
          <w:szCs w:val="20"/>
        </w:rPr>
        <w:t xml:space="preserve">II. </w:t>
      </w:r>
      <w:r w:rsidR="00576876" w:rsidRPr="002C7F6E">
        <w:rPr>
          <w:rFonts w:ascii="Verdana" w:eastAsia="Times New Roman" w:hAnsi="Verdana"/>
          <w:b/>
          <w:bCs/>
          <w:color w:val="000000"/>
          <w:sz w:val="20"/>
          <w:szCs w:val="20"/>
          <w:lang w:val="bg-BG"/>
        </w:rPr>
        <w:t>СРОК</w:t>
      </w:r>
      <w:r w:rsidRPr="002C7F6E">
        <w:rPr>
          <w:rFonts w:ascii="Verdana" w:eastAsia="Times New Roman" w:hAnsi="Verdana"/>
          <w:b/>
          <w:bCs/>
          <w:color w:val="000000"/>
          <w:sz w:val="20"/>
          <w:szCs w:val="20"/>
          <w:lang w:val="bg-BG"/>
        </w:rPr>
        <w:t xml:space="preserve"> </w:t>
      </w:r>
      <w:r w:rsidR="00576876" w:rsidRPr="002C7F6E">
        <w:rPr>
          <w:rFonts w:ascii="Verdana" w:eastAsia="Times New Roman" w:hAnsi="Verdana"/>
          <w:b/>
          <w:bCs/>
          <w:color w:val="000000"/>
          <w:sz w:val="20"/>
          <w:szCs w:val="20"/>
          <w:lang w:val="bg-BG"/>
        </w:rPr>
        <w:t>НА ДОГОВОРА. СРОК И МЯСТО НА ИЗПЪЛНЕНИЕ</w:t>
      </w:r>
      <w:r w:rsidR="0016557A" w:rsidRPr="002C7F6E">
        <w:rPr>
          <w:rFonts w:ascii="Verdana" w:eastAsia="Times New Roman" w:hAnsi="Verdana"/>
          <w:b/>
          <w:bCs/>
          <w:color w:val="000000"/>
          <w:sz w:val="20"/>
          <w:szCs w:val="20"/>
          <w:lang w:val="bg-BG"/>
        </w:rPr>
        <w:t>.</w:t>
      </w:r>
    </w:p>
    <w:p w14:paraId="2185781F" w14:textId="77777777" w:rsidR="00576876" w:rsidRPr="002C7F6E" w:rsidRDefault="00965DF7" w:rsidP="00576876">
      <w:pPr>
        <w:tabs>
          <w:tab w:val="left" w:pos="720"/>
        </w:tabs>
        <w:spacing w:after="0" w:line="240" w:lineRule="auto"/>
        <w:jc w:val="both"/>
        <w:rPr>
          <w:rFonts w:ascii="Verdana" w:eastAsia="Times New Roman" w:hAnsi="Verdana"/>
          <w:sz w:val="20"/>
          <w:szCs w:val="20"/>
          <w:lang w:val="bg-BG"/>
        </w:rPr>
      </w:pPr>
      <w:r w:rsidRPr="002C7F6E">
        <w:rPr>
          <w:rFonts w:ascii="Verdana" w:eastAsia="Times New Roman" w:hAnsi="Verdana"/>
          <w:b/>
          <w:sz w:val="20"/>
          <w:szCs w:val="20"/>
          <w:lang w:val="bg-BG"/>
        </w:rPr>
        <w:tab/>
      </w:r>
      <w:r w:rsidR="00576876" w:rsidRPr="002C7F6E">
        <w:rPr>
          <w:rFonts w:ascii="Verdana" w:eastAsia="Times New Roman" w:hAnsi="Verdana"/>
          <w:b/>
          <w:sz w:val="20"/>
          <w:szCs w:val="20"/>
          <w:lang w:val="bg-BG"/>
        </w:rPr>
        <w:t>Чл. 4.</w:t>
      </w:r>
      <w:r w:rsidR="00576876" w:rsidRPr="002C7F6E">
        <w:rPr>
          <w:rFonts w:ascii="Verdana" w:eastAsia="Times New Roman" w:hAnsi="Verdana"/>
          <w:sz w:val="20"/>
          <w:szCs w:val="20"/>
          <w:lang w:val="bg-BG"/>
        </w:rPr>
        <w:t xml:space="preserve"> Договорът влиза в сила на </w:t>
      </w:r>
      <w:r w:rsidR="003F6670" w:rsidRPr="002C7F6E">
        <w:rPr>
          <w:rFonts w:ascii="Verdana" w:eastAsia="Times New Roman" w:hAnsi="Verdana"/>
          <w:sz w:val="20"/>
          <w:szCs w:val="20"/>
          <w:lang w:val="bg-BG"/>
        </w:rPr>
        <w:t>………..</w:t>
      </w:r>
      <w:r w:rsidR="00E506D4" w:rsidRPr="002C7F6E">
        <w:rPr>
          <w:rFonts w:ascii="Verdana" w:eastAsia="Times New Roman" w:hAnsi="Verdana"/>
          <w:sz w:val="20"/>
          <w:szCs w:val="20"/>
          <w:lang w:val="bg-BG"/>
        </w:rPr>
        <w:t xml:space="preserve">2019 </w:t>
      </w:r>
      <w:r w:rsidR="003F6670" w:rsidRPr="002C7F6E">
        <w:rPr>
          <w:rFonts w:ascii="Verdana" w:eastAsia="Times New Roman" w:hAnsi="Verdana"/>
          <w:sz w:val="20"/>
          <w:szCs w:val="20"/>
          <w:lang w:val="bg-BG"/>
        </w:rPr>
        <w:t>г</w:t>
      </w:r>
      <w:r w:rsidR="00576876" w:rsidRPr="002C7F6E">
        <w:rPr>
          <w:rFonts w:ascii="Verdana" w:eastAsia="Times New Roman" w:hAnsi="Verdana"/>
          <w:sz w:val="20"/>
          <w:szCs w:val="20"/>
          <w:lang w:val="bg-BG"/>
        </w:rPr>
        <w:t>.</w:t>
      </w:r>
      <w:r w:rsidR="000E7E33" w:rsidRPr="002C7F6E">
        <w:rPr>
          <w:rFonts w:ascii="Verdana" w:eastAsia="Times New Roman" w:hAnsi="Verdana"/>
          <w:sz w:val="20"/>
          <w:szCs w:val="20"/>
          <w:lang w:val="bg-BG"/>
        </w:rPr>
        <w:t xml:space="preserve"> </w:t>
      </w:r>
    </w:p>
    <w:p w14:paraId="185DF11D" w14:textId="77777777" w:rsidR="0016557A" w:rsidRPr="002C7F6E" w:rsidRDefault="00965DF7" w:rsidP="00576876">
      <w:pPr>
        <w:tabs>
          <w:tab w:val="left" w:pos="709"/>
        </w:tabs>
        <w:spacing w:after="0" w:line="240" w:lineRule="auto"/>
        <w:jc w:val="both"/>
        <w:rPr>
          <w:rFonts w:ascii="Verdana" w:eastAsia="Times New Roman" w:hAnsi="Verdana"/>
          <w:b/>
          <w:sz w:val="20"/>
          <w:szCs w:val="20"/>
          <w:lang w:val="bg-BG"/>
        </w:rPr>
      </w:pPr>
      <w:r w:rsidRPr="002C7F6E">
        <w:rPr>
          <w:rFonts w:ascii="Verdana" w:eastAsia="Times New Roman" w:hAnsi="Verdana"/>
          <w:b/>
          <w:sz w:val="20"/>
          <w:szCs w:val="20"/>
          <w:lang w:val="bg-BG"/>
        </w:rPr>
        <w:tab/>
      </w:r>
    </w:p>
    <w:p w14:paraId="66F7B3AF" w14:textId="77777777" w:rsidR="00576876" w:rsidRPr="002C7F6E" w:rsidRDefault="0016557A" w:rsidP="00576876">
      <w:pPr>
        <w:tabs>
          <w:tab w:val="left" w:pos="709"/>
        </w:tabs>
        <w:spacing w:after="0" w:line="240" w:lineRule="auto"/>
        <w:jc w:val="both"/>
        <w:rPr>
          <w:rFonts w:ascii="Verdana" w:eastAsia="Times New Roman" w:hAnsi="Verdana"/>
          <w:sz w:val="20"/>
          <w:szCs w:val="20"/>
          <w:lang w:val="bg-BG"/>
        </w:rPr>
      </w:pPr>
      <w:r w:rsidRPr="002C7F6E">
        <w:rPr>
          <w:rFonts w:ascii="Verdana" w:eastAsia="Times New Roman" w:hAnsi="Verdana"/>
          <w:b/>
          <w:sz w:val="20"/>
          <w:szCs w:val="20"/>
          <w:lang w:val="bg-BG"/>
        </w:rPr>
        <w:tab/>
      </w:r>
      <w:r w:rsidR="00576876" w:rsidRPr="002C7F6E">
        <w:rPr>
          <w:rFonts w:ascii="Verdana" w:eastAsia="Times New Roman" w:hAnsi="Verdana"/>
          <w:b/>
          <w:sz w:val="20"/>
          <w:szCs w:val="20"/>
          <w:lang w:val="bg-BG"/>
        </w:rPr>
        <w:t>Чл. 5.</w:t>
      </w:r>
      <w:r w:rsidR="00AC00B8" w:rsidRPr="002C7F6E">
        <w:rPr>
          <w:rFonts w:ascii="Verdana" w:eastAsia="Times New Roman" w:hAnsi="Verdana"/>
          <w:b/>
          <w:sz w:val="20"/>
          <w:szCs w:val="20"/>
          <w:lang w:val="bg-BG"/>
        </w:rPr>
        <w:t xml:space="preserve"> (1)</w:t>
      </w:r>
      <w:r w:rsidR="00576876" w:rsidRPr="002C7F6E">
        <w:rPr>
          <w:rFonts w:ascii="Verdana" w:eastAsia="Times New Roman" w:hAnsi="Verdana"/>
          <w:sz w:val="20"/>
          <w:szCs w:val="20"/>
          <w:lang w:val="bg-BG"/>
        </w:rPr>
        <w:t xml:space="preserve"> Срокът за изпълнение на Услугите</w:t>
      </w:r>
      <w:r w:rsidR="003F6670" w:rsidRPr="002C7F6E">
        <w:rPr>
          <w:rFonts w:ascii="Verdana" w:eastAsia="Times New Roman" w:hAnsi="Verdana"/>
          <w:sz w:val="20"/>
          <w:szCs w:val="20"/>
          <w:lang w:val="bg-BG"/>
        </w:rPr>
        <w:t>, предмет на Договора</w:t>
      </w:r>
      <w:r w:rsidR="00965DF7" w:rsidRPr="002C7F6E">
        <w:rPr>
          <w:rFonts w:ascii="Verdana" w:eastAsia="Times New Roman" w:hAnsi="Verdana"/>
          <w:sz w:val="20"/>
          <w:szCs w:val="20"/>
          <w:lang w:val="bg-BG"/>
        </w:rPr>
        <w:t xml:space="preserve"> е</w:t>
      </w:r>
      <w:r w:rsidR="00576876" w:rsidRPr="002C7F6E">
        <w:rPr>
          <w:rFonts w:ascii="Verdana" w:eastAsia="Times New Roman" w:hAnsi="Verdana"/>
          <w:sz w:val="20"/>
          <w:szCs w:val="20"/>
          <w:lang w:val="bg-BG"/>
        </w:rPr>
        <w:t xml:space="preserve"> </w:t>
      </w:r>
      <w:r w:rsidR="00283BD2">
        <w:rPr>
          <w:rFonts w:ascii="Verdana" w:eastAsia="Times New Roman" w:hAnsi="Verdana"/>
          <w:sz w:val="20"/>
          <w:szCs w:val="20"/>
        </w:rPr>
        <w:t>5</w:t>
      </w:r>
      <w:r w:rsidR="00E93BE4" w:rsidRPr="00283BD2">
        <w:rPr>
          <w:rFonts w:ascii="Verdana" w:eastAsia="Times New Roman" w:hAnsi="Verdana"/>
          <w:sz w:val="20"/>
          <w:szCs w:val="20"/>
          <w:lang w:val="bg-BG"/>
        </w:rPr>
        <w:t xml:space="preserve"> </w:t>
      </w:r>
      <w:r w:rsidR="00965DF7" w:rsidRPr="00283BD2">
        <w:rPr>
          <w:rFonts w:ascii="Verdana" w:eastAsia="Times New Roman" w:hAnsi="Verdana"/>
          <w:sz w:val="20"/>
          <w:szCs w:val="20"/>
        </w:rPr>
        <w:t>(</w:t>
      </w:r>
      <w:r w:rsidR="00283BD2" w:rsidRPr="00283BD2">
        <w:rPr>
          <w:rFonts w:ascii="Verdana" w:eastAsia="Times New Roman" w:hAnsi="Verdana"/>
          <w:sz w:val="20"/>
          <w:szCs w:val="20"/>
          <w:lang w:val="bg-BG"/>
        </w:rPr>
        <w:t>пет</w:t>
      </w:r>
      <w:r w:rsidR="00965DF7" w:rsidRPr="00283BD2">
        <w:rPr>
          <w:rFonts w:ascii="Verdana" w:eastAsia="Times New Roman" w:hAnsi="Verdana"/>
          <w:sz w:val="20"/>
          <w:szCs w:val="20"/>
        </w:rPr>
        <w:t>)</w:t>
      </w:r>
      <w:r w:rsidR="00965DF7" w:rsidRPr="00283BD2">
        <w:rPr>
          <w:rFonts w:ascii="Verdana" w:eastAsia="Times New Roman" w:hAnsi="Verdana"/>
          <w:sz w:val="20"/>
          <w:szCs w:val="20"/>
          <w:lang w:val="bg-BG"/>
        </w:rPr>
        <w:t xml:space="preserve"> </w:t>
      </w:r>
      <w:r w:rsidR="004861E6" w:rsidRPr="00283BD2">
        <w:rPr>
          <w:rFonts w:ascii="Verdana" w:eastAsia="Times New Roman" w:hAnsi="Verdana"/>
          <w:sz w:val="20"/>
          <w:szCs w:val="20"/>
          <w:lang w:val="bg-BG"/>
        </w:rPr>
        <w:t>години</w:t>
      </w:r>
      <w:r w:rsidR="00965DF7" w:rsidRPr="00E32C68">
        <w:rPr>
          <w:rFonts w:ascii="Verdana" w:eastAsia="Times New Roman" w:hAnsi="Verdana"/>
          <w:sz w:val="20"/>
          <w:szCs w:val="20"/>
          <w:lang w:val="bg-BG"/>
        </w:rPr>
        <w:t>,</w:t>
      </w:r>
      <w:r w:rsidR="00965DF7" w:rsidRPr="002C7F6E">
        <w:rPr>
          <w:rFonts w:ascii="Verdana" w:eastAsia="Times New Roman" w:hAnsi="Verdana"/>
          <w:sz w:val="20"/>
          <w:szCs w:val="20"/>
          <w:lang w:val="bg-BG"/>
        </w:rPr>
        <w:t xml:space="preserve"> </w:t>
      </w:r>
      <w:r w:rsidR="00141CB9" w:rsidRPr="002C7F6E">
        <w:rPr>
          <w:rFonts w:ascii="Verdana" w:eastAsia="Times New Roman" w:hAnsi="Verdana"/>
          <w:sz w:val="20"/>
          <w:szCs w:val="20"/>
          <w:lang w:val="bg-BG"/>
        </w:rPr>
        <w:t xml:space="preserve">считано от </w:t>
      </w:r>
      <w:r w:rsidR="004861E6">
        <w:rPr>
          <w:rFonts w:ascii="Verdana" w:eastAsia="Times New Roman" w:hAnsi="Verdana"/>
          <w:sz w:val="20"/>
          <w:szCs w:val="20"/>
          <w:lang w:val="bg-BG"/>
        </w:rPr>
        <w:t xml:space="preserve">датата на </w:t>
      </w:r>
      <w:r w:rsidR="00E32C68">
        <w:rPr>
          <w:rFonts w:ascii="Verdana" w:eastAsia="Times New Roman" w:hAnsi="Verdana"/>
          <w:sz w:val="20"/>
          <w:szCs w:val="20"/>
          <w:lang w:val="bg-BG"/>
        </w:rPr>
        <w:t>Приемо – Предавателния Протокол (ППП), с който е поет последния обект под охрна, съгласно техническата спецификация</w:t>
      </w:r>
      <w:r w:rsidR="00122679" w:rsidRPr="002C7F6E">
        <w:rPr>
          <w:rFonts w:ascii="Verdana" w:eastAsia="Times New Roman" w:hAnsi="Verdana"/>
          <w:sz w:val="20"/>
          <w:szCs w:val="20"/>
          <w:lang w:val="bg-BG"/>
        </w:rPr>
        <w:t>.</w:t>
      </w:r>
    </w:p>
    <w:p w14:paraId="47B52BB9" w14:textId="77777777" w:rsidR="00AC00B8" w:rsidRPr="002C7F6E" w:rsidRDefault="00AC00B8" w:rsidP="00576876">
      <w:pPr>
        <w:tabs>
          <w:tab w:val="left" w:pos="709"/>
        </w:tabs>
        <w:spacing w:after="0" w:line="240" w:lineRule="auto"/>
        <w:jc w:val="both"/>
        <w:rPr>
          <w:rFonts w:ascii="Verdana" w:eastAsia="Times New Roman" w:hAnsi="Verdana"/>
          <w:sz w:val="20"/>
          <w:szCs w:val="20"/>
          <w:lang w:val="bg-BG"/>
        </w:rPr>
      </w:pPr>
      <w:r w:rsidRPr="002C7F6E">
        <w:rPr>
          <w:rFonts w:ascii="Verdana" w:eastAsia="Times New Roman" w:hAnsi="Verdana"/>
          <w:b/>
          <w:sz w:val="20"/>
          <w:szCs w:val="20"/>
          <w:lang w:val="bg-BG"/>
        </w:rPr>
        <w:lastRenderedPageBreak/>
        <w:tab/>
        <w:t xml:space="preserve">(2) </w:t>
      </w:r>
      <w:bookmarkStart w:id="1" w:name="_Hlk516655195"/>
      <w:r w:rsidRPr="002C7F6E">
        <w:rPr>
          <w:rFonts w:ascii="Verdana" w:eastAsia="Times New Roman" w:hAnsi="Verdana"/>
          <w:sz w:val="20"/>
          <w:szCs w:val="20"/>
          <w:lang w:val="bg-BG"/>
        </w:rPr>
        <w:t xml:space="preserve">ИЗПЪЛНИТЕЛЯТ се задължава в срок до </w:t>
      </w:r>
      <w:r w:rsidR="005C56AC">
        <w:rPr>
          <w:rFonts w:ascii="Verdana" w:eastAsia="Times New Roman" w:hAnsi="Verdana"/>
          <w:sz w:val="20"/>
          <w:szCs w:val="20"/>
          <w:lang w:val="bg-BG"/>
        </w:rPr>
        <w:t>5 работни дни</w:t>
      </w:r>
      <w:r w:rsidR="00F11F2A" w:rsidRPr="002C7F6E">
        <w:rPr>
          <w:rFonts w:ascii="Verdana" w:eastAsia="Times New Roman" w:hAnsi="Verdana"/>
          <w:sz w:val="20"/>
          <w:szCs w:val="20"/>
          <w:lang w:val="bg-BG"/>
        </w:rPr>
        <w:t xml:space="preserve"> </w:t>
      </w:r>
      <w:r w:rsidR="00E32C68">
        <w:rPr>
          <w:rFonts w:ascii="Verdana" w:eastAsia="Times New Roman" w:hAnsi="Verdana"/>
          <w:sz w:val="20"/>
          <w:szCs w:val="20"/>
          <w:lang w:val="bg-BG"/>
        </w:rPr>
        <w:t>след получен</w:t>
      </w:r>
      <w:r w:rsidR="00B04EE7">
        <w:rPr>
          <w:rFonts w:ascii="Verdana" w:eastAsia="Times New Roman" w:hAnsi="Verdana"/>
          <w:sz w:val="20"/>
          <w:szCs w:val="20"/>
          <w:lang w:val="bg-BG"/>
        </w:rPr>
        <w:t>а заявка</w:t>
      </w:r>
      <w:r w:rsidR="00E32C68">
        <w:rPr>
          <w:rFonts w:ascii="Verdana" w:eastAsia="Times New Roman" w:hAnsi="Verdana"/>
          <w:sz w:val="20"/>
          <w:szCs w:val="20"/>
          <w:lang w:val="bg-BG"/>
        </w:rPr>
        <w:t xml:space="preserve"> с обекти от страна на Възложителя,</w:t>
      </w:r>
      <w:r w:rsidRPr="002C7F6E">
        <w:rPr>
          <w:rFonts w:ascii="Verdana" w:eastAsia="Times New Roman" w:hAnsi="Verdana"/>
          <w:sz w:val="20"/>
          <w:szCs w:val="20"/>
          <w:lang w:val="bg-BG"/>
        </w:rPr>
        <w:t xml:space="preserve"> да поеме </w:t>
      </w:r>
      <w:r w:rsidR="00985C30">
        <w:rPr>
          <w:rFonts w:ascii="Verdana" w:eastAsia="Times New Roman" w:hAnsi="Verdana"/>
          <w:sz w:val="20"/>
          <w:szCs w:val="20"/>
          <w:lang w:val="bg-BG"/>
        </w:rPr>
        <w:t>под охрана</w:t>
      </w:r>
      <w:r w:rsidR="00E32C68">
        <w:rPr>
          <w:rFonts w:ascii="Verdana" w:eastAsia="Times New Roman" w:hAnsi="Verdana"/>
          <w:sz w:val="20"/>
          <w:szCs w:val="20"/>
          <w:lang w:val="bg-BG"/>
        </w:rPr>
        <w:t xml:space="preserve"> </w:t>
      </w:r>
      <w:r w:rsidR="00985C30">
        <w:rPr>
          <w:rFonts w:ascii="Verdana" w:eastAsia="Times New Roman" w:hAnsi="Verdana"/>
          <w:sz w:val="20"/>
          <w:szCs w:val="20"/>
          <w:lang w:val="bg-BG"/>
        </w:rPr>
        <w:t xml:space="preserve">всички обекти на Възложителя, включени в </w:t>
      </w:r>
      <w:r w:rsidR="00B04EE7">
        <w:rPr>
          <w:rFonts w:ascii="Verdana" w:eastAsia="Times New Roman" w:hAnsi="Verdana"/>
          <w:sz w:val="20"/>
          <w:szCs w:val="20"/>
          <w:lang w:val="bg-BG"/>
        </w:rPr>
        <w:t>заявката</w:t>
      </w:r>
      <w:r w:rsidR="00985C30">
        <w:rPr>
          <w:rFonts w:ascii="Verdana" w:eastAsia="Times New Roman" w:hAnsi="Verdana"/>
          <w:sz w:val="20"/>
          <w:szCs w:val="20"/>
          <w:lang w:val="bg-BG"/>
        </w:rPr>
        <w:t>, чрез двустранно подписан</w:t>
      </w:r>
      <w:r w:rsidR="00224C5C" w:rsidRPr="002C7F6E">
        <w:rPr>
          <w:rFonts w:ascii="Verdana" w:eastAsia="Times New Roman" w:hAnsi="Verdana"/>
          <w:sz w:val="20"/>
          <w:szCs w:val="20"/>
          <w:lang w:val="bg-BG"/>
        </w:rPr>
        <w:t xml:space="preserve"> пр</w:t>
      </w:r>
      <w:r w:rsidR="00CF57E5" w:rsidRPr="002C7F6E">
        <w:rPr>
          <w:rFonts w:ascii="Verdana" w:eastAsia="Times New Roman" w:hAnsi="Verdana"/>
          <w:sz w:val="20"/>
          <w:szCs w:val="20"/>
          <w:lang w:val="bg-BG"/>
        </w:rPr>
        <w:t xml:space="preserve">иемо-предавателен протокол (Приложение №6). </w:t>
      </w:r>
      <w:bookmarkEnd w:id="1"/>
    </w:p>
    <w:p w14:paraId="0C5B284F" w14:textId="77777777" w:rsidR="00CF57E5" w:rsidRPr="002C7F6E" w:rsidRDefault="00CF57E5" w:rsidP="00576876">
      <w:pPr>
        <w:tabs>
          <w:tab w:val="left" w:pos="709"/>
        </w:tabs>
        <w:spacing w:after="0" w:line="240" w:lineRule="auto"/>
        <w:jc w:val="both"/>
        <w:rPr>
          <w:rFonts w:ascii="Verdana" w:eastAsia="Times New Roman" w:hAnsi="Verdana"/>
          <w:sz w:val="20"/>
          <w:szCs w:val="20"/>
          <w:lang w:val="bg-BG"/>
        </w:rPr>
      </w:pPr>
      <w:r w:rsidRPr="002C7F6E">
        <w:rPr>
          <w:rFonts w:ascii="Verdana" w:eastAsia="Times New Roman" w:hAnsi="Verdana"/>
          <w:sz w:val="20"/>
          <w:szCs w:val="20"/>
          <w:lang w:val="bg-BG"/>
        </w:rPr>
        <w:tab/>
      </w:r>
      <w:r w:rsidRPr="002C7F6E">
        <w:rPr>
          <w:rFonts w:ascii="Verdana" w:eastAsia="Times New Roman" w:hAnsi="Verdana"/>
          <w:b/>
          <w:sz w:val="20"/>
          <w:szCs w:val="20"/>
          <w:lang w:val="bg-BG"/>
        </w:rPr>
        <w:t>(3)</w:t>
      </w:r>
      <w:r w:rsidRPr="002C7F6E">
        <w:rPr>
          <w:rFonts w:ascii="Verdana" w:eastAsia="Times New Roman" w:hAnsi="Verdana"/>
          <w:sz w:val="20"/>
          <w:szCs w:val="20"/>
          <w:lang w:val="bg-BG"/>
        </w:rPr>
        <w:t xml:space="preserve"> ИЗПЪЛНИТЕЛЯТ се задължава в срок до </w:t>
      </w:r>
      <w:r w:rsidR="00985C30">
        <w:rPr>
          <w:rFonts w:ascii="Verdana" w:eastAsia="Times New Roman" w:hAnsi="Verdana"/>
          <w:sz w:val="20"/>
          <w:szCs w:val="20"/>
          <w:lang w:val="bg-BG"/>
        </w:rPr>
        <w:t>5</w:t>
      </w:r>
      <w:r w:rsidRPr="002C7F6E">
        <w:rPr>
          <w:rFonts w:ascii="Verdana" w:eastAsia="Times New Roman" w:hAnsi="Verdana"/>
          <w:sz w:val="20"/>
          <w:szCs w:val="20"/>
          <w:lang w:val="bg-BG"/>
        </w:rPr>
        <w:t xml:space="preserve"> (</w:t>
      </w:r>
      <w:r w:rsidR="00985C30">
        <w:rPr>
          <w:rFonts w:ascii="Verdana" w:eastAsia="Times New Roman" w:hAnsi="Verdana"/>
          <w:sz w:val="20"/>
          <w:szCs w:val="20"/>
          <w:lang w:val="bg-BG"/>
        </w:rPr>
        <w:t>пет</w:t>
      </w:r>
      <w:r w:rsidRPr="002C7F6E">
        <w:rPr>
          <w:rFonts w:ascii="Verdana" w:eastAsia="Times New Roman" w:hAnsi="Verdana"/>
          <w:sz w:val="20"/>
          <w:szCs w:val="20"/>
          <w:lang w:val="bg-BG"/>
        </w:rPr>
        <w:t>) дни от прекратяване на Договора да сдаде обектите на ВЪЗЛОЖИТЕЛЯ, което се извършва с двустранно подписан приемо-предавателен протокол (Приложение №8).</w:t>
      </w:r>
    </w:p>
    <w:p w14:paraId="202618D9" w14:textId="77777777" w:rsidR="00581D9A" w:rsidRPr="002C7F6E" w:rsidRDefault="00581D9A" w:rsidP="00581D9A">
      <w:pPr>
        <w:spacing w:after="0" w:line="240" w:lineRule="auto"/>
        <w:ind w:firstLine="720"/>
        <w:jc w:val="both"/>
        <w:rPr>
          <w:rFonts w:ascii="Verdana" w:eastAsia="Times New Roman" w:hAnsi="Verdana"/>
          <w:b/>
          <w:sz w:val="20"/>
          <w:szCs w:val="20"/>
          <w:lang w:val="bg-BG"/>
        </w:rPr>
      </w:pPr>
    </w:p>
    <w:p w14:paraId="7093EE82" w14:textId="77777777" w:rsidR="00581D9A" w:rsidRPr="002C7F6E" w:rsidRDefault="00122679" w:rsidP="00581D9A">
      <w:pPr>
        <w:spacing w:after="0" w:line="240" w:lineRule="auto"/>
        <w:ind w:firstLine="720"/>
        <w:jc w:val="both"/>
        <w:rPr>
          <w:rFonts w:ascii="Verdana" w:hAnsi="Verdana"/>
          <w:sz w:val="20"/>
          <w:szCs w:val="20"/>
          <w:lang w:val="bg-BG"/>
        </w:rPr>
      </w:pPr>
      <w:r w:rsidRPr="002C7F6E">
        <w:rPr>
          <w:rFonts w:ascii="Verdana" w:eastAsia="Times New Roman" w:hAnsi="Verdana"/>
          <w:b/>
          <w:sz w:val="20"/>
          <w:szCs w:val="20"/>
          <w:lang w:val="bg-BG"/>
        </w:rPr>
        <w:t>Чл. 6</w:t>
      </w:r>
      <w:r w:rsidR="00576876" w:rsidRPr="002C7F6E">
        <w:rPr>
          <w:rFonts w:ascii="Verdana" w:eastAsia="Times New Roman" w:hAnsi="Verdana"/>
          <w:b/>
          <w:sz w:val="20"/>
          <w:szCs w:val="20"/>
          <w:lang w:val="bg-BG"/>
        </w:rPr>
        <w:t>.</w:t>
      </w:r>
      <w:r w:rsidR="00576876" w:rsidRPr="002C7F6E">
        <w:rPr>
          <w:rFonts w:ascii="Verdana" w:eastAsia="Times New Roman" w:hAnsi="Verdana"/>
          <w:sz w:val="20"/>
          <w:szCs w:val="20"/>
          <w:lang w:val="bg-BG"/>
        </w:rPr>
        <w:t xml:space="preserve"> Мястото на изпълнение на Договора е</w:t>
      </w:r>
      <w:r w:rsidR="00581D9A" w:rsidRPr="002C7F6E">
        <w:rPr>
          <w:rFonts w:ascii="Verdana" w:eastAsia="Times New Roman" w:hAnsi="Verdana"/>
          <w:sz w:val="20"/>
          <w:szCs w:val="20"/>
          <w:lang w:val="bg-BG"/>
        </w:rPr>
        <w:t>:</w:t>
      </w:r>
      <w:r w:rsidR="00576876" w:rsidRPr="002C7F6E">
        <w:rPr>
          <w:rFonts w:ascii="Verdana" w:eastAsia="Times New Roman" w:hAnsi="Verdana"/>
          <w:sz w:val="20"/>
          <w:szCs w:val="20"/>
          <w:lang w:val="bg-BG"/>
        </w:rPr>
        <w:t xml:space="preserve"> </w:t>
      </w:r>
      <w:r w:rsidR="00A82854" w:rsidRPr="002C7F6E">
        <w:rPr>
          <w:rFonts w:ascii="Verdana" w:hAnsi="Verdana"/>
          <w:sz w:val="20"/>
          <w:szCs w:val="20"/>
          <w:lang w:val="bg-BG"/>
        </w:rPr>
        <w:t xml:space="preserve">обекти на </w:t>
      </w:r>
      <w:r w:rsidR="004A41DC" w:rsidRPr="002C7F6E">
        <w:rPr>
          <w:rFonts w:ascii="Verdana" w:hAnsi="Verdana"/>
          <w:sz w:val="20"/>
          <w:szCs w:val="20"/>
          <w:lang w:val="bg-BG"/>
        </w:rPr>
        <w:t>В</w:t>
      </w:r>
      <w:r w:rsidR="00A82854" w:rsidRPr="002C7F6E">
        <w:rPr>
          <w:rFonts w:ascii="Verdana" w:hAnsi="Verdana"/>
          <w:sz w:val="20"/>
          <w:szCs w:val="20"/>
          <w:lang w:val="bg-BG"/>
        </w:rPr>
        <w:t xml:space="preserve">ъзложителя, посочени в </w:t>
      </w:r>
      <w:r w:rsidR="001C16F3" w:rsidRPr="002C7F6E">
        <w:rPr>
          <w:rFonts w:ascii="Verdana" w:hAnsi="Verdana"/>
          <w:sz w:val="20"/>
          <w:szCs w:val="20"/>
          <w:lang w:val="bg-BG"/>
        </w:rPr>
        <w:t>техническ</w:t>
      </w:r>
      <w:r w:rsidR="00985C30">
        <w:rPr>
          <w:rFonts w:ascii="Verdana" w:hAnsi="Verdana"/>
          <w:sz w:val="20"/>
          <w:szCs w:val="20"/>
          <w:lang w:val="bg-BG"/>
        </w:rPr>
        <w:t>ата спецификация</w:t>
      </w:r>
      <w:r w:rsidR="00A82854" w:rsidRPr="002C7F6E">
        <w:rPr>
          <w:rFonts w:ascii="Verdana" w:hAnsi="Verdana"/>
          <w:sz w:val="20"/>
          <w:szCs w:val="20"/>
          <w:lang w:val="bg-BG"/>
        </w:rPr>
        <w:t xml:space="preserve">. </w:t>
      </w:r>
    </w:p>
    <w:p w14:paraId="7631DB79" w14:textId="77777777" w:rsidR="00581D9A" w:rsidRPr="002C7F6E" w:rsidRDefault="00581D9A" w:rsidP="00581D9A">
      <w:pPr>
        <w:spacing w:after="0" w:line="240" w:lineRule="auto"/>
        <w:ind w:firstLine="720"/>
        <w:jc w:val="both"/>
        <w:rPr>
          <w:rFonts w:ascii="Verdana" w:hAnsi="Verdana"/>
          <w:sz w:val="20"/>
          <w:szCs w:val="20"/>
        </w:rPr>
      </w:pPr>
    </w:p>
    <w:p w14:paraId="71BDA0AC" w14:textId="77777777" w:rsidR="00576876" w:rsidRPr="002C7F6E" w:rsidRDefault="00122679" w:rsidP="00581D9A">
      <w:pPr>
        <w:spacing w:after="0" w:line="240" w:lineRule="auto"/>
        <w:ind w:firstLine="720"/>
        <w:jc w:val="center"/>
        <w:rPr>
          <w:rFonts w:ascii="Verdana" w:eastAsia="Times New Roman" w:hAnsi="Verdana"/>
          <w:b/>
          <w:bCs/>
          <w:color w:val="000000"/>
          <w:sz w:val="20"/>
          <w:szCs w:val="20"/>
          <w:lang w:val="bg-BG"/>
        </w:rPr>
      </w:pPr>
      <w:r w:rsidRPr="002C7F6E">
        <w:rPr>
          <w:rFonts w:ascii="Verdana" w:hAnsi="Verdana"/>
          <w:b/>
          <w:bCs/>
          <w:color w:val="000000"/>
          <w:sz w:val="20"/>
          <w:szCs w:val="20"/>
          <w:lang w:eastAsia="ar-SA"/>
        </w:rPr>
        <w:t>III.</w:t>
      </w:r>
      <w:r w:rsidRPr="002C7F6E">
        <w:rPr>
          <w:rFonts w:ascii="Verdana" w:eastAsia="Times New Roman" w:hAnsi="Verdana"/>
          <w:b/>
          <w:bCs/>
          <w:color w:val="000000"/>
          <w:sz w:val="20"/>
          <w:szCs w:val="20"/>
          <w:lang w:val="bg-BG"/>
        </w:rPr>
        <w:t xml:space="preserve"> </w:t>
      </w:r>
      <w:r w:rsidR="00576876" w:rsidRPr="002C7F6E">
        <w:rPr>
          <w:rFonts w:ascii="Verdana" w:eastAsia="Times New Roman" w:hAnsi="Verdana"/>
          <w:b/>
          <w:bCs/>
          <w:color w:val="000000"/>
          <w:sz w:val="20"/>
          <w:szCs w:val="20"/>
          <w:lang w:val="bg-BG"/>
        </w:rPr>
        <w:t>ЦЕНА, РЕД И СРОКОВЕ ЗА ПЛАЩАНЕ.</w:t>
      </w:r>
    </w:p>
    <w:p w14:paraId="12C9E019" w14:textId="77777777" w:rsidR="00581D9A" w:rsidRPr="002C7F6E" w:rsidRDefault="00581D9A" w:rsidP="00122679">
      <w:pPr>
        <w:widowControl w:val="0"/>
        <w:spacing w:after="0" w:line="240" w:lineRule="auto"/>
        <w:ind w:firstLine="720"/>
        <w:jc w:val="both"/>
        <w:rPr>
          <w:rFonts w:ascii="Verdana" w:eastAsia="Times New Roman" w:hAnsi="Verdana"/>
          <w:b/>
          <w:sz w:val="20"/>
          <w:szCs w:val="20"/>
          <w:lang w:val="bg-BG"/>
        </w:rPr>
      </w:pPr>
    </w:p>
    <w:p w14:paraId="65A6CB10" w14:textId="77777777" w:rsidR="00B75A9F" w:rsidRDefault="00122679" w:rsidP="00122679">
      <w:pPr>
        <w:widowControl w:val="0"/>
        <w:spacing w:after="0" w:line="240" w:lineRule="auto"/>
        <w:ind w:firstLine="720"/>
        <w:jc w:val="both"/>
        <w:rPr>
          <w:rFonts w:ascii="Verdana" w:eastAsia="Times New Roman" w:hAnsi="Verdana"/>
          <w:sz w:val="20"/>
          <w:szCs w:val="20"/>
        </w:rPr>
      </w:pPr>
      <w:r w:rsidRPr="00890ADA">
        <w:rPr>
          <w:rFonts w:ascii="Verdana" w:eastAsia="Times New Roman" w:hAnsi="Verdana"/>
          <w:b/>
          <w:sz w:val="20"/>
          <w:szCs w:val="20"/>
          <w:lang w:val="bg-BG"/>
        </w:rPr>
        <w:t>Чл. 7</w:t>
      </w:r>
      <w:r w:rsidR="00576876" w:rsidRPr="00890ADA">
        <w:rPr>
          <w:rFonts w:ascii="Verdana" w:eastAsia="Times New Roman" w:hAnsi="Verdana"/>
          <w:b/>
          <w:sz w:val="20"/>
          <w:szCs w:val="20"/>
          <w:lang w:val="bg-BG"/>
        </w:rPr>
        <w:t>.</w:t>
      </w:r>
      <w:r w:rsidR="00576876" w:rsidRPr="00890ADA">
        <w:rPr>
          <w:rFonts w:ascii="Verdana" w:eastAsia="Times New Roman" w:hAnsi="Verdana"/>
          <w:sz w:val="20"/>
          <w:szCs w:val="20"/>
          <w:lang w:val="bg-BG"/>
        </w:rPr>
        <w:t xml:space="preserve"> </w:t>
      </w:r>
      <w:r w:rsidR="00576876" w:rsidRPr="00890ADA">
        <w:rPr>
          <w:rFonts w:ascii="Verdana" w:eastAsia="Times New Roman" w:hAnsi="Verdana"/>
          <w:b/>
          <w:sz w:val="20"/>
          <w:szCs w:val="20"/>
          <w:lang w:val="bg-BG"/>
        </w:rPr>
        <w:t>(1)</w:t>
      </w:r>
      <w:r w:rsidR="00576876" w:rsidRPr="00890ADA">
        <w:rPr>
          <w:rFonts w:ascii="Verdana" w:eastAsia="Times New Roman" w:hAnsi="Verdana"/>
          <w:sz w:val="20"/>
          <w:szCs w:val="20"/>
          <w:lang w:val="bg-BG"/>
        </w:rPr>
        <w:t xml:space="preserve"> </w:t>
      </w:r>
      <w:r w:rsidR="00BD64AD" w:rsidRPr="00B831BE">
        <w:rPr>
          <w:rFonts w:ascii="Verdana" w:eastAsia="Times New Roman" w:hAnsi="Verdana"/>
          <w:sz w:val="20"/>
          <w:szCs w:val="20"/>
          <w:lang w:val="bg-BG"/>
        </w:rPr>
        <w:t>П</w:t>
      </w:r>
      <w:r w:rsidR="00163251" w:rsidRPr="00B831BE">
        <w:rPr>
          <w:rFonts w:ascii="Verdana" w:eastAsia="Times New Roman" w:hAnsi="Verdana"/>
          <w:sz w:val="20"/>
          <w:szCs w:val="20"/>
          <w:lang w:val="bg-BG"/>
        </w:rPr>
        <w:t>рогнозна</w:t>
      </w:r>
      <w:r w:rsidR="00BD64AD" w:rsidRPr="00B831BE">
        <w:rPr>
          <w:rFonts w:ascii="Verdana" w:eastAsia="Times New Roman" w:hAnsi="Verdana"/>
          <w:sz w:val="20"/>
          <w:szCs w:val="20"/>
          <w:lang w:val="bg-BG"/>
        </w:rPr>
        <w:t>та</w:t>
      </w:r>
      <w:r w:rsidR="00163251" w:rsidRPr="00B831BE">
        <w:rPr>
          <w:rFonts w:ascii="Verdana" w:eastAsia="Times New Roman" w:hAnsi="Verdana"/>
          <w:sz w:val="20"/>
          <w:szCs w:val="20"/>
          <w:lang w:val="bg-BG"/>
        </w:rPr>
        <w:t xml:space="preserve"> </w:t>
      </w:r>
      <w:r w:rsidR="0004259F" w:rsidRPr="00B831BE">
        <w:rPr>
          <w:rFonts w:ascii="Verdana" w:eastAsia="Times New Roman" w:hAnsi="Verdana"/>
          <w:sz w:val="20"/>
          <w:szCs w:val="20"/>
          <w:lang w:val="bg-BG"/>
        </w:rPr>
        <w:t xml:space="preserve">стойност </w:t>
      </w:r>
      <w:r w:rsidR="00BD64AD" w:rsidRPr="00B831BE">
        <w:rPr>
          <w:rFonts w:ascii="Verdana" w:eastAsia="Times New Roman" w:hAnsi="Verdana"/>
          <w:sz w:val="20"/>
          <w:szCs w:val="20"/>
          <w:lang w:val="bg-BG"/>
        </w:rPr>
        <w:t>на настоящия</w:t>
      </w:r>
      <w:r w:rsidR="001210AF" w:rsidRPr="00B831BE">
        <w:rPr>
          <w:rFonts w:ascii="Verdana" w:eastAsia="Times New Roman" w:hAnsi="Verdana"/>
          <w:sz w:val="20"/>
          <w:szCs w:val="20"/>
          <w:lang w:val="bg-BG"/>
        </w:rPr>
        <w:t xml:space="preserve"> Договора</w:t>
      </w:r>
      <w:r w:rsidR="00522527" w:rsidRPr="00B831BE">
        <w:rPr>
          <w:rFonts w:ascii="Verdana" w:eastAsia="Times New Roman" w:hAnsi="Verdana"/>
          <w:sz w:val="20"/>
          <w:szCs w:val="20"/>
          <w:lang w:val="bg-BG"/>
        </w:rPr>
        <w:t xml:space="preserve"> е</w:t>
      </w:r>
      <w:r w:rsidR="001210AF" w:rsidRPr="00B831BE">
        <w:rPr>
          <w:rFonts w:ascii="Verdana" w:eastAsia="Times New Roman" w:hAnsi="Verdana"/>
          <w:sz w:val="20"/>
          <w:szCs w:val="20"/>
          <w:lang w:val="bg-BG"/>
        </w:rPr>
        <w:t xml:space="preserve"> </w:t>
      </w:r>
      <w:r w:rsidRPr="00B831BE">
        <w:rPr>
          <w:rFonts w:ascii="Verdana" w:eastAsia="Times New Roman" w:hAnsi="Verdana"/>
          <w:sz w:val="20"/>
          <w:szCs w:val="20"/>
          <w:lang w:val="bg-BG"/>
        </w:rPr>
        <w:t xml:space="preserve">в размер </w:t>
      </w:r>
      <w:bookmarkStart w:id="2" w:name="_Hlk510019772"/>
      <w:r w:rsidRPr="00B831BE">
        <w:rPr>
          <w:rFonts w:ascii="Verdana" w:eastAsia="Times New Roman" w:hAnsi="Verdana"/>
          <w:sz w:val="20"/>
          <w:szCs w:val="20"/>
          <w:lang w:val="bg-BG"/>
        </w:rPr>
        <w:t xml:space="preserve">на </w:t>
      </w:r>
      <w:r w:rsidR="006E7618" w:rsidRPr="00B831BE">
        <w:rPr>
          <w:rFonts w:ascii="Verdana" w:eastAsia="Times New Roman" w:hAnsi="Verdana"/>
          <w:sz w:val="20"/>
          <w:szCs w:val="20"/>
        </w:rPr>
        <w:t>1</w:t>
      </w:r>
      <w:r w:rsidR="003062C5" w:rsidRPr="00B831BE">
        <w:rPr>
          <w:rFonts w:ascii="Verdana" w:eastAsia="Times New Roman" w:hAnsi="Verdana"/>
          <w:sz w:val="20"/>
          <w:szCs w:val="20"/>
          <w:lang w:val="bg-BG"/>
        </w:rPr>
        <w:t>8</w:t>
      </w:r>
      <w:r w:rsidR="006E7618" w:rsidRPr="00B831BE">
        <w:rPr>
          <w:rFonts w:ascii="Verdana" w:eastAsia="Times New Roman" w:hAnsi="Verdana"/>
          <w:sz w:val="20"/>
          <w:szCs w:val="20"/>
        </w:rPr>
        <w:t xml:space="preserve"> </w:t>
      </w:r>
      <w:r w:rsidR="003062C5" w:rsidRPr="00B831BE">
        <w:rPr>
          <w:rFonts w:ascii="Verdana" w:eastAsia="Times New Roman" w:hAnsi="Verdana"/>
          <w:sz w:val="20"/>
          <w:szCs w:val="20"/>
          <w:lang w:val="bg-BG"/>
        </w:rPr>
        <w:t>3</w:t>
      </w:r>
      <w:r w:rsidR="006E7618" w:rsidRPr="00B831BE">
        <w:rPr>
          <w:rFonts w:ascii="Verdana" w:eastAsia="Times New Roman" w:hAnsi="Verdana"/>
          <w:sz w:val="20"/>
          <w:szCs w:val="20"/>
        </w:rPr>
        <w:t>00</w:t>
      </w:r>
      <w:r w:rsidR="00985C30" w:rsidRPr="00B831BE">
        <w:rPr>
          <w:rFonts w:ascii="Verdana" w:eastAsia="Times New Roman" w:hAnsi="Verdana"/>
          <w:sz w:val="20"/>
          <w:szCs w:val="20"/>
          <w:lang w:val="bg-BG"/>
        </w:rPr>
        <w:t xml:space="preserve"> </w:t>
      </w:r>
      <w:r w:rsidR="00985C30" w:rsidRPr="00B831BE">
        <w:rPr>
          <w:rFonts w:ascii="Verdana" w:eastAsia="Times New Roman" w:hAnsi="Verdana"/>
          <w:sz w:val="20"/>
          <w:szCs w:val="20"/>
          <w:lang w:val="bg-BG"/>
        </w:rPr>
        <w:t>000</w:t>
      </w:r>
      <w:r w:rsidR="00E93BE4" w:rsidRPr="00B831BE">
        <w:rPr>
          <w:rFonts w:ascii="Verdana" w:eastAsia="Times New Roman" w:hAnsi="Verdana"/>
          <w:sz w:val="20"/>
          <w:szCs w:val="20"/>
          <w:lang w:val="bg-BG"/>
        </w:rPr>
        <w:t xml:space="preserve"> (</w:t>
      </w:r>
      <w:r w:rsidR="003062C5" w:rsidRPr="00B831BE">
        <w:rPr>
          <w:rFonts w:ascii="Verdana" w:eastAsia="Times New Roman" w:hAnsi="Verdana"/>
          <w:sz w:val="20"/>
          <w:szCs w:val="20"/>
          <w:lang w:val="bg-BG"/>
        </w:rPr>
        <w:t>осемнаде</w:t>
      </w:r>
      <w:r w:rsidR="006E7618" w:rsidRPr="00B831BE">
        <w:rPr>
          <w:rFonts w:ascii="Verdana" w:eastAsia="Times New Roman" w:hAnsi="Verdana"/>
          <w:sz w:val="20"/>
          <w:szCs w:val="20"/>
          <w:lang w:val="bg-BG"/>
        </w:rPr>
        <w:t xml:space="preserve">сет милиона и </w:t>
      </w:r>
      <w:r w:rsidR="003062C5" w:rsidRPr="00B831BE">
        <w:rPr>
          <w:rFonts w:ascii="Verdana" w:eastAsia="Times New Roman" w:hAnsi="Verdana"/>
          <w:sz w:val="20"/>
          <w:szCs w:val="20"/>
          <w:lang w:val="bg-BG"/>
        </w:rPr>
        <w:t xml:space="preserve">триста </w:t>
      </w:r>
      <w:r w:rsidR="006E7618" w:rsidRPr="00B831BE">
        <w:rPr>
          <w:rFonts w:ascii="Verdana" w:eastAsia="Times New Roman" w:hAnsi="Verdana"/>
          <w:sz w:val="20"/>
          <w:szCs w:val="20"/>
          <w:lang w:val="bg-BG"/>
        </w:rPr>
        <w:t>хиляди</w:t>
      </w:r>
      <w:r w:rsidR="00E93BE4" w:rsidRPr="00B831BE">
        <w:rPr>
          <w:rFonts w:ascii="Verdana" w:eastAsia="Times New Roman" w:hAnsi="Verdana"/>
          <w:sz w:val="20"/>
          <w:szCs w:val="20"/>
          <w:lang w:val="bg-BG"/>
        </w:rPr>
        <w:t xml:space="preserve">) </w:t>
      </w:r>
      <w:r w:rsidR="00576876" w:rsidRPr="00B831BE">
        <w:rPr>
          <w:rFonts w:ascii="Verdana" w:eastAsia="Times New Roman" w:hAnsi="Verdana"/>
          <w:sz w:val="20"/>
          <w:szCs w:val="20"/>
          <w:lang w:val="bg-BG"/>
        </w:rPr>
        <w:t xml:space="preserve">лева без ДДС </w:t>
      </w:r>
      <w:r w:rsidR="00B75A9F" w:rsidRPr="00B831BE">
        <w:rPr>
          <w:rFonts w:ascii="Verdana" w:eastAsia="Times New Roman" w:hAnsi="Verdana"/>
          <w:sz w:val="20"/>
          <w:szCs w:val="20"/>
          <w:lang w:val="bg-BG"/>
        </w:rPr>
        <w:t>съответно 21 960 000 лв. (двадесет и един милиона деветстотин и шестдесет хиляди) лв. с ДДС.</w:t>
      </w:r>
      <w:r w:rsidR="007E2ECF" w:rsidRPr="00B831BE">
        <w:rPr>
          <w:rFonts w:ascii="Verdana" w:eastAsia="Times New Roman" w:hAnsi="Verdana"/>
          <w:sz w:val="20"/>
          <w:szCs w:val="20"/>
          <w:lang w:val="bg-BG"/>
        </w:rPr>
        <w:t>в т.ч.</w:t>
      </w:r>
      <w:r w:rsidR="00B75A9F">
        <w:rPr>
          <w:rFonts w:ascii="Verdana" w:eastAsia="Times New Roman" w:hAnsi="Verdana"/>
          <w:sz w:val="20"/>
          <w:szCs w:val="20"/>
        </w:rPr>
        <w:t>както следва:</w:t>
      </w:r>
    </w:p>
    <w:p w14:paraId="4AC9168E" w14:textId="41109F35" w:rsidR="00B75A9F" w:rsidRDefault="00B75A9F" w:rsidP="00122679">
      <w:pPr>
        <w:widowControl w:val="0"/>
        <w:spacing w:after="0" w:line="240" w:lineRule="auto"/>
        <w:ind w:firstLine="720"/>
        <w:jc w:val="both"/>
        <w:rPr>
          <w:rFonts w:ascii="Verdana" w:eastAsia="Times New Roman" w:hAnsi="Verdana"/>
          <w:sz w:val="20"/>
          <w:szCs w:val="20"/>
          <w:lang w:val="bg-BG"/>
        </w:rPr>
      </w:pPr>
      <w:r>
        <w:rPr>
          <w:rFonts w:ascii="Verdana" w:eastAsia="Times New Roman" w:hAnsi="Verdana"/>
          <w:sz w:val="20"/>
          <w:szCs w:val="20"/>
          <w:lang w:val="bg-BG"/>
        </w:rPr>
        <w:t>1.</w:t>
      </w:r>
      <w:r w:rsidR="008B7297">
        <w:rPr>
          <w:rFonts w:ascii="Verdana" w:eastAsia="Times New Roman" w:hAnsi="Verdana"/>
          <w:sz w:val="20"/>
          <w:szCs w:val="20"/>
          <w:lang w:val="bg-BG"/>
        </w:rPr>
        <w:t xml:space="preserve"> </w:t>
      </w:r>
      <w:r>
        <w:rPr>
          <w:rFonts w:ascii="Verdana" w:eastAsia="Times New Roman" w:hAnsi="Verdana"/>
          <w:sz w:val="20"/>
          <w:szCs w:val="20"/>
          <w:lang w:val="bg-BG"/>
        </w:rPr>
        <w:t xml:space="preserve">16 800 000 лв. </w:t>
      </w:r>
      <w:r w:rsidR="007E2ECF" w:rsidRPr="00B831BE">
        <w:rPr>
          <w:rFonts w:ascii="Verdana" w:eastAsia="Times New Roman" w:hAnsi="Verdana"/>
          <w:sz w:val="20"/>
          <w:szCs w:val="20"/>
          <w:lang w:val="bg-BG"/>
        </w:rPr>
        <w:t xml:space="preserve"> </w:t>
      </w:r>
      <w:r>
        <w:rPr>
          <w:rFonts w:ascii="Verdana" w:eastAsia="Times New Roman" w:hAnsi="Verdana"/>
          <w:sz w:val="20"/>
          <w:szCs w:val="20"/>
        </w:rPr>
        <w:t>(</w:t>
      </w:r>
      <w:r>
        <w:rPr>
          <w:rFonts w:ascii="Verdana" w:eastAsia="Times New Roman" w:hAnsi="Verdana"/>
          <w:sz w:val="20"/>
          <w:szCs w:val="20"/>
          <w:lang w:val="bg-BG"/>
        </w:rPr>
        <w:t>шестнадесет милиона и осемстотин хиляди лева</w:t>
      </w:r>
      <w:r>
        <w:rPr>
          <w:rFonts w:ascii="Verdana" w:eastAsia="Times New Roman" w:hAnsi="Verdana"/>
          <w:sz w:val="20"/>
          <w:szCs w:val="20"/>
        </w:rPr>
        <w:t>)</w:t>
      </w:r>
      <w:r>
        <w:rPr>
          <w:rFonts w:ascii="Verdana" w:eastAsia="Times New Roman" w:hAnsi="Verdana"/>
          <w:sz w:val="20"/>
          <w:szCs w:val="20"/>
          <w:lang w:val="bg-BG"/>
        </w:rPr>
        <w:t xml:space="preserve"> – разходи за охрана;</w:t>
      </w:r>
    </w:p>
    <w:p w14:paraId="1F731516" w14:textId="4BCF8D3A" w:rsidR="00AF143C" w:rsidRPr="00890ADA" w:rsidRDefault="00B75A9F" w:rsidP="00122679">
      <w:pPr>
        <w:widowControl w:val="0"/>
        <w:spacing w:after="0" w:line="240" w:lineRule="auto"/>
        <w:ind w:firstLine="720"/>
        <w:jc w:val="both"/>
        <w:rPr>
          <w:rFonts w:ascii="Verdana" w:eastAsia="Times New Roman" w:hAnsi="Verdana"/>
          <w:sz w:val="20"/>
          <w:szCs w:val="20"/>
          <w:lang w:val="bg-BG"/>
        </w:rPr>
      </w:pPr>
      <w:r>
        <w:rPr>
          <w:rFonts w:ascii="Verdana" w:eastAsia="Times New Roman" w:hAnsi="Verdana"/>
          <w:sz w:val="20"/>
          <w:szCs w:val="20"/>
          <w:lang w:val="bg-BG"/>
        </w:rPr>
        <w:t>2.</w:t>
      </w:r>
      <w:r w:rsidR="008B7297">
        <w:rPr>
          <w:rFonts w:ascii="Verdana" w:eastAsia="Times New Roman" w:hAnsi="Verdana"/>
          <w:sz w:val="20"/>
          <w:szCs w:val="20"/>
          <w:lang w:val="bg-BG"/>
        </w:rPr>
        <w:t xml:space="preserve"> </w:t>
      </w:r>
      <w:r>
        <w:rPr>
          <w:rFonts w:ascii="Verdana" w:eastAsia="Times New Roman" w:hAnsi="Verdana"/>
          <w:sz w:val="20"/>
          <w:szCs w:val="20"/>
          <w:lang w:val="bg-BG"/>
        </w:rPr>
        <w:t>О</w:t>
      </w:r>
      <w:r w:rsidR="00890ADA" w:rsidRPr="00B831BE">
        <w:rPr>
          <w:rFonts w:ascii="Verdana" w:eastAsia="Times New Roman" w:hAnsi="Verdana"/>
          <w:sz w:val="20"/>
          <w:szCs w:val="20"/>
          <w:lang w:val="bg-BG"/>
        </w:rPr>
        <w:t xml:space="preserve">пция в размер на </w:t>
      </w:r>
      <w:r w:rsidR="00D87ADE" w:rsidRPr="00B831BE">
        <w:rPr>
          <w:rFonts w:ascii="Verdana" w:eastAsia="Times New Roman" w:hAnsi="Verdana"/>
          <w:sz w:val="20"/>
          <w:szCs w:val="20"/>
          <w:lang w:val="bg-BG"/>
        </w:rPr>
        <w:t xml:space="preserve">1 </w:t>
      </w:r>
      <w:r w:rsidR="006E7618" w:rsidRPr="00B831BE">
        <w:rPr>
          <w:rFonts w:ascii="Verdana" w:eastAsia="Times New Roman" w:hAnsi="Verdana"/>
          <w:sz w:val="20"/>
          <w:szCs w:val="20"/>
          <w:lang w:val="bg-BG"/>
        </w:rPr>
        <w:t>5</w:t>
      </w:r>
      <w:r w:rsidR="007E2ECF" w:rsidRPr="00B831BE">
        <w:rPr>
          <w:rFonts w:ascii="Verdana" w:eastAsia="Times New Roman" w:hAnsi="Verdana"/>
          <w:sz w:val="20"/>
          <w:szCs w:val="20"/>
          <w:lang w:val="bg-BG"/>
        </w:rPr>
        <w:t>0</w:t>
      </w:r>
      <w:r w:rsidR="00D87ADE" w:rsidRPr="00B831BE">
        <w:rPr>
          <w:rFonts w:ascii="Verdana" w:eastAsia="Times New Roman" w:hAnsi="Verdana"/>
          <w:sz w:val="20"/>
          <w:szCs w:val="20"/>
          <w:lang w:val="bg-BG"/>
        </w:rPr>
        <w:t>0</w:t>
      </w:r>
      <w:r w:rsidR="007E2ECF" w:rsidRPr="00B831BE">
        <w:rPr>
          <w:rFonts w:ascii="Verdana" w:eastAsia="Times New Roman" w:hAnsi="Verdana"/>
          <w:sz w:val="20"/>
          <w:szCs w:val="20"/>
          <w:lang w:val="bg-BG"/>
        </w:rPr>
        <w:t> 000 (</w:t>
      </w:r>
      <w:r w:rsidR="00985C30" w:rsidRPr="00B831BE">
        <w:rPr>
          <w:rFonts w:ascii="Verdana" w:eastAsia="Times New Roman" w:hAnsi="Verdana"/>
          <w:sz w:val="20"/>
          <w:szCs w:val="20"/>
          <w:lang w:val="bg-BG"/>
        </w:rPr>
        <w:t xml:space="preserve">един милион и </w:t>
      </w:r>
      <w:r w:rsidR="006E7618" w:rsidRPr="00B831BE">
        <w:rPr>
          <w:rFonts w:ascii="Verdana" w:eastAsia="Times New Roman" w:hAnsi="Verdana"/>
          <w:sz w:val="20"/>
          <w:szCs w:val="20"/>
          <w:lang w:val="bg-BG"/>
        </w:rPr>
        <w:t>петстотин</w:t>
      </w:r>
      <w:r w:rsidR="00D87ADE" w:rsidRPr="00B831BE">
        <w:rPr>
          <w:rFonts w:ascii="Verdana" w:eastAsia="Times New Roman" w:hAnsi="Verdana"/>
          <w:sz w:val="20"/>
          <w:szCs w:val="20"/>
          <w:lang w:val="bg-BG"/>
        </w:rPr>
        <w:t xml:space="preserve"> хиляди</w:t>
      </w:r>
      <w:r w:rsidR="007E2ECF" w:rsidRPr="00B831BE">
        <w:rPr>
          <w:rFonts w:ascii="Verdana" w:eastAsia="Times New Roman" w:hAnsi="Verdana"/>
          <w:sz w:val="20"/>
          <w:szCs w:val="20"/>
          <w:lang w:val="bg-BG"/>
        </w:rPr>
        <w:t>) лева без ДДС</w:t>
      </w:r>
      <w:r w:rsidR="00D87ADE" w:rsidRPr="00B831BE">
        <w:rPr>
          <w:rFonts w:ascii="Verdana" w:eastAsia="Times New Roman" w:hAnsi="Verdana"/>
          <w:sz w:val="20"/>
          <w:szCs w:val="20"/>
          <w:lang w:val="bg-BG"/>
        </w:rPr>
        <w:t xml:space="preserve"> за </w:t>
      </w:r>
      <w:r w:rsidR="00985C30" w:rsidRPr="00B831BE">
        <w:rPr>
          <w:rFonts w:ascii="Verdana" w:eastAsia="Times New Roman" w:hAnsi="Verdana"/>
          <w:sz w:val="20"/>
          <w:szCs w:val="20"/>
          <w:lang w:val="bg-BG"/>
        </w:rPr>
        <w:t>Технически Системи за Сигурност (ТСС)</w:t>
      </w:r>
      <w:r w:rsidR="00890ADA" w:rsidRPr="00B831BE">
        <w:rPr>
          <w:rFonts w:ascii="Verdana" w:eastAsia="Times New Roman" w:hAnsi="Verdana"/>
          <w:sz w:val="20"/>
          <w:szCs w:val="20"/>
          <w:lang w:val="bg-BG"/>
        </w:rPr>
        <w:t xml:space="preserve"> и софтуер,</w:t>
      </w:r>
      <w:r w:rsidR="00985C30" w:rsidRPr="00B831BE">
        <w:rPr>
          <w:rFonts w:ascii="Verdana" w:eastAsia="Times New Roman" w:hAnsi="Verdana"/>
          <w:sz w:val="20"/>
          <w:szCs w:val="20"/>
          <w:lang w:val="bg-BG"/>
        </w:rPr>
        <w:t xml:space="preserve"> свързани със сигурността на обектите</w:t>
      </w:r>
      <w:r w:rsidR="006E7618" w:rsidRPr="00B831BE">
        <w:rPr>
          <w:rFonts w:ascii="Verdana" w:eastAsia="Times New Roman" w:hAnsi="Verdana"/>
          <w:sz w:val="20"/>
          <w:szCs w:val="20"/>
          <w:lang w:val="bg-BG"/>
        </w:rPr>
        <w:t xml:space="preserve">, </w:t>
      </w:r>
    </w:p>
    <w:bookmarkEnd w:id="2"/>
    <w:p w14:paraId="1CFCBC1E" w14:textId="77777777" w:rsidR="00BD64AD" w:rsidRPr="00890ADA" w:rsidRDefault="00890ADA" w:rsidP="00122679">
      <w:pPr>
        <w:widowControl w:val="0"/>
        <w:spacing w:after="0" w:line="240" w:lineRule="auto"/>
        <w:ind w:firstLine="720"/>
        <w:jc w:val="both"/>
        <w:rPr>
          <w:rFonts w:ascii="Verdana" w:eastAsia="Times New Roman" w:hAnsi="Verdana"/>
          <w:sz w:val="20"/>
          <w:szCs w:val="20"/>
          <w:lang w:val="bg-BG"/>
        </w:rPr>
      </w:pPr>
      <w:r w:rsidRPr="00890ADA">
        <w:rPr>
          <w:rFonts w:ascii="Verdana" w:eastAsia="Times New Roman" w:hAnsi="Verdana"/>
          <w:b/>
          <w:sz w:val="20"/>
          <w:szCs w:val="20"/>
          <w:lang w:val="bg-BG"/>
        </w:rPr>
        <w:t>(2</w:t>
      </w:r>
      <w:r w:rsidR="00BD64AD" w:rsidRPr="00890ADA">
        <w:rPr>
          <w:rFonts w:ascii="Verdana" w:eastAsia="Times New Roman" w:hAnsi="Verdana"/>
          <w:b/>
          <w:sz w:val="20"/>
          <w:szCs w:val="20"/>
          <w:lang w:val="bg-BG"/>
        </w:rPr>
        <w:t>)</w:t>
      </w:r>
      <w:r w:rsidR="00BD64AD" w:rsidRPr="00890ADA">
        <w:rPr>
          <w:rFonts w:ascii="Verdana" w:eastAsia="Times New Roman" w:hAnsi="Verdana"/>
          <w:sz w:val="20"/>
          <w:szCs w:val="20"/>
          <w:lang w:val="bg-BG"/>
        </w:rPr>
        <w:t xml:space="preserve"> Цената за осъществяване на охраната за отделните обекти е съгласно ценовото предложение на изпълнителя и протоколите от проведеното договаряне. </w:t>
      </w:r>
    </w:p>
    <w:p w14:paraId="26C99D8C" w14:textId="77777777" w:rsidR="00576876" w:rsidRPr="00890ADA" w:rsidRDefault="00890ADA" w:rsidP="00122679">
      <w:pPr>
        <w:widowControl w:val="0"/>
        <w:spacing w:after="0" w:line="240" w:lineRule="auto"/>
        <w:ind w:firstLine="720"/>
        <w:jc w:val="both"/>
        <w:rPr>
          <w:rFonts w:ascii="Verdana" w:eastAsia="Times New Roman" w:hAnsi="Verdana"/>
          <w:bCs/>
          <w:sz w:val="20"/>
          <w:szCs w:val="20"/>
          <w:lang w:val="bg-BG"/>
        </w:rPr>
      </w:pPr>
      <w:r w:rsidRPr="00890ADA">
        <w:rPr>
          <w:rFonts w:ascii="Verdana" w:eastAsia="Times New Roman" w:hAnsi="Verdana"/>
          <w:b/>
          <w:sz w:val="20"/>
          <w:szCs w:val="20"/>
          <w:lang w:val="bg-BG"/>
        </w:rPr>
        <w:t>(3</w:t>
      </w:r>
      <w:r w:rsidR="00BD64AD" w:rsidRPr="00890ADA">
        <w:rPr>
          <w:rFonts w:ascii="Verdana" w:eastAsia="Times New Roman" w:hAnsi="Verdana"/>
          <w:b/>
          <w:sz w:val="20"/>
          <w:szCs w:val="20"/>
          <w:lang w:val="bg-BG"/>
        </w:rPr>
        <w:t>)</w:t>
      </w:r>
      <w:r w:rsidR="00BD64AD" w:rsidRPr="00890ADA">
        <w:rPr>
          <w:rFonts w:ascii="Verdana" w:eastAsia="Times New Roman" w:hAnsi="Verdana"/>
          <w:sz w:val="20"/>
          <w:szCs w:val="20"/>
          <w:lang w:val="bg-BG"/>
        </w:rPr>
        <w:t xml:space="preserve"> </w:t>
      </w:r>
      <w:r w:rsidR="00122679" w:rsidRPr="00890ADA">
        <w:rPr>
          <w:rFonts w:ascii="Verdana" w:eastAsia="Times New Roman" w:hAnsi="Verdana"/>
          <w:sz w:val="20"/>
          <w:szCs w:val="20"/>
          <w:lang w:val="bg-BG"/>
        </w:rPr>
        <w:t>В ц</w:t>
      </w:r>
      <w:r w:rsidR="00576876" w:rsidRPr="00890ADA">
        <w:rPr>
          <w:rFonts w:ascii="Verdana" w:eastAsia="Times New Roman" w:hAnsi="Verdana"/>
          <w:sz w:val="20"/>
          <w:szCs w:val="20"/>
          <w:lang w:val="bg-BG"/>
        </w:rPr>
        <w:t xml:space="preserve">ената по ал. </w:t>
      </w:r>
      <w:r w:rsidR="00BD64AD" w:rsidRPr="00890ADA">
        <w:rPr>
          <w:rFonts w:ascii="Verdana" w:eastAsia="Times New Roman" w:hAnsi="Verdana"/>
          <w:sz w:val="20"/>
          <w:szCs w:val="20"/>
          <w:lang w:val="bg-BG"/>
        </w:rPr>
        <w:t>2</w:t>
      </w:r>
      <w:r w:rsidR="00576876" w:rsidRPr="00890ADA">
        <w:rPr>
          <w:rFonts w:ascii="Verdana" w:eastAsia="Times New Roman" w:hAnsi="Verdana"/>
          <w:sz w:val="20"/>
          <w:szCs w:val="20"/>
          <w:lang w:val="bg-BG"/>
        </w:rPr>
        <w:t xml:space="preserve"> са включени всички разходи на ИЗПЪЛНИТЕЛЯ за изпълнение на Услугите</w:t>
      </w:r>
      <w:r w:rsidR="00576876" w:rsidRPr="00890ADA">
        <w:rPr>
          <w:rFonts w:ascii="Verdana" w:eastAsia="Times New Roman" w:hAnsi="Verdana"/>
          <w:bCs/>
          <w:sz w:val="20"/>
          <w:szCs w:val="20"/>
          <w:lang w:val="bg-BG"/>
        </w:rPr>
        <w:t>.</w:t>
      </w:r>
    </w:p>
    <w:p w14:paraId="1FADC4C0" w14:textId="77777777" w:rsidR="003062C5" w:rsidRDefault="00122679" w:rsidP="00576876">
      <w:pPr>
        <w:tabs>
          <w:tab w:val="left" w:pos="0"/>
        </w:tabs>
        <w:spacing w:after="0" w:line="240" w:lineRule="auto"/>
        <w:jc w:val="both"/>
        <w:rPr>
          <w:rFonts w:ascii="Verdana" w:eastAsia="Times New Roman" w:hAnsi="Verdana"/>
          <w:sz w:val="20"/>
          <w:szCs w:val="20"/>
          <w:lang w:val="bg-BG"/>
        </w:rPr>
      </w:pPr>
      <w:r w:rsidRPr="00890ADA">
        <w:rPr>
          <w:rFonts w:ascii="Verdana" w:eastAsia="Times New Roman" w:hAnsi="Verdana"/>
          <w:b/>
          <w:sz w:val="20"/>
          <w:szCs w:val="20"/>
          <w:lang w:val="bg-BG"/>
        </w:rPr>
        <w:tab/>
      </w:r>
      <w:r w:rsidR="00576876" w:rsidRPr="00890ADA">
        <w:rPr>
          <w:rFonts w:ascii="Verdana" w:eastAsia="Times New Roman" w:hAnsi="Verdana"/>
          <w:b/>
          <w:sz w:val="20"/>
          <w:szCs w:val="20"/>
          <w:lang w:val="bg-BG"/>
        </w:rPr>
        <w:t>(</w:t>
      </w:r>
      <w:r w:rsidR="00890ADA" w:rsidRPr="00890ADA">
        <w:rPr>
          <w:rFonts w:ascii="Verdana" w:eastAsia="Times New Roman" w:hAnsi="Verdana"/>
          <w:b/>
          <w:sz w:val="20"/>
          <w:szCs w:val="20"/>
          <w:lang w:val="bg-BG"/>
        </w:rPr>
        <w:t>4</w:t>
      </w:r>
      <w:r w:rsidR="00576876" w:rsidRPr="00890ADA">
        <w:rPr>
          <w:rFonts w:ascii="Verdana" w:eastAsia="Times New Roman" w:hAnsi="Verdana"/>
          <w:b/>
          <w:sz w:val="20"/>
          <w:szCs w:val="20"/>
          <w:lang w:val="bg-BG"/>
        </w:rPr>
        <w:t>)</w:t>
      </w:r>
      <w:r w:rsidR="006024BC" w:rsidRPr="00890ADA">
        <w:rPr>
          <w:rFonts w:ascii="Verdana" w:eastAsia="Times New Roman" w:hAnsi="Verdana"/>
          <w:b/>
          <w:sz w:val="20"/>
          <w:szCs w:val="20"/>
          <w:lang w:val="bg-BG"/>
        </w:rPr>
        <w:t xml:space="preserve"> </w:t>
      </w:r>
      <w:r w:rsidR="006024BC" w:rsidRPr="00890ADA">
        <w:rPr>
          <w:rFonts w:ascii="Verdana" w:eastAsia="Times New Roman" w:hAnsi="Verdana"/>
          <w:sz w:val="20"/>
          <w:szCs w:val="20"/>
          <w:lang w:val="bg-BG"/>
        </w:rPr>
        <w:t>Оферираните</w:t>
      </w:r>
      <w:r w:rsidR="00576876" w:rsidRPr="00890ADA">
        <w:rPr>
          <w:rFonts w:ascii="Verdana" w:eastAsia="Times New Roman" w:hAnsi="Verdana"/>
          <w:sz w:val="20"/>
          <w:szCs w:val="20"/>
          <w:lang w:val="bg-BG"/>
        </w:rPr>
        <w:t xml:space="preserve"> </w:t>
      </w:r>
      <w:r w:rsidR="006024BC" w:rsidRPr="00890ADA">
        <w:rPr>
          <w:rFonts w:ascii="Verdana" w:eastAsia="Times New Roman" w:hAnsi="Verdana"/>
          <w:sz w:val="20"/>
          <w:szCs w:val="20"/>
          <w:lang w:val="bg-BG"/>
        </w:rPr>
        <w:t>цени</w:t>
      </w:r>
      <w:r w:rsidRPr="00890ADA">
        <w:rPr>
          <w:rFonts w:ascii="Verdana" w:eastAsia="Times New Roman" w:hAnsi="Verdana"/>
          <w:sz w:val="20"/>
          <w:szCs w:val="20"/>
          <w:lang w:val="bg-BG"/>
        </w:rPr>
        <w:t xml:space="preserve">, </w:t>
      </w:r>
      <w:r w:rsidR="005210F1" w:rsidRPr="00890ADA">
        <w:rPr>
          <w:rFonts w:ascii="Verdana" w:eastAsia="Times New Roman" w:hAnsi="Verdana"/>
          <w:sz w:val="20"/>
          <w:szCs w:val="20"/>
          <w:lang w:val="bg-BG"/>
        </w:rPr>
        <w:t xml:space="preserve">посочени </w:t>
      </w:r>
      <w:r w:rsidRPr="00890ADA">
        <w:rPr>
          <w:rFonts w:ascii="Verdana" w:eastAsia="Times New Roman" w:hAnsi="Verdana"/>
          <w:sz w:val="20"/>
          <w:szCs w:val="20"/>
          <w:lang w:val="bg-BG"/>
        </w:rPr>
        <w:t xml:space="preserve">в </w:t>
      </w:r>
      <w:r w:rsidR="00DB70FF" w:rsidRPr="00890ADA">
        <w:rPr>
          <w:rFonts w:ascii="Verdana" w:eastAsia="Times New Roman" w:hAnsi="Verdana"/>
          <w:sz w:val="20"/>
          <w:szCs w:val="20"/>
          <w:lang w:val="bg-BG"/>
        </w:rPr>
        <w:t>ценовата таблица</w:t>
      </w:r>
      <w:r w:rsidRPr="00890ADA">
        <w:rPr>
          <w:rFonts w:ascii="Verdana" w:eastAsia="Times New Roman" w:hAnsi="Verdana"/>
          <w:sz w:val="20"/>
          <w:szCs w:val="20"/>
          <w:lang w:val="bg-BG"/>
        </w:rPr>
        <w:t xml:space="preserve">, </w:t>
      </w:r>
      <w:r w:rsidR="005210F1" w:rsidRPr="00890ADA">
        <w:rPr>
          <w:rFonts w:ascii="Verdana" w:eastAsia="Times New Roman" w:hAnsi="Verdana"/>
          <w:sz w:val="20"/>
          <w:szCs w:val="20"/>
          <w:lang w:val="bg-BG"/>
        </w:rPr>
        <w:t xml:space="preserve">са крайни </w:t>
      </w:r>
      <w:r w:rsidR="00576876" w:rsidRPr="00890ADA">
        <w:rPr>
          <w:rFonts w:ascii="Verdana" w:eastAsia="Times New Roman" w:hAnsi="Verdana"/>
          <w:sz w:val="20"/>
          <w:szCs w:val="20"/>
          <w:lang w:val="bg-BG"/>
        </w:rPr>
        <w:t>за времето на изпълнение на Дог</w:t>
      </w:r>
      <w:r w:rsidRPr="00890ADA">
        <w:rPr>
          <w:rFonts w:ascii="Verdana" w:eastAsia="Times New Roman" w:hAnsi="Verdana"/>
          <w:sz w:val="20"/>
          <w:szCs w:val="20"/>
          <w:lang w:val="bg-BG"/>
        </w:rPr>
        <w:t xml:space="preserve">овора и не </w:t>
      </w:r>
      <w:r w:rsidR="00331177" w:rsidRPr="00890ADA">
        <w:rPr>
          <w:rFonts w:ascii="Verdana" w:eastAsia="Times New Roman" w:hAnsi="Verdana"/>
          <w:sz w:val="20"/>
          <w:szCs w:val="20"/>
          <w:lang w:val="bg-BG"/>
        </w:rPr>
        <w:t xml:space="preserve">подлежат </w:t>
      </w:r>
      <w:r w:rsidR="005736F2" w:rsidRPr="00890ADA">
        <w:rPr>
          <w:rFonts w:ascii="Verdana" w:eastAsia="Times New Roman" w:hAnsi="Verdana"/>
          <w:sz w:val="20"/>
          <w:szCs w:val="20"/>
          <w:lang w:val="bg-BG"/>
        </w:rPr>
        <w:t xml:space="preserve">на промяна, </w:t>
      </w:r>
      <w:r w:rsidR="00576876" w:rsidRPr="00890ADA">
        <w:rPr>
          <w:rFonts w:ascii="Verdana" w:eastAsia="Times New Roman" w:hAnsi="Verdana"/>
          <w:sz w:val="20"/>
          <w:szCs w:val="20"/>
          <w:lang w:val="bg-BG"/>
        </w:rPr>
        <w:t>освен в случаите, изрично уговорени в този Договор и в съо</w:t>
      </w:r>
      <w:r w:rsidR="005736F2" w:rsidRPr="00890ADA">
        <w:rPr>
          <w:rFonts w:ascii="Verdana" w:eastAsia="Times New Roman" w:hAnsi="Verdana"/>
          <w:sz w:val="20"/>
          <w:szCs w:val="20"/>
          <w:lang w:val="bg-BG"/>
        </w:rPr>
        <w:t>тветствие с разпоредбите на ЗОП</w:t>
      </w:r>
      <w:r w:rsidR="00EC09B6" w:rsidRPr="00890ADA">
        <w:rPr>
          <w:rFonts w:ascii="Verdana" w:eastAsia="Times New Roman" w:hAnsi="Verdana"/>
          <w:sz w:val="20"/>
          <w:szCs w:val="20"/>
          <w:lang w:val="bg-BG"/>
        </w:rPr>
        <w:t xml:space="preserve"> (чл.116 и други)</w:t>
      </w:r>
      <w:r w:rsidR="00576876" w:rsidRPr="00890ADA">
        <w:rPr>
          <w:rFonts w:ascii="Verdana" w:eastAsia="Times New Roman" w:hAnsi="Verdana"/>
          <w:sz w:val="20"/>
          <w:szCs w:val="20"/>
          <w:lang w:val="bg-BG"/>
        </w:rPr>
        <w:t>.</w:t>
      </w:r>
    </w:p>
    <w:p w14:paraId="6861B8C3" w14:textId="160696FA" w:rsidR="00B75A9F" w:rsidRDefault="003062C5" w:rsidP="00576876">
      <w:pPr>
        <w:tabs>
          <w:tab w:val="left" w:pos="0"/>
        </w:tabs>
        <w:spacing w:after="0" w:line="240" w:lineRule="auto"/>
        <w:jc w:val="both"/>
        <w:rPr>
          <w:rFonts w:ascii="Verdana" w:eastAsia="Times New Roman" w:hAnsi="Verdana"/>
          <w:sz w:val="20"/>
          <w:szCs w:val="20"/>
          <w:lang w:val="bg-BG"/>
        </w:rPr>
      </w:pPr>
      <w:r>
        <w:rPr>
          <w:rFonts w:ascii="Verdana" w:eastAsia="Times New Roman" w:hAnsi="Verdana"/>
          <w:sz w:val="20"/>
          <w:szCs w:val="20"/>
          <w:lang w:val="bg-BG"/>
        </w:rPr>
        <w:tab/>
      </w:r>
      <w:r w:rsidRPr="00B831BE">
        <w:rPr>
          <w:rFonts w:ascii="Verdana" w:eastAsia="Times New Roman" w:hAnsi="Verdana"/>
          <w:b/>
          <w:sz w:val="20"/>
          <w:szCs w:val="20"/>
          <w:lang w:val="bg-BG"/>
        </w:rPr>
        <w:t>(5)</w:t>
      </w:r>
      <w:r>
        <w:rPr>
          <w:rFonts w:ascii="Verdana" w:eastAsia="Times New Roman" w:hAnsi="Verdana"/>
          <w:sz w:val="20"/>
          <w:szCs w:val="20"/>
          <w:lang w:val="bg-BG"/>
        </w:rPr>
        <w:t xml:space="preserve"> При промяна на установената за страната Минимална Работна Заплата </w:t>
      </w:r>
      <w:r>
        <w:rPr>
          <w:rFonts w:ascii="Verdana" w:eastAsia="Times New Roman" w:hAnsi="Verdana"/>
          <w:sz w:val="20"/>
          <w:szCs w:val="20"/>
          <w:lang w:val="bg-BG"/>
        </w:rPr>
        <w:t>(МРЗ), сумата по чл. 7, ал. 1</w:t>
      </w:r>
      <w:r w:rsidR="00B75A9F">
        <w:rPr>
          <w:rFonts w:ascii="Verdana" w:eastAsia="Times New Roman" w:hAnsi="Verdana"/>
          <w:sz w:val="20"/>
          <w:szCs w:val="20"/>
        </w:rPr>
        <w:t xml:space="preserve">, </w:t>
      </w:r>
      <w:r w:rsidR="00B75A9F">
        <w:rPr>
          <w:rFonts w:ascii="Verdana" w:eastAsia="Times New Roman" w:hAnsi="Verdana"/>
          <w:sz w:val="20"/>
          <w:szCs w:val="20"/>
          <w:lang w:val="bg-BG"/>
        </w:rPr>
        <w:t xml:space="preserve">т.1 </w:t>
      </w:r>
      <w:r>
        <w:rPr>
          <w:rFonts w:ascii="Verdana" w:eastAsia="Times New Roman" w:hAnsi="Verdana"/>
          <w:sz w:val="20"/>
          <w:szCs w:val="20"/>
          <w:lang w:val="bg-BG"/>
        </w:rPr>
        <w:t>се коригира с процента на промяната, считано от деня на влизането й в сила.</w:t>
      </w:r>
      <w:r w:rsidR="00576876" w:rsidRPr="00890ADA">
        <w:rPr>
          <w:rFonts w:ascii="Verdana" w:eastAsia="Times New Roman" w:hAnsi="Verdana"/>
          <w:sz w:val="20"/>
          <w:szCs w:val="20"/>
          <w:lang w:val="bg-BG"/>
        </w:rPr>
        <w:t xml:space="preserve"> </w:t>
      </w:r>
    </w:p>
    <w:p w14:paraId="07FA07D4" w14:textId="6726B9BD" w:rsidR="00591350" w:rsidRDefault="00B75A9F" w:rsidP="00576876">
      <w:pPr>
        <w:tabs>
          <w:tab w:val="left" w:pos="0"/>
        </w:tabs>
        <w:spacing w:after="0" w:line="240" w:lineRule="auto"/>
        <w:jc w:val="both"/>
        <w:rPr>
          <w:rFonts w:ascii="Verdana" w:eastAsia="Times New Roman" w:hAnsi="Verdana"/>
          <w:sz w:val="20"/>
          <w:szCs w:val="20"/>
          <w:lang w:val="bg-BG"/>
        </w:rPr>
      </w:pPr>
      <w:r>
        <w:rPr>
          <w:rFonts w:ascii="Verdana" w:eastAsia="Times New Roman" w:hAnsi="Verdana"/>
          <w:sz w:val="20"/>
          <w:szCs w:val="20"/>
          <w:lang w:val="bg-BG"/>
        </w:rPr>
        <w:tab/>
      </w:r>
      <w:r w:rsidRPr="008B7297">
        <w:rPr>
          <w:rFonts w:ascii="Verdana" w:eastAsia="Times New Roman" w:hAnsi="Verdana"/>
          <w:b/>
          <w:sz w:val="20"/>
          <w:szCs w:val="20"/>
        </w:rPr>
        <w:t>(6)</w:t>
      </w:r>
      <w:r>
        <w:rPr>
          <w:rFonts w:ascii="Verdana" w:eastAsia="Times New Roman" w:hAnsi="Verdana"/>
          <w:sz w:val="20"/>
          <w:szCs w:val="20"/>
        </w:rPr>
        <w:t xml:space="preserve"> </w:t>
      </w:r>
      <w:r w:rsidR="00591350">
        <w:rPr>
          <w:rFonts w:ascii="Verdana" w:eastAsia="Times New Roman" w:hAnsi="Verdana"/>
          <w:sz w:val="20"/>
          <w:szCs w:val="20"/>
          <w:lang w:val="bg-BG"/>
        </w:rPr>
        <w:t>Изпълнение</w:t>
      </w:r>
      <w:r w:rsidR="00C004F7">
        <w:rPr>
          <w:rFonts w:ascii="Verdana" w:eastAsia="Times New Roman" w:hAnsi="Verdana"/>
          <w:sz w:val="20"/>
          <w:szCs w:val="20"/>
          <w:lang w:val="bg-BG"/>
        </w:rPr>
        <w:t>то</w:t>
      </w:r>
      <w:r w:rsidR="00591350">
        <w:rPr>
          <w:rFonts w:ascii="Verdana" w:eastAsia="Times New Roman" w:hAnsi="Verdana"/>
          <w:sz w:val="20"/>
          <w:szCs w:val="20"/>
          <w:lang w:val="bg-BG"/>
        </w:rPr>
        <w:t xml:space="preserve"> на дейности по о</w:t>
      </w:r>
      <w:r>
        <w:rPr>
          <w:rFonts w:ascii="Verdana" w:eastAsia="Times New Roman" w:hAnsi="Verdana"/>
          <w:sz w:val="20"/>
          <w:szCs w:val="20"/>
          <w:lang w:val="bg-BG"/>
        </w:rPr>
        <w:t>пциите по ал.1, т.</w:t>
      </w:r>
      <w:r w:rsidR="00591350">
        <w:rPr>
          <w:rFonts w:ascii="Verdana" w:eastAsia="Times New Roman" w:hAnsi="Verdana"/>
          <w:sz w:val="20"/>
          <w:szCs w:val="20"/>
          <w:lang w:val="bg-BG"/>
        </w:rPr>
        <w:t>2</w:t>
      </w:r>
      <w:r>
        <w:rPr>
          <w:rFonts w:ascii="Verdana" w:eastAsia="Times New Roman" w:hAnsi="Verdana"/>
          <w:sz w:val="20"/>
          <w:szCs w:val="20"/>
          <w:lang w:val="bg-BG"/>
        </w:rPr>
        <w:t xml:space="preserve"> се осъществява след възлагане от страна на Възложителя, </w:t>
      </w:r>
      <w:r w:rsidR="00591350">
        <w:rPr>
          <w:rFonts w:ascii="Verdana" w:eastAsia="Times New Roman" w:hAnsi="Verdana"/>
          <w:sz w:val="20"/>
          <w:szCs w:val="20"/>
          <w:lang w:val="bg-BG"/>
        </w:rPr>
        <w:t>и</w:t>
      </w:r>
      <w:r>
        <w:rPr>
          <w:rFonts w:ascii="Verdana" w:eastAsia="Times New Roman" w:hAnsi="Verdana"/>
          <w:sz w:val="20"/>
          <w:szCs w:val="20"/>
          <w:lang w:val="bg-BG"/>
        </w:rPr>
        <w:t>зготвяне на оферта от страна на Изпълнителя</w:t>
      </w:r>
      <w:r w:rsidR="00591350">
        <w:rPr>
          <w:rFonts w:ascii="Verdana" w:eastAsia="Times New Roman" w:hAnsi="Verdana"/>
          <w:sz w:val="20"/>
          <w:szCs w:val="20"/>
          <w:lang w:val="bg-BG"/>
        </w:rPr>
        <w:t xml:space="preserve"> и приемането й от Възложителя.</w:t>
      </w:r>
    </w:p>
    <w:p w14:paraId="1E0B1494" w14:textId="053D0B2F" w:rsidR="00591350" w:rsidRDefault="00591350" w:rsidP="00576876">
      <w:pPr>
        <w:tabs>
          <w:tab w:val="left" w:pos="0"/>
        </w:tabs>
        <w:spacing w:after="0" w:line="240" w:lineRule="auto"/>
        <w:jc w:val="both"/>
        <w:rPr>
          <w:rFonts w:ascii="Verdana" w:eastAsia="Times New Roman" w:hAnsi="Verdana"/>
          <w:sz w:val="20"/>
          <w:szCs w:val="20"/>
          <w:lang w:val="bg-BG"/>
        </w:rPr>
      </w:pPr>
      <w:r>
        <w:rPr>
          <w:rFonts w:ascii="Verdana" w:eastAsia="Times New Roman" w:hAnsi="Verdana"/>
          <w:sz w:val="20"/>
          <w:szCs w:val="20"/>
          <w:lang w:val="bg-BG"/>
        </w:rPr>
        <w:tab/>
      </w:r>
      <w:r w:rsidRPr="008B7297">
        <w:rPr>
          <w:rFonts w:ascii="Verdana" w:eastAsia="Times New Roman" w:hAnsi="Verdana"/>
          <w:b/>
          <w:sz w:val="20"/>
          <w:szCs w:val="20"/>
          <w:lang w:val="bg-BG"/>
        </w:rPr>
        <w:t>(7)</w:t>
      </w:r>
      <w:r w:rsidR="00B75A9F">
        <w:rPr>
          <w:rFonts w:ascii="Verdana" w:eastAsia="Times New Roman" w:hAnsi="Verdana"/>
          <w:sz w:val="20"/>
          <w:szCs w:val="20"/>
          <w:lang w:val="bg-BG"/>
        </w:rPr>
        <w:t xml:space="preserve"> </w:t>
      </w:r>
      <w:r>
        <w:rPr>
          <w:rFonts w:ascii="Verdana" w:eastAsia="Times New Roman" w:hAnsi="Verdana"/>
          <w:sz w:val="20"/>
          <w:szCs w:val="20"/>
          <w:lang w:val="bg-BG"/>
        </w:rPr>
        <w:t>Приемането на изпълнението на дейностите по ал.6 се осъществява с</w:t>
      </w:r>
      <w:r w:rsidR="00B75A9F">
        <w:rPr>
          <w:rFonts w:ascii="Verdana" w:eastAsia="Times New Roman" w:hAnsi="Verdana"/>
          <w:sz w:val="20"/>
          <w:szCs w:val="20"/>
          <w:lang w:val="bg-BG"/>
        </w:rPr>
        <w:t xml:space="preserve"> приемо – предавателен протокол</w:t>
      </w:r>
      <w:r>
        <w:rPr>
          <w:rFonts w:ascii="Verdana" w:eastAsia="Times New Roman" w:hAnsi="Verdana"/>
          <w:sz w:val="20"/>
          <w:szCs w:val="20"/>
          <w:lang w:val="bg-BG"/>
        </w:rPr>
        <w:t>, подписан</w:t>
      </w:r>
      <w:r w:rsidR="00B75A9F">
        <w:rPr>
          <w:rFonts w:ascii="Verdana" w:eastAsia="Times New Roman" w:hAnsi="Verdana"/>
          <w:sz w:val="20"/>
          <w:szCs w:val="20"/>
          <w:lang w:val="bg-BG"/>
        </w:rPr>
        <w:t xml:space="preserve"> </w:t>
      </w:r>
      <w:r>
        <w:rPr>
          <w:rFonts w:ascii="Verdana" w:eastAsia="Times New Roman" w:hAnsi="Verdana"/>
          <w:sz w:val="20"/>
          <w:szCs w:val="20"/>
          <w:lang w:val="bg-BG"/>
        </w:rPr>
        <w:t xml:space="preserve">без възражения </w:t>
      </w:r>
      <w:r w:rsidR="00B75A9F">
        <w:rPr>
          <w:rFonts w:ascii="Verdana" w:eastAsia="Times New Roman" w:hAnsi="Verdana"/>
          <w:sz w:val="20"/>
          <w:szCs w:val="20"/>
          <w:lang w:val="bg-BG"/>
        </w:rPr>
        <w:t>от Възложителя.</w:t>
      </w:r>
    </w:p>
    <w:p w14:paraId="2A212CF6" w14:textId="26E80087" w:rsidR="00576876" w:rsidRPr="00890ADA" w:rsidRDefault="00591350" w:rsidP="00576876">
      <w:pPr>
        <w:tabs>
          <w:tab w:val="left" w:pos="0"/>
        </w:tabs>
        <w:spacing w:after="0" w:line="240" w:lineRule="auto"/>
        <w:jc w:val="both"/>
        <w:rPr>
          <w:rFonts w:ascii="Verdana" w:eastAsia="Times New Roman" w:hAnsi="Verdana"/>
          <w:sz w:val="20"/>
          <w:szCs w:val="20"/>
          <w:lang w:val="bg-BG"/>
        </w:rPr>
      </w:pPr>
      <w:r>
        <w:rPr>
          <w:rFonts w:ascii="Verdana" w:eastAsia="Times New Roman" w:hAnsi="Verdana"/>
          <w:sz w:val="20"/>
          <w:szCs w:val="20"/>
          <w:lang w:val="bg-BG"/>
        </w:rPr>
        <w:tab/>
      </w:r>
      <w:r w:rsidRPr="008B7297">
        <w:rPr>
          <w:rFonts w:ascii="Verdana" w:eastAsia="Times New Roman" w:hAnsi="Verdana"/>
          <w:b/>
          <w:sz w:val="20"/>
          <w:szCs w:val="20"/>
          <w:lang w:val="bg-BG"/>
        </w:rPr>
        <w:t>(8)</w:t>
      </w:r>
      <w:r>
        <w:rPr>
          <w:rFonts w:ascii="Verdana" w:eastAsia="Times New Roman" w:hAnsi="Verdana"/>
          <w:sz w:val="20"/>
          <w:szCs w:val="20"/>
          <w:lang w:val="bg-BG"/>
        </w:rPr>
        <w:t xml:space="preserve"> Заплащането на дейностите по ал.6 се извършва по реда и сроковете, посочени в чл.9.</w:t>
      </w:r>
    </w:p>
    <w:p w14:paraId="55C69FE0" w14:textId="77777777" w:rsidR="00576876" w:rsidRPr="002C7F6E" w:rsidRDefault="00576876" w:rsidP="005736F2">
      <w:pPr>
        <w:tabs>
          <w:tab w:val="left" w:pos="709"/>
        </w:tabs>
        <w:spacing w:after="0" w:line="240" w:lineRule="auto"/>
        <w:jc w:val="both"/>
        <w:rPr>
          <w:rFonts w:ascii="Verdana" w:eastAsia="Times New Roman" w:hAnsi="Verdana"/>
          <w:b/>
          <w:color w:val="000000"/>
          <w:sz w:val="20"/>
          <w:szCs w:val="20"/>
          <w:u w:val="single"/>
          <w:lang w:val="bg-BG"/>
        </w:rPr>
      </w:pPr>
      <w:r w:rsidRPr="002C7F6E">
        <w:rPr>
          <w:rFonts w:ascii="Verdana" w:eastAsia="Times New Roman" w:hAnsi="Verdana"/>
          <w:sz w:val="20"/>
          <w:szCs w:val="20"/>
          <w:lang w:val="bg-BG"/>
        </w:rPr>
        <w:tab/>
      </w:r>
    </w:p>
    <w:p w14:paraId="3FF02B4B" w14:textId="77777777" w:rsidR="00576876" w:rsidRDefault="005736F2" w:rsidP="00286AE9">
      <w:pPr>
        <w:widowControl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Чл. 8</w:t>
      </w:r>
      <w:r w:rsidR="00576876" w:rsidRPr="002C7F6E">
        <w:rPr>
          <w:rFonts w:ascii="Verdana" w:eastAsia="Times New Roman" w:hAnsi="Verdana"/>
          <w:b/>
          <w:sz w:val="20"/>
          <w:szCs w:val="20"/>
          <w:lang w:val="bg-BG"/>
        </w:rPr>
        <w:t xml:space="preserve">. </w:t>
      </w:r>
      <w:r w:rsidR="004B0CDC">
        <w:rPr>
          <w:rFonts w:ascii="Verdana" w:eastAsia="Times New Roman" w:hAnsi="Verdana"/>
          <w:b/>
          <w:sz w:val="20"/>
          <w:szCs w:val="20"/>
          <w:lang w:val="bg-BG"/>
        </w:rPr>
        <w:t xml:space="preserve">(1) </w:t>
      </w:r>
      <w:r w:rsidR="00576876" w:rsidRPr="002C7F6E">
        <w:rPr>
          <w:rFonts w:ascii="Verdana" w:eastAsia="Times New Roman" w:hAnsi="Verdana"/>
          <w:sz w:val="20"/>
          <w:szCs w:val="20"/>
          <w:lang w:val="bg-BG"/>
        </w:rPr>
        <w:t>ВЪЗ</w:t>
      </w:r>
      <w:r w:rsidRPr="002C7F6E">
        <w:rPr>
          <w:rFonts w:ascii="Verdana" w:eastAsia="Times New Roman" w:hAnsi="Verdana"/>
          <w:sz w:val="20"/>
          <w:szCs w:val="20"/>
          <w:lang w:val="bg-BG"/>
        </w:rPr>
        <w:t>ЛОЖИТЕЛЯТ плаща на ИЗПЪЛНИТЕЛЯ ц</w:t>
      </w:r>
      <w:r w:rsidR="00576876" w:rsidRPr="002C7F6E">
        <w:rPr>
          <w:rFonts w:ascii="Verdana" w:eastAsia="Times New Roman" w:hAnsi="Verdana"/>
          <w:sz w:val="20"/>
          <w:szCs w:val="20"/>
          <w:lang w:val="bg-BG"/>
        </w:rPr>
        <w:t xml:space="preserve">ената по </w:t>
      </w:r>
      <w:r w:rsidRPr="002C7F6E">
        <w:rPr>
          <w:rFonts w:ascii="Verdana" w:eastAsia="Times New Roman" w:hAnsi="Verdana"/>
          <w:sz w:val="20"/>
          <w:szCs w:val="20"/>
          <w:lang w:val="bg-BG"/>
        </w:rPr>
        <w:t xml:space="preserve">този Договор, на месечни вноски, всяка в размер на </w:t>
      </w:r>
      <w:r w:rsidR="00A35B9B" w:rsidRPr="002C7F6E">
        <w:rPr>
          <w:rFonts w:ascii="Verdana" w:eastAsia="Times New Roman" w:hAnsi="Verdana"/>
          <w:sz w:val="20"/>
          <w:szCs w:val="20"/>
          <w:lang w:val="bg-BG"/>
        </w:rPr>
        <w:t xml:space="preserve">сумата от месечните цени </w:t>
      </w:r>
      <w:r w:rsidR="00AC11D4" w:rsidRPr="002C7F6E">
        <w:rPr>
          <w:rFonts w:ascii="Verdana" w:eastAsia="Times New Roman" w:hAnsi="Verdana"/>
          <w:sz w:val="20"/>
          <w:szCs w:val="20"/>
          <w:lang w:val="bg-BG"/>
        </w:rPr>
        <w:t>на всеки от охранявани</w:t>
      </w:r>
      <w:r w:rsidR="00590E11" w:rsidRPr="002C7F6E">
        <w:rPr>
          <w:rFonts w:ascii="Verdana" w:eastAsia="Times New Roman" w:hAnsi="Verdana"/>
          <w:sz w:val="20"/>
          <w:szCs w:val="20"/>
          <w:lang w:val="bg-BG"/>
        </w:rPr>
        <w:t>те</w:t>
      </w:r>
      <w:r w:rsidR="00AC11D4" w:rsidRPr="002C7F6E">
        <w:rPr>
          <w:rFonts w:ascii="Verdana" w:eastAsia="Times New Roman" w:hAnsi="Verdana"/>
          <w:sz w:val="20"/>
          <w:szCs w:val="20"/>
          <w:lang w:val="bg-BG"/>
        </w:rPr>
        <w:t xml:space="preserve"> обекти за съответния месец</w:t>
      </w:r>
      <w:r w:rsidR="00134243" w:rsidRPr="002C7F6E">
        <w:rPr>
          <w:rFonts w:ascii="Verdana" w:eastAsia="Times New Roman" w:hAnsi="Verdana"/>
          <w:sz w:val="20"/>
          <w:szCs w:val="20"/>
          <w:lang w:val="bg-BG"/>
        </w:rPr>
        <w:t>, в</w:t>
      </w:r>
      <w:r w:rsidRPr="002C7F6E">
        <w:rPr>
          <w:rFonts w:ascii="Verdana" w:eastAsia="Times New Roman" w:hAnsi="Verdana"/>
          <w:sz w:val="20"/>
          <w:szCs w:val="20"/>
          <w:lang w:val="bg-BG"/>
        </w:rPr>
        <w:t xml:space="preserve"> </w:t>
      </w:r>
      <w:r w:rsidRPr="002C7F6E">
        <w:rPr>
          <w:rFonts w:ascii="Verdana" w:eastAsia="Times New Roman" w:hAnsi="Verdana"/>
          <w:color w:val="000000"/>
          <w:sz w:val="20"/>
          <w:szCs w:val="20"/>
          <w:lang w:val="bg-BG" w:eastAsia="bg-BG"/>
        </w:rPr>
        <w:t>лева</w:t>
      </w:r>
      <w:r w:rsidRPr="002C7F6E">
        <w:rPr>
          <w:rFonts w:ascii="Verdana" w:eastAsia="Times New Roman" w:hAnsi="Verdana"/>
          <w:sz w:val="20"/>
          <w:szCs w:val="20"/>
          <w:lang w:val="bg-BG"/>
        </w:rPr>
        <w:t xml:space="preserve"> </w:t>
      </w:r>
      <w:r w:rsidR="00CA5218" w:rsidRPr="002C7F6E">
        <w:rPr>
          <w:rFonts w:ascii="Verdana" w:eastAsia="Times New Roman" w:hAnsi="Verdana"/>
          <w:sz w:val="20"/>
          <w:szCs w:val="20"/>
          <w:lang w:val="bg-BG"/>
        </w:rPr>
        <w:t xml:space="preserve">без </w:t>
      </w:r>
      <w:r w:rsidRPr="002C7F6E">
        <w:rPr>
          <w:rFonts w:ascii="Verdana" w:eastAsia="Times New Roman" w:hAnsi="Verdana"/>
          <w:sz w:val="20"/>
          <w:szCs w:val="20"/>
          <w:lang w:val="bg-BG"/>
        </w:rPr>
        <w:t xml:space="preserve">ДДС, платими </w:t>
      </w:r>
      <w:r w:rsidR="00A6146E" w:rsidRPr="002C7F6E">
        <w:rPr>
          <w:rFonts w:ascii="Verdana" w:eastAsia="Times New Roman" w:hAnsi="Verdana"/>
          <w:sz w:val="20"/>
          <w:szCs w:val="20"/>
          <w:lang w:val="bg-BG"/>
        </w:rPr>
        <w:t>в българск</w:t>
      </w:r>
      <w:r w:rsidR="003F6670" w:rsidRPr="002C7F6E">
        <w:rPr>
          <w:rFonts w:ascii="Verdana" w:eastAsia="Times New Roman" w:hAnsi="Verdana"/>
          <w:sz w:val="20"/>
          <w:szCs w:val="20"/>
          <w:lang w:val="bg-BG"/>
        </w:rPr>
        <w:t xml:space="preserve">и лева, по банков път, в </w:t>
      </w:r>
      <w:bookmarkStart w:id="3" w:name="_Hlk516641876"/>
      <w:r w:rsidR="00BC1B27" w:rsidRPr="002C7F6E">
        <w:rPr>
          <w:rFonts w:ascii="Verdana" w:eastAsia="Times New Roman" w:hAnsi="Verdana"/>
          <w:sz w:val="20"/>
          <w:szCs w:val="20"/>
          <w:lang w:val="bg-BG"/>
        </w:rPr>
        <w:t xml:space="preserve">45 </w:t>
      </w:r>
      <w:r w:rsidR="00A6146E" w:rsidRPr="002C7F6E">
        <w:rPr>
          <w:rFonts w:ascii="Verdana" w:eastAsia="Times New Roman" w:hAnsi="Verdana"/>
          <w:sz w:val="20"/>
          <w:szCs w:val="20"/>
        </w:rPr>
        <w:t>(</w:t>
      </w:r>
      <w:r w:rsidR="00BC1B27" w:rsidRPr="002C7F6E">
        <w:rPr>
          <w:rFonts w:ascii="Verdana" w:eastAsia="Times New Roman" w:hAnsi="Verdana"/>
          <w:sz w:val="20"/>
          <w:szCs w:val="20"/>
          <w:lang w:val="bg-BG"/>
        </w:rPr>
        <w:t>четиридесет и пет</w:t>
      </w:r>
      <w:r w:rsidR="00A6146E" w:rsidRPr="002C7F6E">
        <w:rPr>
          <w:rFonts w:ascii="Verdana" w:eastAsia="Times New Roman" w:hAnsi="Verdana"/>
          <w:sz w:val="20"/>
          <w:szCs w:val="20"/>
        </w:rPr>
        <w:t>)</w:t>
      </w:r>
      <w:r w:rsidR="00A6146E" w:rsidRPr="002C7F6E">
        <w:rPr>
          <w:rFonts w:ascii="Verdana" w:eastAsia="Times New Roman" w:hAnsi="Verdana"/>
          <w:sz w:val="20"/>
          <w:szCs w:val="20"/>
          <w:lang w:val="bg-BG"/>
        </w:rPr>
        <w:t xml:space="preserve"> </w:t>
      </w:r>
      <w:bookmarkEnd w:id="3"/>
      <w:r w:rsidRPr="002C7F6E">
        <w:rPr>
          <w:rFonts w:ascii="Verdana" w:eastAsia="Times New Roman" w:hAnsi="Verdana"/>
          <w:sz w:val="20"/>
          <w:szCs w:val="20"/>
          <w:lang w:val="bg-BG"/>
        </w:rPr>
        <w:t>дн</w:t>
      </w:r>
      <w:r w:rsidR="00350945" w:rsidRPr="002C7F6E">
        <w:rPr>
          <w:rFonts w:ascii="Verdana" w:eastAsia="Times New Roman" w:hAnsi="Verdana"/>
          <w:sz w:val="20"/>
          <w:szCs w:val="20"/>
          <w:lang w:val="bg-BG"/>
        </w:rPr>
        <w:t>евен срок</w:t>
      </w:r>
      <w:r w:rsidRPr="002C7F6E">
        <w:rPr>
          <w:rFonts w:ascii="Verdana" w:eastAsia="Times New Roman" w:hAnsi="Verdana"/>
          <w:sz w:val="20"/>
          <w:szCs w:val="20"/>
          <w:lang w:val="bg-BG"/>
        </w:rPr>
        <w:t>, след представяне</w:t>
      </w:r>
      <w:r w:rsidR="00286AE9" w:rsidRPr="002C7F6E">
        <w:rPr>
          <w:rFonts w:ascii="Verdana" w:eastAsia="Times New Roman" w:hAnsi="Verdana"/>
          <w:sz w:val="20"/>
          <w:szCs w:val="20"/>
          <w:lang w:val="bg-BG"/>
        </w:rPr>
        <w:t xml:space="preserve"> от ИЗПЪЛНИТЕЛЯ</w:t>
      </w:r>
      <w:r w:rsidRPr="002C7F6E">
        <w:rPr>
          <w:rFonts w:ascii="Verdana" w:eastAsia="Times New Roman" w:hAnsi="Verdana"/>
          <w:sz w:val="20"/>
          <w:szCs w:val="20"/>
          <w:lang w:val="bg-BG"/>
        </w:rPr>
        <w:t xml:space="preserve"> на фактурата за предходния месец</w:t>
      </w:r>
      <w:r w:rsidR="00286AE9" w:rsidRPr="002C7F6E">
        <w:rPr>
          <w:rFonts w:ascii="Verdana" w:eastAsia="Times New Roman" w:hAnsi="Verdana"/>
          <w:sz w:val="20"/>
          <w:szCs w:val="20"/>
          <w:lang w:val="bg-BG"/>
        </w:rPr>
        <w:t xml:space="preserve">, надлежно оформена по </w:t>
      </w:r>
      <w:bookmarkStart w:id="4" w:name="_Hlk510020349"/>
      <w:r w:rsidR="00286AE9" w:rsidRPr="002C7F6E">
        <w:rPr>
          <w:rFonts w:ascii="Verdana" w:eastAsia="Times New Roman" w:hAnsi="Verdana"/>
          <w:sz w:val="20"/>
          <w:szCs w:val="20"/>
          <w:lang w:val="bg-BG"/>
        </w:rPr>
        <w:t xml:space="preserve">Закона за счетоводството </w:t>
      </w:r>
      <w:bookmarkEnd w:id="4"/>
      <w:r w:rsidR="00286AE9" w:rsidRPr="002C7F6E">
        <w:rPr>
          <w:rFonts w:ascii="Verdana" w:eastAsia="Times New Roman" w:hAnsi="Verdana"/>
          <w:sz w:val="20"/>
          <w:szCs w:val="20"/>
          <w:lang w:val="bg-BG"/>
        </w:rPr>
        <w:t>и подписан приемо-предавателен протокол за</w:t>
      </w:r>
      <w:r w:rsidR="00576876" w:rsidRPr="002C7F6E">
        <w:rPr>
          <w:rFonts w:ascii="Verdana" w:eastAsia="Times New Roman" w:hAnsi="Verdana"/>
          <w:sz w:val="20"/>
          <w:szCs w:val="20"/>
          <w:lang w:val="bg-BG"/>
        </w:rPr>
        <w:t xml:space="preserve"> приемане </w:t>
      </w:r>
      <w:r w:rsidR="009857D7" w:rsidRPr="002C7F6E">
        <w:rPr>
          <w:rFonts w:ascii="Verdana" w:eastAsia="Times New Roman" w:hAnsi="Verdana"/>
          <w:sz w:val="20"/>
          <w:szCs w:val="20"/>
          <w:lang w:val="bg-BG"/>
        </w:rPr>
        <w:t xml:space="preserve">изпълнението </w:t>
      </w:r>
      <w:r w:rsidR="00576876" w:rsidRPr="002C7F6E">
        <w:rPr>
          <w:rFonts w:ascii="Verdana" w:eastAsia="Times New Roman" w:hAnsi="Verdana"/>
          <w:sz w:val="20"/>
          <w:szCs w:val="20"/>
          <w:lang w:val="bg-BG"/>
        </w:rPr>
        <w:t>на Услугите за съответния период</w:t>
      </w:r>
      <w:r w:rsidR="00A55896">
        <w:rPr>
          <w:rFonts w:ascii="Verdana" w:eastAsia="Times New Roman" w:hAnsi="Verdana"/>
          <w:sz w:val="20"/>
          <w:szCs w:val="20"/>
          <w:lang w:val="bg-BG"/>
        </w:rPr>
        <w:t>, приложение № 10</w:t>
      </w:r>
      <w:r w:rsidR="00576876" w:rsidRPr="002C7F6E">
        <w:rPr>
          <w:rFonts w:ascii="Verdana" w:eastAsia="Times New Roman" w:hAnsi="Verdana"/>
          <w:sz w:val="20"/>
          <w:szCs w:val="20"/>
          <w:lang w:val="bg-BG"/>
        </w:rPr>
        <w:t>.</w:t>
      </w:r>
    </w:p>
    <w:p w14:paraId="7BB9AAB1" w14:textId="77777777" w:rsidR="00B04EE7" w:rsidRDefault="00B04EE7" w:rsidP="00286AE9">
      <w:pPr>
        <w:widowControl w:val="0"/>
        <w:spacing w:after="0" w:line="240" w:lineRule="auto"/>
        <w:ind w:firstLine="720"/>
        <w:jc w:val="both"/>
        <w:rPr>
          <w:rFonts w:ascii="Verdana" w:eastAsia="Times New Roman" w:hAnsi="Verdana"/>
          <w:sz w:val="20"/>
          <w:szCs w:val="20"/>
          <w:lang w:val="bg-BG"/>
        </w:rPr>
      </w:pPr>
      <w:r w:rsidRPr="004B0CDC">
        <w:rPr>
          <w:rFonts w:ascii="Verdana" w:eastAsia="Times New Roman" w:hAnsi="Verdana"/>
          <w:b/>
          <w:sz w:val="20"/>
          <w:szCs w:val="20"/>
          <w:lang w:val="bg-BG"/>
        </w:rPr>
        <w:t>(2)</w:t>
      </w:r>
      <w:r w:rsidRPr="00B04EE7">
        <w:rPr>
          <w:rFonts w:ascii="Verdana" w:eastAsia="Times New Roman" w:hAnsi="Verdana"/>
          <w:sz w:val="20"/>
          <w:szCs w:val="20"/>
          <w:lang w:val="bg-BG"/>
        </w:rPr>
        <w:t xml:space="preserve"> Плащанията по договора се извършват в съответствие с утвърдената бюджетна рамка на „Софийска вода” ЕАД за съответната година.</w:t>
      </w:r>
    </w:p>
    <w:p w14:paraId="1CD64F53" w14:textId="77777777" w:rsidR="00B831BE" w:rsidRPr="002C7F6E" w:rsidRDefault="00B831BE" w:rsidP="00286AE9">
      <w:pPr>
        <w:widowControl w:val="0"/>
        <w:spacing w:after="0" w:line="240" w:lineRule="auto"/>
        <w:ind w:firstLine="720"/>
        <w:jc w:val="both"/>
        <w:rPr>
          <w:rFonts w:ascii="Verdana" w:eastAsia="Times New Roman" w:hAnsi="Verdana"/>
          <w:sz w:val="20"/>
          <w:szCs w:val="20"/>
          <w:lang w:val="bg-BG"/>
        </w:rPr>
      </w:pPr>
    </w:p>
    <w:p w14:paraId="64ADE2EA" w14:textId="77777777" w:rsidR="00576876" w:rsidRPr="002C7F6E" w:rsidRDefault="00286AE9" w:rsidP="00B04EE7">
      <w:pPr>
        <w:widowControl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Чл. 9</w:t>
      </w:r>
      <w:r w:rsidR="00576876" w:rsidRPr="002C7F6E">
        <w:rPr>
          <w:rFonts w:ascii="Verdana" w:eastAsia="Times New Roman" w:hAnsi="Verdana"/>
          <w:b/>
          <w:sz w:val="20"/>
          <w:szCs w:val="20"/>
          <w:lang w:val="bg-BG"/>
        </w:rPr>
        <w:t>.</w:t>
      </w:r>
      <w:r w:rsidR="00576876" w:rsidRPr="002C7F6E">
        <w:rPr>
          <w:rFonts w:ascii="Verdana" w:eastAsia="Times New Roman" w:hAnsi="Verdana"/>
          <w:sz w:val="20"/>
          <w:szCs w:val="20"/>
          <w:lang w:val="bg-BG"/>
        </w:rPr>
        <w:t xml:space="preserve"> </w:t>
      </w:r>
      <w:r w:rsidR="00576876" w:rsidRPr="002C7F6E">
        <w:rPr>
          <w:rFonts w:ascii="Verdana" w:eastAsia="Times New Roman" w:hAnsi="Verdana"/>
          <w:b/>
          <w:sz w:val="20"/>
          <w:szCs w:val="20"/>
          <w:lang w:val="bg-BG"/>
        </w:rPr>
        <w:t>(1)</w:t>
      </w:r>
      <w:r w:rsidR="00576876" w:rsidRPr="002C7F6E">
        <w:rPr>
          <w:rFonts w:ascii="Verdana" w:eastAsia="Times New Roman" w:hAnsi="Verdana"/>
          <w:sz w:val="20"/>
          <w:szCs w:val="20"/>
          <w:lang w:val="bg-BG"/>
        </w:rPr>
        <w:t xml:space="preserve"> Всяко плащане по този Договор се извършва въз основа на следните документи:</w:t>
      </w:r>
    </w:p>
    <w:p w14:paraId="7DE71AF2" w14:textId="77777777" w:rsidR="00576876" w:rsidRPr="002C7F6E" w:rsidRDefault="00286AE9" w:rsidP="00286AE9">
      <w:pPr>
        <w:widowControl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t>1</w:t>
      </w:r>
      <w:r w:rsidR="00576876" w:rsidRPr="002C7F6E">
        <w:rPr>
          <w:rFonts w:ascii="Verdana" w:eastAsia="Times New Roman" w:hAnsi="Verdana"/>
          <w:sz w:val="20"/>
          <w:szCs w:val="20"/>
          <w:lang w:val="bg-BG"/>
        </w:rPr>
        <w:t>. приемо-предавателен проток</w:t>
      </w:r>
      <w:r w:rsidRPr="002C7F6E">
        <w:rPr>
          <w:rFonts w:ascii="Verdana" w:eastAsia="Times New Roman" w:hAnsi="Verdana"/>
          <w:sz w:val="20"/>
          <w:szCs w:val="20"/>
          <w:lang w:val="bg-BG"/>
        </w:rPr>
        <w:t>ол за приемане на Услугите за съответния период</w:t>
      </w:r>
      <w:r w:rsidR="00576876" w:rsidRPr="002C7F6E">
        <w:rPr>
          <w:rFonts w:ascii="Verdana" w:eastAsia="Times New Roman" w:hAnsi="Verdana"/>
          <w:sz w:val="20"/>
          <w:szCs w:val="20"/>
          <w:lang w:val="bg-BG"/>
        </w:rPr>
        <w:t xml:space="preserve">, подписан </w:t>
      </w:r>
      <w:r w:rsidR="00B06E9A" w:rsidRPr="002C7F6E">
        <w:rPr>
          <w:rFonts w:ascii="Verdana" w:eastAsia="Times New Roman" w:hAnsi="Verdana"/>
          <w:sz w:val="20"/>
          <w:szCs w:val="20"/>
          <w:lang w:val="bg-BG"/>
        </w:rPr>
        <w:t xml:space="preserve">без възражания </w:t>
      </w:r>
      <w:r w:rsidR="00576876" w:rsidRPr="002C7F6E">
        <w:rPr>
          <w:rFonts w:ascii="Verdana" w:eastAsia="Times New Roman" w:hAnsi="Verdana"/>
          <w:sz w:val="20"/>
          <w:szCs w:val="20"/>
          <w:lang w:val="bg-BG"/>
        </w:rPr>
        <w:t>от ВЪЗЛОЖИТЕЛЯ и ИЗПЪЛНИТЕЛЯ, при съответно спазван</w:t>
      </w:r>
      <w:r w:rsidR="00A55896">
        <w:rPr>
          <w:rFonts w:ascii="Verdana" w:eastAsia="Times New Roman" w:hAnsi="Verdana"/>
          <w:sz w:val="20"/>
          <w:szCs w:val="20"/>
          <w:lang w:val="bg-BG"/>
        </w:rPr>
        <w:t>е на разпоредбите на Раздел VI.</w:t>
      </w:r>
    </w:p>
    <w:p w14:paraId="2601C45B" w14:textId="77777777" w:rsidR="00576876" w:rsidRPr="002C7F6E" w:rsidRDefault="003F6670" w:rsidP="00286AE9">
      <w:pPr>
        <w:widowControl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t xml:space="preserve">2. </w:t>
      </w:r>
      <w:r w:rsidR="00286AE9" w:rsidRPr="002C7F6E">
        <w:rPr>
          <w:rFonts w:ascii="Verdana" w:eastAsia="Times New Roman" w:hAnsi="Verdana"/>
          <w:sz w:val="20"/>
          <w:szCs w:val="20"/>
          <w:lang w:val="bg-BG"/>
        </w:rPr>
        <w:t xml:space="preserve">фактура за дължимата сума за съответния </w:t>
      </w:r>
      <w:r w:rsidR="00576876" w:rsidRPr="002C7F6E">
        <w:rPr>
          <w:rFonts w:ascii="Verdana" w:eastAsia="Times New Roman" w:hAnsi="Verdana"/>
          <w:sz w:val="20"/>
          <w:szCs w:val="20"/>
          <w:lang w:val="bg-BG"/>
        </w:rPr>
        <w:t xml:space="preserve">период, издадена от ИЗПЪЛНИТЕЛЯ </w:t>
      </w:r>
      <w:r w:rsidR="00286AE9" w:rsidRPr="002C7F6E">
        <w:rPr>
          <w:rFonts w:ascii="Verdana" w:eastAsia="Times New Roman" w:hAnsi="Verdana"/>
          <w:sz w:val="20"/>
          <w:szCs w:val="20"/>
          <w:lang w:val="bg-BG"/>
        </w:rPr>
        <w:t xml:space="preserve">в съответствие със Закона за счетоводството </w:t>
      </w:r>
      <w:r w:rsidR="00576876" w:rsidRPr="002C7F6E">
        <w:rPr>
          <w:rFonts w:ascii="Verdana" w:eastAsia="Times New Roman" w:hAnsi="Verdana"/>
          <w:sz w:val="20"/>
          <w:szCs w:val="20"/>
          <w:lang w:val="bg-BG"/>
        </w:rPr>
        <w:t xml:space="preserve">и представена на </w:t>
      </w:r>
      <w:r w:rsidR="00576876" w:rsidRPr="002C7F6E">
        <w:rPr>
          <w:rFonts w:ascii="Verdana" w:eastAsia="Times New Roman" w:hAnsi="Verdana"/>
          <w:sz w:val="20"/>
          <w:szCs w:val="20"/>
          <w:lang w:val="bg-BG"/>
        </w:rPr>
        <w:lastRenderedPageBreak/>
        <w:t>ВЪЗЛОЖИТЕЛЯ.</w:t>
      </w:r>
    </w:p>
    <w:p w14:paraId="2CD69613" w14:textId="77777777" w:rsidR="00576876" w:rsidRPr="002C7F6E" w:rsidRDefault="00286AE9" w:rsidP="00286AE9">
      <w:pPr>
        <w:widowControl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 xml:space="preserve"> </w:t>
      </w:r>
      <w:r w:rsidR="00576876" w:rsidRPr="002C7F6E">
        <w:rPr>
          <w:rFonts w:ascii="Verdana" w:eastAsia="Times New Roman" w:hAnsi="Verdana"/>
          <w:b/>
          <w:sz w:val="20"/>
          <w:szCs w:val="20"/>
          <w:lang w:val="bg-BG"/>
        </w:rPr>
        <w:t>(</w:t>
      </w:r>
      <w:r w:rsidRPr="002C7F6E">
        <w:rPr>
          <w:rFonts w:ascii="Verdana" w:eastAsia="Times New Roman" w:hAnsi="Verdana"/>
          <w:b/>
          <w:sz w:val="20"/>
          <w:szCs w:val="20"/>
          <w:lang w:val="bg-BG"/>
        </w:rPr>
        <w:t>2</w:t>
      </w:r>
      <w:r w:rsidR="00576876" w:rsidRPr="002C7F6E">
        <w:rPr>
          <w:rFonts w:ascii="Verdana" w:eastAsia="Times New Roman" w:hAnsi="Verdana"/>
          <w:b/>
          <w:sz w:val="20"/>
          <w:szCs w:val="20"/>
          <w:lang w:val="bg-BG"/>
        </w:rPr>
        <w:t>)</w:t>
      </w:r>
      <w:r w:rsidR="00576876" w:rsidRPr="002C7F6E">
        <w:rPr>
          <w:rFonts w:ascii="Verdana" w:eastAsia="Times New Roman" w:hAnsi="Verdana"/>
          <w:sz w:val="20"/>
          <w:szCs w:val="20"/>
          <w:lang w:val="bg-BG"/>
        </w:rPr>
        <w:t xml:space="preserve"> </w:t>
      </w:r>
      <w:bookmarkStart w:id="5" w:name="_Hlk511977856"/>
      <w:r w:rsidR="00576876" w:rsidRPr="002C7F6E">
        <w:rPr>
          <w:rFonts w:ascii="Verdana" w:eastAsia="Times New Roman" w:hAnsi="Verdana"/>
          <w:sz w:val="20"/>
          <w:szCs w:val="20"/>
          <w:lang w:val="bg-BG"/>
        </w:rPr>
        <w:t>ВЪЗЛОЖИТЕЛЯТ</w:t>
      </w:r>
      <w:bookmarkEnd w:id="5"/>
      <w:r w:rsidR="00576876" w:rsidRPr="002C7F6E">
        <w:rPr>
          <w:rFonts w:ascii="Verdana" w:eastAsia="Times New Roman" w:hAnsi="Verdana"/>
          <w:sz w:val="20"/>
          <w:szCs w:val="20"/>
          <w:lang w:val="bg-BG"/>
        </w:rPr>
        <w:t xml:space="preserve"> се задължава да извършва всяко дължимо плащане в срок до </w:t>
      </w:r>
      <w:bookmarkStart w:id="6" w:name="_Hlk511977767"/>
      <w:r w:rsidR="007B41B2" w:rsidRPr="002C7F6E">
        <w:rPr>
          <w:rFonts w:ascii="Verdana" w:eastAsia="Times New Roman" w:hAnsi="Verdana"/>
          <w:sz w:val="20"/>
          <w:szCs w:val="20"/>
          <w:lang w:val="bg-BG"/>
        </w:rPr>
        <w:t xml:space="preserve">45 </w:t>
      </w:r>
      <w:r w:rsidR="00031AFF" w:rsidRPr="002C7F6E">
        <w:rPr>
          <w:rFonts w:ascii="Verdana" w:eastAsia="Times New Roman" w:hAnsi="Verdana"/>
          <w:sz w:val="20"/>
          <w:szCs w:val="20"/>
        </w:rPr>
        <w:t>(</w:t>
      </w:r>
      <w:r w:rsidR="007B41B2" w:rsidRPr="002C7F6E">
        <w:rPr>
          <w:rFonts w:ascii="Verdana" w:eastAsia="Times New Roman" w:hAnsi="Verdana"/>
          <w:sz w:val="20"/>
          <w:szCs w:val="20"/>
          <w:lang w:val="bg-BG"/>
        </w:rPr>
        <w:t>четиридесет и пет</w:t>
      </w:r>
      <w:r w:rsidR="00031AFF" w:rsidRPr="002C7F6E">
        <w:rPr>
          <w:rFonts w:ascii="Verdana" w:eastAsia="Times New Roman" w:hAnsi="Verdana"/>
          <w:sz w:val="20"/>
          <w:szCs w:val="20"/>
        </w:rPr>
        <w:t>)</w:t>
      </w:r>
      <w:r w:rsidR="00031AFF" w:rsidRPr="002C7F6E">
        <w:rPr>
          <w:rFonts w:ascii="Verdana" w:eastAsia="Times New Roman" w:hAnsi="Verdana"/>
          <w:sz w:val="20"/>
          <w:szCs w:val="20"/>
          <w:lang w:val="bg-BG"/>
        </w:rPr>
        <w:t xml:space="preserve"> </w:t>
      </w:r>
      <w:bookmarkEnd w:id="6"/>
      <w:r w:rsidR="00576876" w:rsidRPr="002C7F6E">
        <w:rPr>
          <w:rFonts w:ascii="Verdana" w:eastAsia="Times New Roman" w:hAnsi="Verdana"/>
          <w:sz w:val="20"/>
          <w:szCs w:val="20"/>
          <w:lang w:val="bg-BG"/>
        </w:rPr>
        <w:t>дни след получаването на фактура на ИЗПЪЛНИТЕЛЯ, при спазване на условията по ал.</w:t>
      </w:r>
      <w:r w:rsidR="00D71BD7" w:rsidRPr="002C7F6E">
        <w:rPr>
          <w:rFonts w:ascii="Verdana" w:eastAsia="Times New Roman" w:hAnsi="Verdana"/>
          <w:sz w:val="20"/>
          <w:szCs w:val="20"/>
          <w:lang w:val="bg-BG"/>
        </w:rPr>
        <w:t xml:space="preserve"> </w:t>
      </w:r>
      <w:r w:rsidR="00576876" w:rsidRPr="002C7F6E">
        <w:rPr>
          <w:rFonts w:ascii="Verdana" w:eastAsia="Times New Roman" w:hAnsi="Verdana"/>
          <w:sz w:val="20"/>
          <w:szCs w:val="20"/>
          <w:lang w:val="bg-BG"/>
        </w:rPr>
        <w:t>1.</w:t>
      </w:r>
    </w:p>
    <w:p w14:paraId="3F482787" w14:textId="77777777" w:rsidR="00576876" w:rsidRPr="002C7F6E" w:rsidRDefault="00576876" w:rsidP="00576876">
      <w:pPr>
        <w:widowControl w:val="0"/>
        <w:spacing w:after="0" w:line="240" w:lineRule="auto"/>
        <w:jc w:val="both"/>
        <w:rPr>
          <w:rFonts w:ascii="Verdana" w:eastAsia="Times New Roman" w:hAnsi="Verdana"/>
          <w:b/>
          <w:sz w:val="20"/>
          <w:szCs w:val="20"/>
          <w:lang w:val="bg-BG"/>
        </w:rPr>
      </w:pPr>
    </w:p>
    <w:p w14:paraId="4E212A9A" w14:textId="77777777" w:rsidR="00576876" w:rsidRPr="002C7F6E" w:rsidRDefault="00286AE9" w:rsidP="00286AE9">
      <w:pPr>
        <w:widowControl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Чл. 10</w:t>
      </w:r>
      <w:r w:rsidR="00576876" w:rsidRPr="002C7F6E">
        <w:rPr>
          <w:rFonts w:ascii="Verdana" w:eastAsia="Times New Roman" w:hAnsi="Verdana"/>
          <w:b/>
          <w:sz w:val="20"/>
          <w:szCs w:val="20"/>
          <w:lang w:val="bg-BG"/>
        </w:rPr>
        <w:t xml:space="preserve">. </w:t>
      </w:r>
      <w:r w:rsidR="00ED5EDB" w:rsidRPr="002C7F6E">
        <w:rPr>
          <w:rFonts w:ascii="Verdana" w:eastAsia="Times New Roman" w:hAnsi="Verdana"/>
          <w:b/>
          <w:sz w:val="20"/>
          <w:szCs w:val="20"/>
          <w:lang w:val="bg-BG"/>
        </w:rPr>
        <w:t xml:space="preserve">(1) </w:t>
      </w:r>
      <w:r w:rsidR="00576876" w:rsidRPr="002C7F6E">
        <w:rPr>
          <w:rFonts w:ascii="Verdana" w:eastAsia="Times New Roman" w:hAnsi="Verdana"/>
          <w:sz w:val="20"/>
          <w:szCs w:val="20"/>
          <w:lang w:val="bg-BG"/>
        </w:rPr>
        <w:t>Всички плащания по този Догово</w:t>
      </w:r>
      <w:r w:rsidRPr="002C7F6E">
        <w:rPr>
          <w:rFonts w:ascii="Verdana" w:eastAsia="Times New Roman" w:hAnsi="Verdana"/>
          <w:sz w:val="20"/>
          <w:szCs w:val="20"/>
          <w:lang w:val="bg-BG"/>
        </w:rPr>
        <w:t xml:space="preserve">р се извършват </w:t>
      </w:r>
      <w:r w:rsidR="00576876" w:rsidRPr="002C7F6E">
        <w:rPr>
          <w:rFonts w:ascii="Verdana" w:eastAsia="Times New Roman" w:hAnsi="Verdana"/>
          <w:sz w:val="20"/>
          <w:szCs w:val="20"/>
          <w:lang w:val="bg-BG"/>
        </w:rPr>
        <w:t>в лева</w:t>
      </w:r>
      <w:r w:rsidR="00531FC8" w:rsidRPr="002C7F6E">
        <w:rPr>
          <w:rFonts w:ascii="Verdana" w:eastAsia="Times New Roman" w:hAnsi="Verdana"/>
          <w:sz w:val="20"/>
          <w:szCs w:val="20"/>
          <w:lang w:val="bg-BG"/>
        </w:rPr>
        <w:t>,</w:t>
      </w:r>
      <w:r w:rsidR="00576876" w:rsidRPr="002C7F6E">
        <w:rPr>
          <w:rFonts w:ascii="Verdana" w:eastAsia="Times New Roman" w:hAnsi="Verdana"/>
          <w:sz w:val="20"/>
          <w:szCs w:val="20"/>
          <w:lang w:val="bg-BG"/>
        </w:rPr>
        <w:t xml:space="preserve"> чрез банков превод по следната банкова сметка на </w:t>
      </w:r>
      <w:bookmarkStart w:id="7" w:name="_Hlk511977841"/>
      <w:r w:rsidR="00576876" w:rsidRPr="002C7F6E">
        <w:rPr>
          <w:rFonts w:ascii="Verdana" w:eastAsia="Times New Roman" w:hAnsi="Verdana"/>
          <w:sz w:val="20"/>
          <w:szCs w:val="20"/>
          <w:lang w:val="bg-BG"/>
        </w:rPr>
        <w:t>ИЗПЪЛНИТЕЛЯ</w:t>
      </w:r>
      <w:bookmarkEnd w:id="7"/>
      <w:r w:rsidR="00576876" w:rsidRPr="002C7F6E">
        <w:rPr>
          <w:rFonts w:ascii="Verdana" w:eastAsia="Times New Roman" w:hAnsi="Verdana"/>
          <w:sz w:val="20"/>
          <w:szCs w:val="20"/>
          <w:lang w:val="bg-BG"/>
        </w:rPr>
        <w:t xml:space="preserve">: </w:t>
      </w:r>
    </w:p>
    <w:p w14:paraId="696C3780" w14:textId="77777777" w:rsidR="00576876" w:rsidRPr="002C7F6E" w:rsidRDefault="00576876" w:rsidP="00531FC8">
      <w:pPr>
        <w:spacing w:after="0" w:line="240" w:lineRule="auto"/>
        <w:ind w:firstLine="720"/>
        <w:jc w:val="both"/>
        <w:rPr>
          <w:rFonts w:ascii="Verdana" w:hAnsi="Verdana"/>
          <w:sz w:val="20"/>
          <w:szCs w:val="20"/>
          <w:lang w:val="bg-BG"/>
        </w:rPr>
      </w:pPr>
      <w:r w:rsidRPr="002C7F6E">
        <w:rPr>
          <w:rFonts w:ascii="Verdana" w:hAnsi="Verdana"/>
          <w:sz w:val="20"/>
          <w:szCs w:val="20"/>
          <w:lang w:val="bg-BG"/>
        </w:rPr>
        <w:t>Банка:</w:t>
      </w:r>
      <w:r w:rsidRPr="002C7F6E">
        <w:rPr>
          <w:rFonts w:ascii="Verdana" w:hAnsi="Verdana"/>
          <w:sz w:val="20"/>
          <w:szCs w:val="20"/>
          <w:lang w:val="bg-BG"/>
        </w:rPr>
        <w:tab/>
      </w:r>
      <w:r w:rsidR="00531FC8" w:rsidRPr="002C7F6E">
        <w:rPr>
          <w:rFonts w:ascii="Verdana" w:eastAsia="Times New Roman" w:hAnsi="Verdana"/>
          <w:sz w:val="20"/>
          <w:szCs w:val="20"/>
          <w:lang w:val="bg-BG"/>
        </w:rPr>
        <w:t>…………………………….</w:t>
      </w:r>
    </w:p>
    <w:p w14:paraId="779A165E" w14:textId="77777777" w:rsidR="00576876" w:rsidRPr="002C7F6E" w:rsidRDefault="00576876" w:rsidP="00531FC8">
      <w:pPr>
        <w:spacing w:after="0" w:line="240" w:lineRule="auto"/>
        <w:ind w:firstLine="720"/>
        <w:jc w:val="both"/>
        <w:rPr>
          <w:rFonts w:ascii="Verdana" w:hAnsi="Verdana"/>
          <w:sz w:val="20"/>
          <w:szCs w:val="20"/>
          <w:lang w:val="bg-BG"/>
        </w:rPr>
      </w:pPr>
      <w:r w:rsidRPr="002C7F6E">
        <w:rPr>
          <w:rFonts w:ascii="Verdana" w:hAnsi="Verdana"/>
          <w:sz w:val="20"/>
          <w:szCs w:val="20"/>
          <w:lang w:val="bg-BG"/>
        </w:rPr>
        <w:t>BIC:</w:t>
      </w:r>
      <w:r w:rsidRPr="002C7F6E">
        <w:rPr>
          <w:rFonts w:ascii="Verdana" w:hAnsi="Verdana"/>
          <w:sz w:val="20"/>
          <w:szCs w:val="20"/>
          <w:lang w:val="bg-BG"/>
        </w:rPr>
        <w:tab/>
      </w:r>
      <w:r w:rsidR="00531FC8" w:rsidRPr="002C7F6E">
        <w:rPr>
          <w:rFonts w:ascii="Verdana" w:eastAsia="Times New Roman" w:hAnsi="Verdana"/>
          <w:sz w:val="20"/>
          <w:szCs w:val="20"/>
          <w:lang w:val="bg-BG"/>
        </w:rPr>
        <w:t>…………………………….</w:t>
      </w:r>
    </w:p>
    <w:p w14:paraId="6D59116D" w14:textId="77777777" w:rsidR="00576876" w:rsidRPr="002C7F6E" w:rsidRDefault="00576876" w:rsidP="00531FC8">
      <w:pPr>
        <w:spacing w:after="0" w:line="240" w:lineRule="auto"/>
        <w:ind w:firstLine="720"/>
        <w:jc w:val="both"/>
        <w:rPr>
          <w:rFonts w:ascii="Verdana" w:hAnsi="Verdana"/>
          <w:sz w:val="20"/>
          <w:szCs w:val="20"/>
          <w:lang w:val="bg-BG"/>
        </w:rPr>
      </w:pPr>
      <w:r w:rsidRPr="002C7F6E">
        <w:rPr>
          <w:rFonts w:ascii="Verdana" w:hAnsi="Verdana"/>
          <w:sz w:val="20"/>
          <w:szCs w:val="20"/>
          <w:lang w:val="bg-BG"/>
        </w:rPr>
        <w:t>IBAN:</w:t>
      </w:r>
      <w:r w:rsidRPr="002C7F6E">
        <w:rPr>
          <w:rFonts w:ascii="Verdana" w:hAnsi="Verdana"/>
          <w:sz w:val="20"/>
          <w:szCs w:val="20"/>
          <w:lang w:val="bg-BG"/>
        </w:rPr>
        <w:tab/>
      </w:r>
      <w:r w:rsidR="00531FC8" w:rsidRPr="002C7F6E">
        <w:rPr>
          <w:rFonts w:ascii="Verdana" w:eastAsia="Times New Roman" w:hAnsi="Verdana"/>
          <w:sz w:val="20"/>
          <w:szCs w:val="20"/>
          <w:lang w:val="bg-BG"/>
        </w:rPr>
        <w:t>…………………………….</w:t>
      </w:r>
      <w:r w:rsidRPr="002C7F6E">
        <w:rPr>
          <w:rFonts w:ascii="Verdana" w:eastAsia="Times New Roman" w:hAnsi="Verdana"/>
          <w:sz w:val="20"/>
          <w:szCs w:val="20"/>
          <w:lang w:val="bg-BG"/>
        </w:rPr>
        <w:t>.</w:t>
      </w:r>
    </w:p>
    <w:p w14:paraId="0CFE776A" w14:textId="77777777" w:rsidR="00576876" w:rsidRDefault="00A974A2" w:rsidP="00531FC8">
      <w:pPr>
        <w:spacing w:after="0" w:line="240" w:lineRule="auto"/>
        <w:ind w:firstLine="720"/>
        <w:jc w:val="both"/>
        <w:rPr>
          <w:rFonts w:ascii="Verdana" w:hAnsi="Verdana"/>
          <w:sz w:val="20"/>
          <w:szCs w:val="20"/>
        </w:rPr>
      </w:pPr>
      <w:r w:rsidRPr="002C7F6E">
        <w:rPr>
          <w:rFonts w:ascii="Verdana" w:hAnsi="Verdana"/>
          <w:b/>
          <w:sz w:val="20"/>
          <w:szCs w:val="20"/>
        </w:rPr>
        <w:t>(2</w:t>
      </w:r>
      <w:bookmarkStart w:id="8" w:name="_Hlk511977890"/>
      <w:r w:rsidRPr="002C7F6E">
        <w:rPr>
          <w:rFonts w:ascii="Verdana" w:hAnsi="Verdana"/>
          <w:b/>
          <w:sz w:val="20"/>
          <w:szCs w:val="20"/>
        </w:rPr>
        <w:t>)</w:t>
      </w:r>
      <w:r w:rsidRPr="002C7F6E">
        <w:rPr>
          <w:rFonts w:ascii="Verdana" w:hAnsi="Verdana"/>
          <w:sz w:val="20"/>
          <w:szCs w:val="20"/>
        </w:rPr>
        <w:t xml:space="preserve"> </w:t>
      </w:r>
      <w:r w:rsidR="00A6146E" w:rsidRPr="002C7F6E">
        <w:rPr>
          <w:rFonts w:ascii="Verdana" w:eastAsia="Times New Roman" w:hAnsi="Verdana"/>
          <w:sz w:val="20"/>
          <w:szCs w:val="20"/>
          <w:lang w:val="bg-BG"/>
        </w:rPr>
        <w:t>ИЗПЪЛНИТЕЛЯТ</w:t>
      </w:r>
      <w:r w:rsidR="00A6146E" w:rsidRPr="002C7F6E">
        <w:rPr>
          <w:rFonts w:ascii="Verdana" w:hAnsi="Verdana"/>
          <w:sz w:val="20"/>
          <w:szCs w:val="20"/>
        </w:rPr>
        <w:t xml:space="preserve"> </w:t>
      </w:r>
      <w:bookmarkEnd w:id="8"/>
      <w:r w:rsidRPr="002C7F6E">
        <w:rPr>
          <w:rFonts w:ascii="Verdana" w:hAnsi="Verdana"/>
          <w:sz w:val="20"/>
          <w:szCs w:val="20"/>
        </w:rPr>
        <w:t xml:space="preserve">е длъжен да уведомява писмено </w:t>
      </w:r>
      <w:r w:rsidR="00A6146E" w:rsidRPr="002C7F6E">
        <w:rPr>
          <w:rFonts w:ascii="Verdana" w:eastAsia="Times New Roman" w:hAnsi="Verdana"/>
          <w:sz w:val="20"/>
          <w:szCs w:val="20"/>
          <w:lang w:val="bg-BG"/>
        </w:rPr>
        <w:t>ВЪЗЛОЖИТЕЛЯ</w:t>
      </w:r>
      <w:r w:rsidRPr="002C7F6E">
        <w:rPr>
          <w:rFonts w:ascii="Verdana" w:hAnsi="Verdana"/>
          <w:sz w:val="20"/>
          <w:szCs w:val="20"/>
        </w:rPr>
        <w:t xml:space="preserve"> за всички после</w:t>
      </w:r>
      <w:r w:rsidR="003F6670" w:rsidRPr="002C7F6E">
        <w:rPr>
          <w:rFonts w:ascii="Verdana" w:hAnsi="Verdana"/>
          <w:sz w:val="20"/>
          <w:szCs w:val="20"/>
        </w:rPr>
        <w:t>дващи промени по ал. 1 в срок до</w:t>
      </w:r>
      <w:r w:rsidRPr="002C7F6E">
        <w:rPr>
          <w:rFonts w:ascii="Verdana" w:hAnsi="Verdana"/>
          <w:sz w:val="20"/>
          <w:szCs w:val="20"/>
        </w:rPr>
        <w:t xml:space="preserve"> </w:t>
      </w:r>
      <w:r w:rsidR="00531FC8" w:rsidRPr="002C7F6E">
        <w:rPr>
          <w:rFonts w:ascii="Verdana" w:hAnsi="Verdana"/>
          <w:sz w:val="20"/>
          <w:szCs w:val="20"/>
          <w:lang w:val="bg-BG"/>
        </w:rPr>
        <w:t xml:space="preserve">3 </w:t>
      </w:r>
      <w:r w:rsidR="00531FC8" w:rsidRPr="002C7F6E">
        <w:rPr>
          <w:rFonts w:ascii="Verdana" w:hAnsi="Verdana"/>
          <w:sz w:val="20"/>
          <w:szCs w:val="20"/>
        </w:rPr>
        <w:t>(</w:t>
      </w:r>
      <w:r w:rsidR="00531FC8" w:rsidRPr="002C7F6E">
        <w:rPr>
          <w:rFonts w:ascii="Verdana" w:hAnsi="Verdana"/>
          <w:sz w:val="20"/>
          <w:szCs w:val="20"/>
          <w:lang w:val="bg-BG"/>
        </w:rPr>
        <w:t>три</w:t>
      </w:r>
      <w:r w:rsidR="00531FC8" w:rsidRPr="002C7F6E">
        <w:rPr>
          <w:rFonts w:ascii="Verdana" w:hAnsi="Verdana"/>
          <w:sz w:val="20"/>
          <w:szCs w:val="20"/>
        </w:rPr>
        <w:t>)</w:t>
      </w:r>
      <w:r w:rsidR="00531FC8" w:rsidRPr="002C7F6E">
        <w:rPr>
          <w:rFonts w:ascii="Verdana" w:hAnsi="Verdana"/>
          <w:sz w:val="20"/>
          <w:szCs w:val="20"/>
          <w:lang w:val="bg-BG"/>
        </w:rPr>
        <w:t xml:space="preserve"> </w:t>
      </w:r>
      <w:r w:rsidRPr="002C7F6E">
        <w:rPr>
          <w:rFonts w:ascii="Verdana" w:hAnsi="Verdana"/>
          <w:sz w:val="20"/>
          <w:szCs w:val="20"/>
        </w:rPr>
        <w:t>дни, считано от момента на промяната. В случай че</w:t>
      </w:r>
      <w:r w:rsidR="00A6146E" w:rsidRPr="002C7F6E">
        <w:rPr>
          <w:rFonts w:ascii="Verdana" w:hAnsi="Verdana"/>
          <w:b/>
          <w:sz w:val="20"/>
          <w:szCs w:val="20"/>
        </w:rPr>
        <w:t xml:space="preserve"> </w:t>
      </w:r>
      <w:r w:rsidR="00A6146E" w:rsidRPr="002C7F6E">
        <w:rPr>
          <w:rFonts w:ascii="Verdana" w:eastAsia="Times New Roman" w:hAnsi="Verdana"/>
          <w:sz w:val="20"/>
          <w:szCs w:val="20"/>
          <w:lang w:val="bg-BG"/>
        </w:rPr>
        <w:t>ИЗПЪЛНИТЕЛЯТ</w:t>
      </w:r>
      <w:r w:rsidR="00A6146E" w:rsidRPr="002C7F6E">
        <w:rPr>
          <w:rFonts w:ascii="Verdana" w:hAnsi="Verdana"/>
          <w:sz w:val="20"/>
          <w:szCs w:val="20"/>
        </w:rPr>
        <w:t xml:space="preserve"> </w:t>
      </w:r>
      <w:r w:rsidRPr="002C7F6E">
        <w:rPr>
          <w:rFonts w:ascii="Verdana" w:hAnsi="Verdana"/>
          <w:sz w:val="20"/>
          <w:szCs w:val="20"/>
        </w:rPr>
        <w:t xml:space="preserve">не уведоми </w:t>
      </w:r>
      <w:r w:rsidR="00A6146E" w:rsidRPr="002C7F6E">
        <w:rPr>
          <w:rFonts w:ascii="Verdana" w:eastAsia="Times New Roman" w:hAnsi="Verdana"/>
          <w:sz w:val="20"/>
          <w:szCs w:val="20"/>
          <w:lang w:val="bg-BG"/>
        </w:rPr>
        <w:t>ВЪЗЛОЖИТЕЛЯ</w:t>
      </w:r>
      <w:r w:rsidRPr="002C7F6E">
        <w:rPr>
          <w:rFonts w:ascii="Verdana" w:hAnsi="Verdana"/>
          <w:sz w:val="20"/>
          <w:szCs w:val="20"/>
        </w:rPr>
        <w:t xml:space="preserve"> в този срок, счита се, че плащанията са надлежно извършени.</w:t>
      </w:r>
    </w:p>
    <w:p w14:paraId="1937D7E1" w14:textId="77777777" w:rsidR="00B831BE" w:rsidRDefault="00B831BE" w:rsidP="00531FC8">
      <w:pPr>
        <w:spacing w:after="0" w:line="240" w:lineRule="auto"/>
        <w:ind w:firstLine="720"/>
        <w:jc w:val="both"/>
        <w:rPr>
          <w:rFonts w:ascii="Verdana" w:hAnsi="Verdana"/>
          <w:sz w:val="20"/>
          <w:szCs w:val="20"/>
        </w:rPr>
      </w:pPr>
    </w:p>
    <w:p w14:paraId="0E619953" w14:textId="77777777" w:rsidR="005E1C24" w:rsidRPr="002C7F6E" w:rsidRDefault="005E1C24" w:rsidP="005E1C24">
      <w:pPr>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Чл.11. (1)</w:t>
      </w:r>
      <w:r w:rsidRPr="002C7F6E">
        <w:rPr>
          <w:rFonts w:ascii="Verdana" w:eastAsia="Times New Roman" w:hAnsi="Verdana"/>
          <w:sz w:val="20"/>
          <w:szCs w:val="20"/>
          <w:lang w:val="bg-BG"/>
        </w:rPr>
        <w:t xml:space="preserve">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 съответния период, заедно с искане за плащане на тази част пряко на подизпълнителя.</w:t>
      </w:r>
    </w:p>
    <w:p w14:paraId="5143BCAC" w14:textId="77777777" w:rsidR="005E1C24" w:rsidRPr="002C7F6E" w:rsidRDefault="005E1C24" w:rsidP="005E1C24">
      <w:pPr>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(2)</w:t>
      </w:r>
      <w:r w:rsidRPr="002C7F6E">
        <w:rPr>
          <w:rFonts w:ascii="Verdana" w:eastAsia="Times New Roman" w:hAnsi="Verdana"/>
          <w:sz w:val="20"/>
          <w:szCs w:val="20"/>
          <w:lang w:val="bg-BG"/>
        </w:rPr>
        <w:t xml:space="preserve">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2EAA032E" w14:textId="77777777" w:rsidR="005E1C24" w:rsidRPr="002C7F6E" w:rsidRDefault="005E1C24" w:rsidP="005E1C24">
      <w:pPr>
        <w:widowControl w:val="0"/>
        <w:spacing w:after="0" w:line="240" w:lineRule="auto"/>
        <w:ind w:firstLine="720"/>
        <w:jc w:val="both"/>
        <w:rPr>
          <w:rFonts w:ascii="Verdana" w:eastAsia="Times New Roman" w:hAnsi="Verdana"/>
          <w:i/>
          <w:color w:val="000000"/>
          <w:sz w:val="20"/>
          <w:szCs w:val="20"/>
          <w:lang w:val="bg-BG"/>
        </w:rPr>
      </w:pPr>
      <w:r w:rsidRPr="002C7F6E">
        <w:rPr>
          <w:rFonts w:ascii="Verdana" w:eastAsia="Times New Roman" w:hAnsi="Verdana"/>
          <w:b/>
          <w:sz w:val="20"/>
          <w:szCs w:val="20"/>
          <w:lang w:val="bg-BG"/>
        </w:rPr>
        <w:t>(3)</w:t>
      </w:r>
      <w:r w:rsidRPr="002C7F6E">
        <w:rPr>
          <w:rFonts w:ascii="Verdana" w:eastAsia="Times New Roman" w:hAnsi="Verdana"/>
          <w:sz w:val="20"/>
          <w:szCs w:val="20"/>
          <w:lang w:val="bg-BG"/>
        </w:rPr>
        <w:t xml:space="preserve"> ВЪЗЛОЖИТЕЛЯТ приема изпълнението на частта от Услугите, при съответно спазване на разпоредбите на Раздел VI - Предаване и приемане на изпълнението от Договора, и заплаща възнаграждение за тази част на подизпълнителя в срок до </w:t>
      </w:r>
      <w:r w:rsidRPr="002C7F6E">
        <w:rPr>
          <w:rFonts w:ascii="Verdana" w:eastAsia="Times New Roman" w:hAnsi="Verdana"/>
          <w:sz w:val="20"/>
          <w:szCs w:val="20"/>
        </w:rPr>
        <w:t>45 (</w:t>
      </w:r>
      <w:r w:rsidRPr="002C7F6E">
        <w:rPr>
          <w:rFonts w:ascii="Verdana" w:eastAsia="Times New Roman" w:hAnsi="Verdana"/>
          <w:sz w:val="20"/>
          <w:szCs w:val="20"/>
          <w:lang w:val="bg-BG"/>
        </w:rPr>
        <w:t>четиридесет и пет) 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отстраняване на причината за отказа.</w:t>
      </w:r>
      <w:r w:rsidRPr="002C7F6E">
        <w:rPr>
          <w:rFonts w:ascii="Verdana" w:eastAsia="Times New Roman" w:hAnsi="Verdana"/>
          <w:i/>
          <w:color w:val="000000"/>
          <w:sz w:val="20"/>
          <w:szCs w:val="20"/>
          <w:lang w:val="bg-BG"/>
        </w:rPr>
        <w:t xml:space="preserve"> </w:t>
      </w:r>
    </w:p>
    <w:p w14:paraId="4B48B661" w14:textId="77777777" w:rsidR="007F40F6" w:rsidRPr="002C7F6E" w:rsidRDefault="00531FC8" w:rsidP="00576876">
      <w:pPr>
        <w:spacing w:after="0" w:line="240" w:lineRule="auto"/>
        <w:jc w:val="both"/>
        <w:rPr>
          <w:rFonts w:ascii="Verdana" w:eastAsia="Times New Roman" w:hAnsi="Verdana"/>
          <w:sz w:val="20"/>
          <w:szCs w:val="20"/>
          <w:lang w:val="bg-BG"/>
        </w:rPr>
      </w:pPr>
      <w:r w:rsidRPr="002C7F6E">
        <w:rPr>
          <w:rFonts w:ascii="Verdana" w:eastAsia="Times New Roman" w:hAnsi="Verdana"/>
          <w:sz w:val="20"/>
          <w:szCs w:val="20"/>
          <w:lang w:val="bg-BG"/>
        </w:rPr>
        <w:tab/>
      </w:r>
    </w:p>
    <w:p w14:paraId="3F8989B2" w14:textId="77777777" w:rsidR="00182520" w:rsidRDefault="00182520" w:rsidP="005E1C24">
      <w:pPr>
        <w:spacing w:after="0" w:line="240" w:lineRule="auto"/>
        <w:ind w:firstLine="720"/>
        <w:jc w:val="both"/>
        <w:rPr>
          <w:rFonts w:ascii="Verdana" w:eastAsia="Times New Roman" w:hAnsi="Verdana"/>
          <w:b/>
          <w:color w:val="000000"/>
          <w:sz w:val="20"/>
          <w:szCs w:val="20"/>
          <w:lang w:val="bg-BG"/>
        </w:rPr>
      </w:pPr>
      <w:r w:rsidRPr="002C7F6E">
        <w:rPr>
          <w:rFonts w:ascii="Verdana" w:eastAsia="Times New Roman" w:hAnsi="Verdana"/>
          <w:b/>
          <w:color w:val="000000"/>
          <w:sz w:val="20"/>
          <w:szCs w:val="20"/>
          <w:lang w:val="bg-BG"/>
        </w:rPr>
        <w:t>ЦЕНОВА ТАБЛИЦА</w:t>
      </w:r>
      <w:r w:rsidR="00CB189B">
        <w:rPr>
          <w:rFonts w:ascii="Verdana" w:eastAsia="Times New Roman" w:hAnsi="Verdana"/>
          <w:b/>
          <w:color w:val="000000"/>
          <w:sz w:val="20"/>
          <w:szCs w:val="20"/>
          <w:lang w:val="bg-BG"/>
        </w:rPr>
        <w:t>, съгласно приложение 1 от техническо предложение към първоначална оферта</w:t>
      </w:r>
    </w:p>
    <w:p w14:paraId="1A743F11" w14:textId="77777777" w:rsidR="00A55896" w:rsidRPr="002C7F6E" w:rsidRDefault="00A55896" w:rsidP="00A55896">
      <w:pPr>
        <w:spacing w:after="0" w:line="240" w:lineRule="auto"/>
        <w:ind w:firstLine="720"/>
        <w:jc w:val="both"/>
        <w:rPr>
          <w:rFonts w:ascii="Verdana" w:eastAsia="Times New Roman" w:hAnsi="Verdana"/>
          <w:b/>
          <w:color w:val="000000"/>
          <w:sz w:val="20"/>
          <w:szCs w:val="20"/>
          <w:lang w:val="bg-BG"/>
        </w:rPr>
      </w:pPr>
    </w:p>
    <w:p w14:paraId="78A43B00" w14:textId="77777777" w:rsidR="00182520" w:rsidRPr="002C7F6E" w:rsidRDefault="00182520" w:rsidP="00182520">
      <w:pPr>
        <w:widowControl w:val="0"/>
        <w:spacing w:after="0" w:line="240" w:lineRule="auto"/>
        <w:ind w:firstLine="720"/>
        <w:jc w:val="center"/>
        <w:rPr>
          <w:rFonts w:ascii="Verdana" w:eastAsia="Times New Roman" w:hAnsi="Verdana"/>
          <w:b/>
          <w:color w:val="000000"/>
          <w:sz w:val="20"/>
          <w:szCs w:val="20"/>
          <w:lang w:val="bg-BG"/>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1502"/>
        <w:gridCol w:w="236"/>
        <w:gridCol w:w="1362"/>
        <w:gridCol w:w="1843"/>
        <w:gridCol w:w="1559"/>
        <w:gridCol w:w="1843"/>
      </w:tblGrid>
      <w:tr w:rsidR="006E6F09" w:rsidRPr="002C7F6E" w14:paraId="2CC0C3FE" w14:textId="77777777" w:rsidTr="00D04574">
        <w:tc>
          <w:tcPr>
            <w:tcW w:w="977" w:type="dxa"/>
            <w:shd w:val="clear" w:color="auto" w:fill="auto"/>
          </w:tcPr>
          <w:p w14:paraId="4F78684F" w14:textId="77777777" w:rsidR="006E6F09" w:rsidRPr="002C7F6E" w:rsidRDefault="006E6F09" w:rsidP="006E6F09">
            <w:pPr>
              <w:pStyle w:val="Default"/>
              <w:tabs>
                <w:tab w:val="left" w:pos="0"/>
                <w:tab w:val="left" w:pos="1260"/>
              </w:tabs>
              <w:spacing w:line="276" w:lineRule="auto"/>
              <w:jc w:val="both"/>
              <w:rPr>
                <w:rFonts w:ascii="Verdana" w:hAnsi="Verdana"/>
                <w:b/>
                <w:color w:val="auto"/>
                <w:sz w:val="20"/>
                <w:szCs w:val="20"/>
              </w:rPr>
            </w:pPr>
            <w:r w:rsidRPr="002C7F6E">
              <w:rPr>
                <w:rFonts w:ascii="Verdana" w:hAnsi="Verdana"/>
                <w:b/>
                <w:color w:val="auto"/>
                <w:sz w:val="20"/>
                <w:szCs w:val="20"/>
              </w:rPr>
              <w:t xml:space="preserve">№ </w:t>
            </w:r>
          </w:p>
        </w:tc>
        <w:tc>
          <w:tcPr>
            <w:tcW w:w="3100" w:type="dxa"/>
            <w:gridSpan w:val="3"/>
            <w:shd w:val="clear" w:color="auto" w:fill="auto"/>
          </w:tcPr>
          <w:p w14:paraId="59467B89" w14:textId="77777777" w:rsidR="006E6F09" w:rsidRPr="002C7F6E" w:rsidRDefault="006E6F09" w:rsidP="006E6F09">
            <w:pPr>
              <w:pStyle w:val="Default"/>
              <w:tabs>
                <w:tab w:val="left" w:pos="0"/>
                <w:tab w:val="left" w:pos="1260"/>
              </w:tabs>
              <w:spacing w:line="276" w:lineRule="auto"/>
              <w:rPr>
                <w:rFonts w:ascii="Verdana" w:hAnsi="Verdana"/>
                <w:b/>
                <w:color w:val="auto"/>
                <w:sz w:val="20"/>
                <w:szCs w:val="20"/>
              </w:rPr>
            </w:pPr>
            <w:r w:rsidRPr="002C7F6E">
              <w:rPr>
                <w:rFonts w:ascii="Verdana" w:hAnsi="Verdana"/>
                <w:b/>
                <w:color w:val="auto"/>
                <w:sz w:val="20"/>
                <w:szCs w:val="20"/>
              </w:rPr>
              <w:t>Начина</w:t>
            </w:r>
            <w:r w:rsidR="00B831BE">
              <w:rPr>
                <w:rFonts w:ascii="Verdana" w:hAnsi="Verdana"/>
                <w:b/>
                <w:color w:val="auto"/>
                <w:sz w:val="20"/>
                <w:szCs w:val="20"/>
              </w:rPr>
              <w:t>,</w:t>
            </w:r>
            <w:r w:rsidRPr="002C7F6E">
              <w:rPr>
                <w:rFonts w:ascii="Verdana" w:hAnsi="Verdana"/>
                <w:b/>
                <w:color w:val="auto"/>
                <w:sz w:val="20"/>
                <w:szCs w:val="20"/>
              </w:rPr>
              <w:t xml:space="preserve"> по който се охранява обекта</w:t>
            </w:r>
          </w:p>
        </w:tc>
        <w:tc>
          <w:tcPr>
            <w:tcW w:w="1843" w:type="dxa"/>
            <w:shd w:val="clear" w:color="auto" w:fill="auto"/>
          </w:tcPr>
          <w:p w14:paraId="7FFE12A1" w14:textId="77777777" w:rsidR="006E6F09" w:rsidRPr="002C7F6E" w:rsidRDefault="006E6F09" w:rsidP="006E6F09">
            <w:pPr>
              <w:pStyle w:val="Default"/>
              <w:tabs>
                <w:tab w:val="left" w:pos="0"/>
                <w:tab w:val="left" w:pos="1260"/>
              </w:tabs>
              <w:spacing w:line="276" w:lineRule="auto"/>
              <w:rPr>
                <w:rFonts w:ascii="Verdana" w:hAnsi="Verdana"/>
                <w:b/>
                <w:color w:val="auto"/>
                <w:sz w:val="20"/>
                <w:szCs w:val="20"/>
              </w:rPr>
            </w:pPr>
            <w:r w:rsidRPr="002C7F6E">
              <w:rPr>
                <w:rFonts w:ascii="Verdana" w:hAnsi="Verdana"/>
                <w:b/>
                <w:color w:val="auto"/>
                <w:sz w:val="20"/>
                <w:szCs w:val="20"/>
              </w:rPr>
              <w:t>Количество часове месечно</w:t>
            </w:r>
          </w:p>
        </w:tc>
        <w:tc>
          <w:tcPr>
            <w:tcW w:w="1559" w:type="dxa"/>
            <w:shd w:val="clear" w:color="auto" w:fill="auto"/>
          </w:tcPr>
          <w:p w14:paraId="511D9EDA" w14:textId="77777777" w:rsidR="006E6F09" w:rsidRPr="002C7F6E" w:rsidRDefault="006E6F09" w:rsidP="006E6F09">
            <w:pPr>
              <w:pStyle w:val="Default"/>
              <w:tabs>
                <w:tab w:val="left" w:pos="0"/>
                <w:tab w:val="left" w:pos="1260"/>
              </w:tabs>
              <w:spacing w:line="276" w:lineRule="auto"/>
              <w:rPr>
                <w:rFonts w:ascii="Verdana" w:hAnsi="Verdana"/>
                <w:b/>
                <w:color w:val="auto"/>
                <w:sz w:val="20"/>
                <w:szCs w:val="20"/>
              </w:rPr>
            </w:pPr>
            <w:r w:rsidRPr="002C7F6E">
              <w:rPr>
                <w:rFonts w:ascii="Verdana" w:hAnsi="Verdana"/>
                <w:b/>
                <w:color w:val="auto"/>
                <w:sz w:val="20"/>
                <w:szCs w:val="20"/>
              </w:rPr>
              <w:t>Цена за 1 час в лева</w:t>
            </w:r>
          </w:p>
        </w:tc>
        <w:tc>
          <w:tcPr>
            <w:tcW w:w="1843" w:type="dxa"/>
            <w:shd w:val="clear" w:color="auto" w:fill="auto"/>
          </w:tcPr>
          <w:p w14:paraId="7863EE7A" w14:textId="77777777" w:rsidR="006E6F09" w:rsidRPr="002C7F6E" w:rsidRDefault="00B831BE" w:rsidP="006E6F09">
            <w:pPr>
              <w:pStyle w:val="Default"/>
              <w:tabs>
                <w:tab w:val="left" w:pos="0"/>
                <w:tab w:val="left" w:pos="1260"/>
              </w:tabs>
              <w:spacing w:line="276" w:lineRule="auto"/>
              <w:rPr>
                <w:rFonts w:ascii="Verdana" w:hAnsi="Verdana"/>
                <w:b/>
                <w:color w:val="auto"/>
                <w:sz w:val="20"/>
                <w:szCs w:val="20"/>
              </w:rPr>
            </w:pPr>
            <w:r>
              <w:rPr>
                <w:rFonts w:ascii="Verdana" w:hAnsi="Verdana"/>
                <w:b/>
                <w:color w:val="auto"/>
                <w:sz w:val="20"/>
                <w:szCs w:val="20"/>
              </w:rPr>
              <w:t>Общо цена по</w:t>
            </w:r>
            <w:r w:rsidR="006E6F09" w:rsidRPr="002C7F6E">
              <w:rPr>
                <w:rFonts w:ascii="Verdana" w:hAnsi="Verdana"/>
                <w:b/>
                <w:color w:val="auto"/>
                <w:sz w:val="20"/>
                <w:szCs w:val="20"/>
              </w:rPr>
              <w:t xml:space="preserve"> </w:t>
            </w:r>
            <w:r w:rsidR="006E6F09">
              <w:rPr>
                <w:rFonts w:ascii="Verdana" w:hAnsi="Verdana"/>
                <w:b/>
                <w:color w:val="auto"/>
                <w:sz w:val="20"/>
                <w:szCs w:val="20"/>
              </w:rPr>
              <w:t xml:space="preserve">вид обект </w:t>
            </w:r>
            <w:r w:rsidR="00150A6F">
              <w:rPr>
                <w:rFonts w:ascii="Verdana" w:hAnsi="Verdana"/>
                <w:b/>
                <w:color w:val="auto"/>
                <w:sz w:val="20"/>
                <w:szCs w:val="20"/>
              </w:rPr>
              <w:t xml:space="preserve">и брой обекти </w:t>
            </w:r>
            <w:r w:rsidR="006E6F09">
              <w:rPr>
                <w:rFonts w:ascii="Verdana" w:hAnsi="Verdana"/>
                <w:b/>
                <w:color w:val="auto"/>
                <w:sz w:val="20"/>
                <w:szCs w:val="20"/>
              </w:rPr>
              <w:t xml:space="preserve">за </w:t>
            </w:r>
            <w:r w:rsidR="006E6F09" w:rsidRPr="002C7F6E">
              <w:rPr>
                <w:rFonts w:ascii="Verdana" w:hAnsi="Verdana"/>
                <w:b/>
                <w:color w:val="auto"/>
                <w:sz w:val="20"/>
                <w:szCs w:val="20"/>
              </w:rPr>
              <w:t>месеца без ДДС</w:t>
            </w:r>
          </w:p>
        </w:tc>
      </w:tr>
      <w:tr w:rsidR="006E6F09" w:rsidRPr="002C7F6E" w14:paraId="76DA58E6" w14:textId="77777777" w:rsidTr="00D04574">
        <w:tc>
          <w:tcPr>
            <w:tcW w:w="977" w:type="dxa"/>
            <w:shd w:val="clear" w:color="auto" w:fill="auto"/>
          </w:tcPr>
          <w:p w14:paraId="7A2BC2E8" w14:textId="77777777" w:rsidR="006E6F09" w:rsidRPr="002C7F6E" w:rsidRDefault="006E6F09" w:rsidP="006E6F09">
            <w:pPr>
              <w:pStyle w:val="Default"/>
              <w:tabs>
                <w:tab w:val="left" w:pos="0"/>
                <w:tab w:val="left" w:pos="1260"/>
              </w:tabs>
              <w:spacing w:line="276" w:lineRule="auto"/>
              <w:jc w:val="center"/>
              <w:rPr>
                <w:rFonts w:ascii="Verdana" w:hAnsi="Verdana"/>
                <w:b/>
                <w:color w:val="auto"/>
                <w:sz w:val="20"/>
                <w:szCs w:val="20"/>
              </w:rPr>
            </w:pPr>
            <w:r>
              <w:rPr>
                <w:rFonts w:ascii="Verdana" w:hAnsi="Verdana"/>
                <w:b/>
                <w:color w:val="auto"/>
                <w:sz w:val="20"/>
                <w:szCs w:val="20"/>
              </w:rPr>
              <w:t>1</w:t>
            </w:r>
          </w:p>
        </w:tc>
        <w:tc>
          <w:tcPr>
            <w:tcW w:w="3100" w:type="dxa"/>
            <w:gridSpan w:val="3"/>
            <w:shd w:val="clear" w:color="auto" w:fill="auto"/>
          </w:tcPr>
          <w:p w14:paraId="7BE1441A" w14:textId="77777777" w:rsidR="006E6F09" w:rsidRPr="002C7F6E" w:rsidRDefault="006E6F09" w:rsidP="006E6F09">
            <w:pPr>
              <w:pStyle w:val="Default"/>
              <w:tabs>
                <w:tab w:val="left" w:pos="0"/>
                <w:tab w:val="left" w:pos="1260"/>
              </w:tabs>
              <w:spacing w:line="276" w:lineRule="auto"/>
              <w:rPr>
                <w:rFonts w:ascii="Verdana" w:hAnsi="Verdana"/>
                <w:b/>
                <w:color w:val="auto"/>
                <w:sz w:val="20"/>
                <w:szCs w:val="20"/>
              </w:rPr>
            </w:pPr>
            <w:r>
              <w:rPr>
                <w:rFonts w:ascii="Verdana" w:hAnsi="Verdana"/>
                <w:b/>
                <w:color w:val="auto"/>
                <w:sz w:val="20"/>
                <w:szCs w:val="20"/>
              </w:rPr>
              <w:t xml:space="preserve">Денонощна охрана на обект със </w:t>
            </w:r>
            <w:r w:rsidRPr="002C7F6E">
              <w:rPr>
                <w:rFonts w:ascii="Verdana" w:hAnsi="Verdana"/>
                <w:b/>
                <w:color w:val="auto"/>
                <w:sz w:val="20"/>
                <w:szCs w:val="20"/>
              </w:rPr>
              <w:t xml:space="preserve">СОТ  и </w:t>
            </w:r>
            <w:r>
              <w:rPr>
                <w:rFonts w:ascii="Verdana" w:hAnsi="Verdana"/>
                <w:b/>
                <w:color w:val="auto"/>
                <w:sz w:val="20"/>
                <w:szCs w:val="20"/>
              </w:rPr>
              <w:t>автопатрули</w:t>
            </w:r>
          </w:p>
        </w:tc>
        <w:tc>
          <w:tcPr>
            <w:tcW w:w="1843" w:type="dxa"/>
            <w:shd w:val="clear" w:color="auto" w:fill="auto"/>
          </w:tcPr>
          <w:p w14:paraId="0BFE832C" w14:textId="77777777" w:rsidR="006E6F09" w:rsidRPr="002C7F6E" w:rsidRDefault="006E6F09" w:rsidP="006E6F09">
            <w:pPr>
              <w:pStyle w:val="Default"/>
              <w:tabs>
                <w:tab w:val="left" w:pos="0"/>
                <w:tab w:val="left" w:pos="1260"/>
              </w:tabs>
              <w:spacing w:line="276" w:lineRule="auto"/>
              <w:jc w:val="both"/>
              <w:rPr>
                <w:rFonts w:ascii="Verdana" w:hAnsi="Verdana"/>
                <w:b/>
                <w:color w:val="auto"/>
                <w:sz w:val="20"/>
                <w:szCs w:val="20"/>
              </w:rPr>
            </w:pPr>
            <w:r w:rsidRPr="002C7F6E">
              <w:rPr>
                <w:rFonts w:ascii="Verdana" w:hAnsi="Verdana"/>
                <w:b/>
                <w:color w:val="auto"/>
                <w:sz w:val="20"/>
                <w:szCs w:val="20"/>
              </w:rPr>
              <w:t>30 дни х 24  часа = 720 ч.</w:t>
            </w:r>
          </w:p>
        </w:tc>
        <w:tc>
          <w:tcPr>
            <w:tcW w:w="1559" w:type="dxa"/>
            <w:shd w:val="clear" w:color="auto" w:fill="auto"/>
          </w:tcPr>
          <w:p w14:paraId="3DFAEDDA" w14:textId="77777777" w:rsidR="006E6F09" w:rsidRPr="002C7F6E" w:rsidRDefault="006E6F09" w:rsidP="006E6F09">
            <w:pPr>
              <w:pStyle w:val="Default"/>
              <w:tabs>
                <w:tab w:val="left" w:pos="0"/>
                <w:tab w:val="left" w:pos="1260"/>
              </w:tabs>
              <w:spacing w:line="276" w:lineRule="auto"/>
              <w:jc w:val="center"/>
              <w:rPr>
                <w:rFonts w:ascii="Verdana" w:hAnsi="Verdana"/>
                <w:b/>
                <w:color w:val="auto"/>
                <w:sz w:val="20"/>
                <w:szCs w:val="20"/>
              </w:rPr>
            </w:pPr>
          </w:p>
        </w:tc>
        <w:tc>
          <w:tcPr>
            <w:tcW w:w="1843" w:type="dxa"/>
            <w:shd w:val="clear" w:color="auto" w:fill="auto"/>
          </w:tcPr>
          <w:p w14:paraId="5E8386E1" w14:textId="77777777" w:rsidR="006E6F09" w:rsidRPr="002C7F6E" w:rsidRDefault="006E6F09" w:rsidP="006E6F09">
            <w:pPr>
              <w:pStyle w:val="Default"/>
              <w:tabs>
                <w:tab w:val="left" w:pos="0"/>
                <w:tab w:val="left" w:pos="1260"/>
              </w:tabs>
              <w:spacing w:line="276" w:lineRule="auto"/>
              <w:jc w:val="center"/>
              <w:rPr>
                <w:rFonts w:ascii="Verdana" w:hAnsi="Verdana"/>
                <w:b/>
                <w:color w:val="auto"/>
                <w:sz w:val="20"/>
                <w:szCs w:val="20"/>
              </w:rPr>
            </w:pPr>
          </w:p>
        </w:tc>
      </w:tr>
      <w:tr w:rsidR="006E6F09" w:rsidRPr="002C7F6E" w14:paraId="141531E8" w14:textId="77777777" w:rsidTr="00D04574">
        <w:tc>
          <w:tcPr>
            <w:tcW w:w="977" w:type="dxa"/>
            <w:shd w:val="clear" w:color="auto" w:fill="auto"/>
          </w:tcPr>
          <w:p w14:paraId="319176BA" w14:textId="77777777" w:rsidR="006E6F09" w:rsidRPr="002C7F6E" w:rsidRDefault="00321726" w:rsidP="006E6F09">
            <w:pPr>
              <w:pStyle w:val="Default"/>
              <w:tabs>
                <w:tab w:val="left" w:pos="0"/>
                <w:tab w:val="left" w:pos="1260"/>
              </w:tabs>
              <w:spacing w:line="276" w:lineRule="auto"/>
              <w:jc w:val="center"/>
              <w:rPr>
                <w:rFonts w:ascii="Verdana" w:hAnsi="Verdana"/>
                <w:b/>
                <w:color w:val="auto"/>
                <w:sz w:val="20"/>
                <w:szCs w:val="20"/>
              </w:rPr>
            </w:pPr>
            <w:r>
              <w:rPr>
                <w:rFonts w:ascii="Verdana" w:hAnsi="Verdana"/>
                <w:b/>
                <w:color w:val="auto"/>
                <w:sz w:val="20"/>
                <w:szCs w:val="20"/>
              </w:rPr>
              <w:t>2</w:t>
            </w:r>
          </w:p>
        </w:tc>
        <w:tc>
          <w:tcPr>
            <w:tcW w:w="3100" w:type="dxa"/>
            <w:gridSpan w:val="3"/>
            <w:shd w:val="clear" w:color="auto" w:fill="auto"/>
          </w:tcPr>
          <w:p w14:paraId="34848B1F" w14:textId="77777777" w:rsidR="006E6F09" w:rsidRPr="002C7F6E" w:rsidRDefault="006E6F09" w:rsidP="00321726">
            <w:pPr>
              <w:pStyle w:val="Default"/>
              <w:tabs>
                <w:tab w:val="left" w:pos="0"/>
                <w:tab w:val="left" w:pos="1260"/>
              </w:tabs>
              <w:spacing w:line="276" w:lineRule="auto"/>
              <w:rPr>
                <w:rFonts w:ascii="Verdana" w:hAnsi="Verdana"/>
                <w:b/>
                <w:color w:val="auto"/>
                <w:sz w:val="20"/>
                <w:szCs w:val="20"/>
              </w:rPr>
            </w:pPr>
            <w:r>
              <w:rPr>
                <w:rFonts w:ascii="Verdana" w:hAnsi="Verdana"/>
                <w:b/>
                <w:color w:val="auto"/>
                <w:sz w:val="20"/>
                <w:szCs w:val="20"/>
              </w:rPr>
              <w:t xml:space="preserve">Денонощна охрана </w:t>
            </w:r>
            <w:r w:rsidR="00321726">
              <w:rPr>
                <w:rFonts w:ascii="Verdana" w:hAnsi="Verdana"/>
                <w:b/>
                <w:color w:val="auto"/>
                <w:sz w:val="20"/>
                <w:szCs w:val="20"/>
              </w:rPr>
              <w:t xml:space="preserve">със СОТ и автопатрули </w:t>
            </w:r>
            <w:r>
              <w:rPr>
                <w:rFonts w:ascii="Verdana" w:hAnsi="Verdana"/>
                <w:b/>
                <w:color w:val="auto"/>
                <w:sz w:val="20"/>
                <w:szCs w:val="20"/>
              </w:rPr>
              <w:t xml:space="preserve">на </w:t>
            </w:r>
            <w:r w:rsidR="00321726">
              <w:rPr>
                <w:rFonts w:ascii="Verdana" w:hAnsi="Verdana"/>
                <w:b/>
                <w:color w:val="auto"/>
                <w:sz w:val="20"/>
                <w:szCs w:val="20"/>
              </w:rPr>
              <w:t xml:space="preserve">Стратегически обект и/или Зона с обособена стратегическа дейност </w:t>
            </w:r>
          </w:p>
        </w:tc>
        <w:tc>
          <w:tcPr>
            <w:tcW w:w="1843" w:type="dxa"/>
            <w:shd w:val="clear" w:color="auto" w:fill="auto"/>
          </w:tcPr>
          <w:p w14:paraId="5BD9FE06" w14:textId="77777777" w:rsidR="006E6F09" w:rsidRPr="002C7F6E" w:rsidRDefault="006E6F09" w:rsidP="006E6F09">
            <w:pPr>
              <w:pStyle w:val="Default"/>
              <w:tabs>
                <w:tab w:val="left" w:pos="0"/>
                <w:tab w:val="left" w:pos="1260"/>
              </w:tabs>
              <w:spacing w:line="276" w:lineRule="auto"/>
              <w:jc w:val="both"/>
              <w:rPr>
                <w:rFonts w:ascii="Verdana" w:hAnsi="Verdana"/>
                <w:b/>
                <w:color w:val="auto"/>
                <w:sz w:val="20"/>
                <w:szCs w:val="20"/>
              </w:rPr>
            </w:pPr>
            <w:r w:rsidRPr="002C7F6E">
              <w:rPr>
                <w:rFonts w:ascii="Verdana" w:hAnsi="Verdana"/>
                <w:b/>
                <w:color w:val="auto"/>
                <w:sz w:val="20"/>
                <w:szCs w:val="20"/>
              </w:rPr>
              <w:t>30 дни х 24  часа = 720 ч.</w:t>
            </w:r>
          </w:p>
        </w:tc>
        <w:tc>
          <w:tcPr>
            <w:tcW w:w="1559" w:type="dxa"/>
            <w:shd w:val="clear" w:color="auto" w:fill="auto"/>
          </w:tcPr>
          <w:p w14:paraId="54F31D3F" w14:textId="77777777" w:rsidR="006E6F09" w:rsidRPr="002C7F6E" w:rsidRDefault="006E6F09" w:rsidP="006E6F09">
            <w:pPr>
              <w:pStyle w:val="Default"/>
              <w:tabs>
                <w:tab w:val="left" w:pos="0"/>
                <w:tab w:val="left" w:pos="1260"/>
              </w:tabs>
              <w:spacing w:line="276" w:lineRule="auto"/>
              <w:jc w:val="center"/>
              <w:rPr>
                <w:rFonts w:ascii="Verdana" w:hAnsi="Verdana"/>
                <w:b/>
                <w:color w:val="auto"/>
                <w:sz w:val="20"/>
                <w:szCs w:val="20"/>
              </w:rPr>
            </w:pPr>
          </w:p>
        </w:tc>
        <w:tc>
          <w:tcPr>
            <w:tcW w:w="1843" w:type="dxa"/>
            <w:shd w:val="clear" w:color="auto" w:fill="auto"/>
          </w:tcPr>
          <w:p w14:paraId="0DB5D767" w14:textId="77777777" w:rsidR="006E6F09" w:rsidRPr="002C7F6E" w:rsidRDefault="006E6F09" w:rsidP="006E6F09">
            <w:pPr>
              <w:pStyle w:val="Default"/>
              <w:tabs>
                <w:tab w:val="left" w:pos="0"/>
                <w:tab w:val="left" w:pos="1260"/>
              </w:tabs>
              <w:spacing w:line="276" w:lineRule="auto"/>
              <w:jc w:val="center"/>
              <w:rPr>
                <w:rFonts w:ascii="Verdana" w:hAnsi="Verdana"/>
                <w:b/>
                <w:color w:val="auto"/>
                <w:sz w:val="20"/>
                <w:szCs w:val="20"/>
              </w:rPr>
            </w:pPr>
          </w:p>
        </w:tc>
      </w:tr>
      <w:tr w:rsidR="006E6F09" w:rsidRPr="002C7F6E" w14:paraId="1B3121E7" w14:textId="77777777" w:rsidTr="00D04574">
        <w:tc>
          <w:tcPr>
            <w:tcW w:w="977" w:type="dxa"/>
            <w:shd w:val="clear" w:color="auto" w:fill="auto"/>
          </w:tcPr>
          <w:p w14:paraId="0C28608F" w14:textId="77777777" w:rsidR="006E6F09" w:rsidRPr="002C7F6E" w:rsidRDefault="00321726" w:rsidP="006E6F09">
            <w:pPr>
              <w:pStyle w:val="Default"/>
              <w:tabs>
                <w:tab w:val="left" w:pos="0"/>
                <w:tab w:val="left" w:pos="1260"/>
              </w:tabs>
              <w:spacing w:line="276" w:lineRule="auto"/>
              <w:jc w:val="center"/>
              <w:rPr>
                <w:rFonts w:ascii="Verdana" w:hAnsi="Verdana"/>
                <w:b/>
                <w:color w:val="auto"/>
                <w:sz w:val="20"/>
                <w:szCs w:val="20"/>
              </w:rPr>
            </w:pPr>
            <w:r>
              <w:rPr>
                <w:rFonts w:ascii="Verdana" w:hAnsi="Verdana"/>
                <w:b/>
                <w:color w:val="auto"/>
                <w:sz w:val="20"/>
                <w:szCs w:val="20"/>
              </w:rPr>
              <w:t>3</w:t>
            </w:r>
          </w:p>
        </w:tc>
        <w:tc>
          <w:tcPr>
            <w:tcW w:w="3100" w:type="dxa"/>
            <w:gridSpan w:val="3"/>
            <w:shd w:val="clear" w:color="auto" w:fill="auto"/>
          </w:tcPr>
          <w:p w14:paraId="040D082C" w14:textId="77777777" w:rsidR="006E6F09" w:rsidRPr="002C7F6E" w:rsidRDefault="00321726" w:rsidP="00321726">
            <w:pPr>
              <w:pStyle w:val="Default"/>
              <w:tabs>
                <w:tab w:val="left" w:pos="0"/>
                <w:tab w:val="left" w:pos="1260"/>
              </w:tabs>
              <w:spacing w:line="276" w:lineRule="auto"/>
              <w:rPr>
                <w:rFonts w:ascii="Verdana" w:hAnsi="Verdana"/>
                <w:b/>
                <w:color w:val="auto"/>
                <w:sz w:val="20"/>
                <w:szCs w:val="20"/>
              </w:rPr>
            </w:pPr>
            <w:r>
              <w:rPr>
                <w:rFonts w:ascii="Verdana" w:hAnsi="Verdana"/>
                <w:b/>
                <w:color w:val="auto"/>
                <w:sz w:val="20"/>
                <w:szCs w:val="20"/>
              </w:rPr>
              <w:t>Денонощна физическа охрана (стационарен пост)</w:t>
            </w:r>
          </w:p>
        </w:tc>
        <w:tc>
          <w:tcPr>
            <w:tcW w:w="1843" w:type="dxa"/>
            <w:shd w:val="clear" w:color="auto" w:fill="auto"/>
          </w:tcPr>
          <w:p w14:paraId="02FF38A2" w14:textId="77777777" w:rsidR="006E6F09" w:rsidRPr="002C7F6E" w:rsidRDefault="006E6F09" w:rsidP="006E6F09">
            <w:pPr>
              <w:pStyle w:val="Default"/>
              <w:tabs>
                <w:tab w:val="left" w:pos="0"/>
                <w:tab w:val="left" w:pos="1260"/>
              </w:tabs>
              <w:spacing w:line="276" w:lineRule="auto"/>
              <w:jc w:val="both"/>
              <w:rPr>
                <w:rFonts w:ascii="Verdana" w:hAnsi="Verdana"/>
                <w:b/>
                <w:color w:val="auto"/>
                <w:sz w:val="20"/>
                <w:szCs w:val="20"/>
              </w:rPr>
            </w:pPr>
            <w:r w:rsidRPr="002C7F6E">
              <w:rPr>
                <w:rFonts w:ascii="Verdana" w:hAnsi="Verdana"/>
                <w:b/>
                <w:color w:val="auto"/>
                <w:sz w:val="20"/>
                <w:szCs w:val="20"/>
              </w:rPr>
              <w:t>30 дни х 24  часа = 720 ч.</w:t>
            </w:r>
          </w:p>
        </w:tc>
        <w:tc>
          <w:tcPr>
            <w:tcW w:w="1559" w:type="dxa"/>
            <w:shd w:val="clear" w:color="auto" w:fill="auto"/>
          </w:tcPr>
          <w:p w14:paraId="142C5E9E" w14:textId="77777777" w:rsidR="006E6F09" w:rsidRPr="002C7F6E" w:rsidRDefault="006E6F09" w:rsidP="006E6F09">
            <w:pPr>
              <w:pStyle w:val="Default"/>
              <w:tabs>
                <w:tab w:val="left" w:pos="0"/>
                <w:tab w:val="left" w:pos="1260"/>
              </w:tabs>
              <w:spacing w:line="276" w:lineRule="auto"/>
              <w:jc w:val="center"/>
              <w:rPr>
                <w:rFonts w:ascii="Verdana" w:hAnsi="Verdana"/>
                <w:b/>
                <w:color w:val="auto"/>
                <w:sz w:val="20"/>
                <w:szCs w:val="20"/>
              </w:rPr>
            </w:pPr>
          </w:p>
        </w:tc>
        <w:tc>
          <w:tcPr>
            <w:tcW w:w="1843" w:type="dxa"/>
            <w:shd w:val="clear" w:color="auto" w:fill="auto"/>
          </w:tcPr>
          <w:p w14:paraId="05369CFC" w14:textId="77777777" w:rsidR="006E6F09" w:rsidRPr="002C7F6E" w:rsidRDefault="006E6F09" w:rsidP="006E6F09">
            <w:pPr>
              <w:pStyle w:val="Default"/>
              <w:tabs>
                <w:tab w:val="left" w:pos="0"/>
                <w:tab w:val="left" w:pos="1260"/>
              </w:tabs>
              <w:spacing w:line="276" w:lineRule="auto"/>
              <w:jc w:val="center"/>
              <w:rPr>
                <w:rFonts w:ascii="Verdana" w:hAnsi="Verdana"/>
                <w:b/>
                <w:color w:val="auto"/>
                <w:sz w:val="20"/>
                <w:szCs w:val="20"/>
              </w:rPr>
            </w:pPr>
          </w:p>
        </w:tc>
      </w:tr>
      <w:tr w:rsidR="00321726" w:rsidRPr="002C7F6E" w14:paraId="03FB1185" w14:textId="77777777" w:rsidTr="00D04574">
        <w:tc>
          <w:tcPr>
            <w:tcW w:w="977" w:type="dxa"/>
            <w:shd w:val="clear" w:color="auto" w:fill="auto"/>
          </w:tcPr>
          <w:p w14:paraId="46EE50CB" w14:textId="77777777" w:rsidR="00321726" w:rsidRDefault="00321726" w:rsidP="00321726">
            <w:pPr>
              <w:pStyle w:val="Default"/>
              <w:tabs>
                <w:tab w:val="left" w:pos="0"/>
                <w:tab w:val="left" w:pos="1260"/>
              </w:tabs>
              <w:spacing w:line="276" w:lineRule="auto"/>
              <w:jc w:val="center"/>
              <w:rPr>
                <w:rFonts w:ascii="Verdana" w:hAnsi="Verdana"/>
                <w:b/>
                <w:color w:val="auto"/>
                <w:sz w:val="20"/>
                <w:szCs w:val="20"/>
              </w:rPr>
            </w:pPr>
            <w:r>
              <w:rPr>
                <w:rFonts w:ascii="Verdana" w:hAnsi="Verdana"/>
                <w:b/>
                <w:color w:val="auto"/>
                <w:sz w:val="20"/>
                <w:szCs w:val="20"/>
              </w:rPr>
              <w:t>4</w:t>
            </w:r>
          </w:p>
        </w:tc>
        <w:tc>
          <w:tcPr>
            <w:tcW w:w="3100" w:type="dxa"/>
            <w:gridSpan w:val="3"/>
            <w:shd w:val="clear" w:color="auto" w:fill="auto"/>
          </w:tcPr>
          <w:p w14:paraId="3F9E463A" w14:textId="77777777" w:rsidR="00321726" w:rsidRPr="002C7F6E" w:rsidRDefault="00321726" w:rsidP="00321726">
            <w:pPr>
              <w:pStyle w:val="Default"/>
              <w:tabs>
                <w:tab w:val="left" w:pos="0"/>
                <w:tab w:val="left" w:pos="1260"/>
              </w:tabs>
              <w:spacing w:line="276" w:lineRule="auto"/>
              <w:rPr>
                <w:rFonts w:ascii="Verdana" w:hAnsi="Verdana"/>
                <w:b/>
                <w:color w:val="auto"/>
                <w:sz w:val="20"/>
                <w:szCs w:val="20"/>
              </w:rPr>
            </w:pPr>
            <w:r>
              <w:rPr>
                <w:rFonts w:ascii="Verdana" w:hAnsi="Verdana"/>
                <w:b/>
                <w:color w:val="auto"/>
                <w:sz w:val="20"/>
                <w:szCs w:val="20"/>
              </w:rPr>
              <w:t xml:space="preserve">Денонощна физическа охрана (стационарен </w:t>
            </w:r>
            <w:r>
              <w:rPr>
                <w:rFonts w:ascii="Verdana" w:hAnsi="Verdana"/>
                <w:b/>
                <w:color w:val="auto"/>
                <w:sz w:val="20"/>
                <w:szCs w:val="20"/>
              </w:rPr>
              <w:lastRenderedPageBreak/>
              <w:t>пост) на Стратегически обект и/или Зона с обособена стратегическа дейност</w:t>
            </w:r>
          </w:p>
        </w:tc>
        <w:tc>
          <w:tcPr>
            <w:tcW w:w="1843" w:type="dxa"/>
            <w:shd w:val="clear" w:color="auto" w:fill="auto"/>
          </w:tcPr>
          <w:p w14:paraId="35F8E7AD" w14:textId="77777777" w:rsidR="00321726" w:rsidRPr="002C7F6E" w:rsidRDefault="00321726" w:rsidP="00321726">
            <w:pPr>
              <w:pStyle w:val="Default"/>
              <w:tabs>
                <w:tab w:val="left" w:pos="0"/>
                <w:tab w:val="left" w:pos="1260"/>
              </w:tabs>
              <w:spacing w:line="276" w:lineRule="auto"/>
              <w:jc w:val="both"/>
              <w:rPr>
                <w:rFonts w:ascii="Verdana" w:hAnsi="Verdana"/>
                <w:b/>
                <w:color w:val="auto"/>
                <w:sz w:val="20"/>
                <w:szCs w:val="20"/>
              </w:rPr>
            </w:pPr>
            <w:r w:rsidRPr="002C7F6E">
              <w:rPr>
                <w:rFonts w:ascii="Verdana" w:hAnsi="Verdana"/>
                <w:b/>
                <w:color w:val="auto"/>
                <w:sz w:val="20"/>
                <w:szCs w:val="20"/>
              </w:rPr>
              <w:lastRenderedPageBreak/>
              <w:t>30 дни х 24  часа = 720 ч.</w:t>
            </w:r>
          </w:p>
        </w:tc>
        <w:tc>
          <w:tcPr>
            <w:tcW w:w="1559" w:type="dxa"/>
            <w:shd w:val="clear" w:color="auto" w:fill="auto"/>
          </w:tcPr>
          <w:p w14:paraId="28DCB210" w14:textId="77777777" w:rsidR="00321726" w:rsidRPr="002C7F6E" w:rsidRDefault="00321726" w:rsidP="00321726">
            <w:pPr>
              <w:pStyle w:val="Default"/>
              <w:tabs>
                <w:tab w:val="left" w:pos="0"/>
                <w:tab w:val="left" w:pos="1260"/>
              </w:tabs>
              <w:spacing w:line="276" w:lineRule="auto"/>
              <w:jc w:val="center"/>
              <w:rPr>
                <w:rFonts w:ascii="Verdana" w:hAnsi="Verdana"/>
                <w:b/>
                <w:color w:val="auto"/>
                <w:sz w:val="20"/>
                <w:szCs w:val="20"/>
              </w:rPr>
            </w:pPr>
          </w:p>
        </w:tc>
        <w:tc>
          <w:tcPr>
            <w:tcW w:w="1843" w:type="dxa"/>
            <w:shd w:val="clear" w:color="auto" w:fill="auto"/>
          </w:tcPr>
          <w:p w14:paraId="35A7DDF7" w14:textId="77777777" w:rsidR="00321726" w:rsidRPr="002C7F6E" w:rsidRDefault="00321726" w:rsidP="00321726">
            <w:pPr>
              <w:pStyle w:val="Default"/>
              <w:tabs>
                <w:tab w:val="left" w:pos="0"/>
                <w:tab w:val="left" w:pos="1260"/>
              </w:tabs>
              <w:spacing w:line="276" w:lineRule="auto"/>
              <w:jc w:val="center"/>
              <w:rPr>
                <w:rFonts w:ascii="Verdana" w:hAnsi="Verdana"/>
                <w:b/>
                <w:color w:val="auto"/>
                <w:sz w:val="20"/>
                <w:szCs w:val="20"/>
              </w:rPr>
            </w:pPr>
          </w:p>
        </w:tc>
      </w:tr>
      <w:tr w:rsidR="00321726" w:rsidRPr="002C7F6E" w14:paraId="5509EB24" w14:textId="77777777" w:rsidTr="00D04574">
        <w:tc>
          <w:tcPr>
            <w:tcW w:w="977" w:type="dxa"/>
            <w:shd w:val="clear" w:color="auto" w:fill="auto"/>
          </w:tcPr>
          <w:p w14:paraId="51DBC50D" w14:textId="77777777" w:rsidR="00321726" w:rsidRDefault="00321726" w:rsidP="00321726">
            <w:pPr>
              <w:pStyle w:val="Default"/>
              <w:tabs>
                <w:tab w:val="left" w:pos="0"/>
                <w:tab w:val="left" w:pos="1260"/>
              </w:tabs>
              <w:spacing w:line="276" w:lineRule="auto"/>
              <w:jc w:val="center"/>
              <w:rPr>
                <w:rFonts w:ascii="Verdana" w:hAnsi="Verdana"/>
                <w:b/>
                <w:color w:val="auto"/>
                <w:sz w:val="20"/>
                <w:szCs w:val="20"/>
              </w:rPr>
            </w:pPr>
            <w:r>
              <w:rPr>
                <w:rFonts w:ascii="Verdana" w:hAnsi="Verdana"/>
                <w:b/>
                <w:color w:val="auto"/>
                <w:sz w:val="20"/>
                <w:szCs w:val="20"/>
              </w:rPr>
              <w:lastRenderedPageBreak/>
              <w:t>5</w:t>
            </w:r>
          </w:p>
        </w:tc>
        <w:tc>
          <w:tcPr>
            <w:tcW w:w="3100" w:type="dxa"/>
            <w:gridSpan w:val="3"/>
            <w:shd w:val="clear" w:color="auto" w:fill="auto"/>
          </w:tcPr>
          <w:p w14:paraId="7723643A" w14:textId="77777777" w:rsidR="00321726" w:rsidRPr="002C7F6E" w:rsidRDefault="00321726" w:rsidP="00321726">
            <w:pPr>
              <w:pStyle w:val="Default"/>
              <w:tabs>
                <w:tab w:val="left" w:pos="0"/>
                <w:tab w:val="left" w:pos="1260"/>
              </w:tabs>
              <w:spacing w:line="276" w:lineRule="auto"/>
              <w:rPr>
                <w:rFonts w:ascii="Verdana" w:hAnsi="Verdana"/>
                <w:b/>
                <w:color w:val="auto"/>
                <w:sz w:val="20"/>
                <w:szCs w:val="20"/>
              </w:rPr>
            </w:pPr>
            <w:r>
              <w:rPr>
                <w:rFonts w:ascii="Verdana" w:hAnsi="Verdana"/>
                <w:b/>
                <w:color w:val="auto"/>
                <w:sz w:val="20"/>
                <w:szCs w:val="20"/>
              </w:rPr>
              <w:t>Денонощна физическа охрана (подвижен автопатрул) на Стратегически обект и/или Зона с обособена стратегическа дейност</w:t>
            </w:r>
          </w:p>
        </w:tc>
        <w:tc>
          <w:tcPr>
            <w:tcW w:w="1843" w:type="dxa"/>
            <w:shd w:val="clear" w:color="auto" w:fill="auto"/>
          </w:tcPr>
          <w:p w14:paraId="23C9037A" w14:textId="77777777" w:rsidR="00321726" w:rsidRPr="002C7F6E" w:rsidRDefault="00321726" w:rsidP="00321726">
            <w:pPr>
              <w:pStyle w:val="Default"/>
              <w:tabs>
                <w:tab w:val="left" w:pos="0"/>
                <w:tab w:val="left" w:pos="1260"/>
              </w:tabs>
              <w:spacing w:line="276" w:lineRule="auto"/>
              <w:jc w:val="both"/>
              <w:rPr>
                <w:rFonts w:ascii="Verdana" w:hAnsi="Verdana"/>
                <w:b/>
                <w:color w:val="auto"/>
                <w:sz w:val="20"/>
                <w:szCs w:val="20"/>
              </w:rPr>
            </w:pPr>
            <w:r w:rsidRPr="002C7F6E">
              <w:rPr>
                <w:rFonts w:ascii="Verdana" w:hAnsi="Verdana"/>
                <w:b/>
                <w:color w:val="auto"/>
                <w:sz w:val="20"/>
                <w:szCs w:val="20"/>
              </w:rPr>
              <w:t>30 дни х 24  часа = 720 ч.</w:t>
            </w:r>
          </w:p>
        </w:tc>
        <w:tc>
          <w:tcPr>
            <w:tcW w:w="1559" w:type="dxa"/>
            <w:shd w:val="clear" w:color="auto" w:fill="auto"/>
          </w:tcPr>
          <w:p w14:paraId="71972347" w14:textId="77777777" w:rsidR="00321726" w:rsidRPr="002C7F6E" w:rsidRDefault="00321726" w:rsidP="00321726">
            <w:pPr>
              <w:pStyle w:val="Default"/>
              <w:tabs>
                <w:tab w:val="left" w:pos="0"/>
                <w:tab w:val="left" w:pos="1260"/>
              </w:tabs>
              <w:spacing w:line="276" w:lineRule="auto"/>
              <w:jc w:val="center"/>
              <w:rPr>
                <w:rFonts w:ascii="Verdana" w:hAnsi="Verdana"/>
                <w:b/>
                <w:color w:val="auto"/>
                <w:sz w:val="20"/>
                <w:szCs w:val="20"/>
              </w:rPr>
            </w:pPr>
          </w:p>
        </w:tc>
        <w:tc>
          <w:tcPr>
            <w:tcW w:w="1843" w:type="dxa"/>
            <w:shd w:val="clear" w:color="auto" w:fill="auto"/>
          </w:tcPr>
          <w:p w14:paraId="4E315154" w14:textId="77777777" w:rsidR="00321726" w:rsidRPr="002C7F6E" w:rsidRDefault="00321726" w:rsidP="00321726">
            <w:pPr>
              <w:pStyle w:val="Default"/>
              <w:tabs>
                <w:tab w:val="left" w:pos="0"/>
                <w:tab w:val="left" w:pos="1260"/>
              </w:tabs>
              <w:spacing w:line="276" w:lineRule="auto"/>
              <w:jc w:val="center"/>
              <w:rPr>
                <w:rFonts w:ascii="Verdana" w:hAnsi="Verdana"/>
                <w:b/>
                <w:color w:val="auto"/>
                <w:sz w:val="20"/>
                <w:szCs w:val="20"/>
              </w:rPr>
            </w:pPr>
          </w:p>
        </w:tc>
      </w:tr>
      <w:tr w:rsidR="006E6F09" w:rsidRPr="002C7F6E" w14:paraId="19738C18" w14:textId="77777777" w:rsidTr="00D04574">
        <w:tc>
          <w:tcPr>
            <w:tcW w:w="977" w:type="dxa"/>
            <w:shd w:val="clear" w:color="auto" w:fill="auto"/>
          </w:tcPr>
          <w:p w14:paraId="788EA5EE" w14:textId="77777777" w:rsidR="006E6F09" w:rsidRPr="002C7F6E" w:rsidRDefault="00321726" w:rsidP="006E6F09">
            <w:pPr>
              <w:pStyle w:val="Default"/>
              <w:tabs>
                <w:tab w:val="left" w:pos="0"/>
                <w:tab w:val="left" w:pos="1260"/>
              </w:tabs>
              <w:spacing w:line="276" w:lineRule="auto"/>
              <w:jc w:val="center"/>
              <w:rPr>
                <w:rFonts w:ascii="Verdana" w:hAnsi="Verdana"/>
                <w:b/>
                <w:color w:val="auto"/>
                <w:sz w:val="20"/>
                <w:szCs w:val="20"/>
              </w:rPr>
            </w:pPr>
            <w:r>
              <w:rPr>
                <w:rFonts w:ascii="Verdana" w:hAnsi="Verdana"/>
                <w:b/>
                <w:color w:val="auto"/>
                <w:sz w:val="20"/>
                <w:szCs w:val="20"/>
              </w:rPr>
              <w:t>6</w:t>
            </w:r>
          </w:p>
        </w:tc>
        <w:tc>
          <w:tcPr>
            <w:tcW w:w="3100" w:type="dxa"/>
            <w:gridSpan w:val="3"/>
            <w:shd w:val="clear" w:color="auto" w:fill="auto"/>
          </w:tcPr>
          <w:p w14:paraId="1380A435" w14:textId="77777777" w:rsidR="006E6F09" w:rsidRPr="002C7F6E" w:rsidRDefault="00321726" w:rsidP="00321726">
            <w:pPr>
              <w:pStyle w:val="Default"/>
              <w:tabs>
                <w:tab w:val="left" w:pos="0"/>
                <w:tab w:val="left" w:pos="1260"/>
              </w:tabs>
              <w:spacing w:line="276" w:lineRule="auto"/>
              <w:rPr>
                <w:rFonts w:ascii="Verdana" w:hAnsi="Verdana"/>
                <w:b/>
                <w:color w:val="auto"/>
                <w:sz w:val="20"/>
                <w:szCs w:val="20"/>
              </w:rPr>
            </w:pPr>
            <w:r>
              <w:rPr>
                <w:rFonts w:ascii="Verdana" w:hAnsi="Verdana"/>
                <w:b/>
                <w:color w:val="auto"/>
                <w:sz w:val="20"/>
                <w:szCs w:val="20"/>
              </w:rPr>
              <w:t xml:space="preserve">Дневна </w:t>
            </w:r>
            <w:r w:rsidR="006E6F09" w:rsidRPr="002C7F6E">
              <w:rPr>
                <w:rFonts w:ascii="Verdana" w:hAnsi="Verdana"/>
                <w:b/>
                <w:color w:val="auto"/>
                <w:sz w:val="20"/>
                <w:szCs w:val="20"/>
              </w:rPr>
              <w:t xml:space="preserve">физическа </w:t>
            </w:r>
            <w:r>
              <w:rPr>
                <w:rFonts w:ascii="Verdana" w:hAnsi="Verdana"/>
                <w:b/>
                <w:color w:val="auto"/>
                <w:sz w:val="20"/>
                <w:szCs w:val="20"/>
              </w:rPr>
              <w:t>охрана (стационарен пост)</w:t>
            </w:r>
            <w:r w:rsidR="00BF3B82">
              <w:rPr>
                <w:rFonts w:ascii="Verdana" w:hAnsi="Verdana"/>
                <w:b/>
                <w:color w:val="auto"/>
                <w:sz w:val="20"/>
                <w:szCs w:val="20"/>
              </w:rPr>
              <w:t>, без почивни и празнични дни</w:t>
            </w:r>
          </w:p>
        </w:tc>
        <w:tc>
          <w:tcPr>
            <w:tcW w:w="1843" w:type="dxa"/>
            <w:shd w:val="clear" w:color="auto" w:fill="auto"/>
          </w:tcPr>
          <w:p w14:paraId="49284BC3" w14:textId="77777777" w:rsidR="006E6F09" w:rsidRDefault="00321726" w:rsidP="00321726">
            <w:pPr>
              <w:pStyle w:val="Default"/>
              <w:tabs>
                <w:tab w:val="left" w:pos="0"/>
                <w:tab w:val="left" w:pos="1260"/>
              </w:tabs>
              <w:spacing w:line="276" w:lineRule="auto"/>
              <w:jc w:val="both"/>
              <w:rPr>
                <w:rFonts w:ascii="Verdana" w:hAnsi="Verdana"/>
                <w:b/>
                <w:color w:val="auto"/>
                <w:sz w:val="20"/>
                <w:szCs w:val="20"/>
              </w:rPr>
            </w:pPr>
            <w:r>
              <w:rPr>
                <w:rFonts w:ascii="Verdana" w:hAnsi="Verdana"/>
                <w:b/>
                <w:color w:val="auto"/>
                <w:sz w:val="20"/>
                <w:szCs w:val="20"/>
              </w:rPr>
              <w:t>22</w:t>
            </w:r>
            <w:r w:rsidR="006E6F09" w:rsidRPr="002C7F6E">
              <w:rPr>
                <w:rFonts w:ascii="Verdana" w:hAnsi="Verdana"/>
                <w:b/>
                <w:color w:val="auto"/>
                <w:sz w:val="20"/>
                <w:szCs w:val="20"/>
              </w:rPr>
              <w:t xml:space="preserve"> дни х </w:t>
            </w:r>
            <w:r>
              <w:rPr>
                <w:rFonts w:ascii="Verdana" w:hAnsi="Verdana"/>
                <w:b/>
                <w:color w:val="auto"/>
                <w:sz w:val="20"/>
                <w:szCs w:val="20"/>
              </w:rPr>
              <w:t>9</w:t>
            </w:r>
            <w:r w:rsidR="006E6F09" w:rsidRPr="002C7F6E">
              <w:rPr>
                <w:rFonts w:ascii="Verdana" w:hAnsi="Verdana"/>
                <w:b/>
                <w:color w:val="auto"/>
                <w:sz w:val="20"/>
                <w:szCs w:val="20"/>
              </w:rPr>
              <w:t xml:space="preserve">  часа = </w:t>
            </w:r>
            <w:r w:rsidR="00BF3B82">
              <w:rPr>
                <w:rFonts w:ascii="Verdana" w:hAnsi="Verdana"/>
                <w:b/>
                <w:color w:val="auto"/>
                <w:sz w:val="20"/>
                <w:szCs w:val="20"/>
              </w:rPr>
              <w:t>198</w:t>
            </w:r>
            <w:r w:rsidR="006E6F09" w:rsidRPr="002C7F6E">
              <w:rPr>
                <w:rFonts w:ascii="Verdana" w:hAnsi="Verdana"/>
                <w:b/>
                <w:color w:val="auto"/>
                <w:sz w:val="20"/>
                <w:szCs w:val="20"/>
              </w:rPr>
              <w:t xml:space="preserve"> ч.</w:t>
            </w:r>
          </w:p>
          <w:p w14:paraId="29EF4EC2" w14:textId="77777777" w:rsidR="00BF3B82" w:rsidRPr="002C7F6E" w:rsidRDefault="00BF3B82" w:rsidP="00321726">
            <w:pPr>
              <w:pStyle w:val="Default"/>
              <w:tabs>
                <w:tab w:val="left" w:pos="0"/>
                <w:tab w:val="left" w:pos="1260"/>
              </w:tabs>
              <w:spacing w:line="276" w:lineRule="auto"/>
              <w:jc w:val="both"/>
              <w:rPr>
                <w:rFonts w:ascii="Verdana" w:hAnsi="Verdana"/>
                <w:b/>
                <w:color w:val="auto"/>
                <w:sz w:val="20"/>
                <w:szCs w:val="20"/>
              </w:rPr>
            </w:pPr>
            <w:r>
              <w:rPr>
                <w:rFonts w:ascii="Verdana" w:hAnsi="Verdana"/>
                <w:b/>
                <w:color w:val="auto"/>
                <w:sz w:val="20"/>
                <w:szCs w:val="20"/>
              </w:rPr>
              <w:t>От 09,00 ч. до 18,00 ч.</w:t>
            </w:r>
          </w:p>
        </w:tc>
        <w:tc>
          <w:tcPr>
            <w:tcW w:w="1559" w:type="dxa"/>
            <w:shd w:val="clear" w:color="auto" w:fill="auto"/>
          </w:tcPr>
          <w:p w14:paraId="5CAD36ED" w14:textId="77777777" w:rsidR="006E6F09" w:rsidRPr="002C7F6E" w:rsidRDefault="006E6F09" w:rsidP="006E6F09">
            <w:pPr>
              <w:pStyle w:val="Default"/>
              <w:tabs>
                <w:tab w:val="left" w:pos="0"/>
                <w:tab w:val="left" w:pos="1260"/>
              </w:tabs>
              <w:spacing w:line="276" w:lineRule="auto"/>
              <w:jc w:val="center"/>
              <w:rPr>
                <w:rFonts w:ascii="Verdana" w:hAnsi="Verdana"/>
                <w:b/>
                <w:color w:val="auto"/>
                <w:sz w:val="20"/>
                <w:szCs w:val="20"/>
              </w:rPr>
            </w:pPr>
          </w:p>
        </w:tc>
        <w:tc>
          <w:tcPr>
            <w:tcW w:w="1843" w:type="dxa"/>
            <w:shd w:val="clear" w:color="auto" w:fill="auto"/>
          </w:tcPr>
          <w:p w14:paraId="7C2102C0" w14:textId="77777777" w:rsidR="006E6F09" w:rsidRPr="002C7F6E" w:rsidRDefault="006E6F09" w:rsidP="006E6F09">
            <w:pPr>
              <w:pStyle w:val="Default"/>
              <w:tabs>
                <w:tab w:val="left" w:pos="0"/>
                <w:tab w:val="left" w:pos="1260"/>
              </w:tabs>
              <w:spacing w:line="276" w:lineRule="auto"/>
              <w:jc w:val="center"/>
              <w:rPr>
                <w:rFonts w:ascii="Verdana" w:hAnsi="Verdana"/>
                <w:b/>
                <w:color w:val="auto"/>
                <w:sz w:val="20"/>
                <w:szCs w:val="20"/>
              </w:rPr>
            </w:pPr>
          </w:p>
        </w:tc>
      </w:tr>
      <w:tr w:rsidR="00BF3B82" w:rsidRPr="002C7F6E" w14:paraId="0F4E5210" w14:textId="77777777" w:rsidTr="00D04574">
        <w:tc>
          <w:tcPr>
            <w:tcW w:w="977" w:type="dxa"/>
            <w:shd w:val="clear" w:color="auto" w:fill="auto"/>
          </w:tcPr>
          <w:p w14:paraId="00D23071" w14:textId="77777777" w:rsidR="00BF3B82" w:rsidRDefault="00BF3B82" w:rsidP="006E6F09">
            <w:pPr>
              <w:pStyle w:val="Default"/>
              <w:tabs>
                <w:tab w:val="left" w:pos="0"/>
                <w:tab w:val="left" w:pos="1260"/>
              </w:tabs>
              <w:spacing w:line="276" w:lineRule="auto"/>
              <w:jc w:val="center"/>
              <w:rPr>
                <w:rFonts w:ascii="Verdana" w:hAnsi="Verdana"/>
                <w:b/>
                <w:color w:val="auto"/>
                <w:sz w:val="20"/>
                <w:szCs w:val="20"/>
              </w:rPr>
            </w:pPr>
            <w:r>
              <w:rPr>
                <w:rFonts w:ascii="Verdana" w:hAnsi="Verdana"/>
                <w:b/>
                <w:color w:val="auto"/>
                <w:sz w:val="20"/>
                <w:szCs w:val="20"/>
              </w:rPr>
              <w:t>7</w:t>
            </w:r>
          </w:p>
        </w:tc>
        <w:tc>
          <w:tcPr>
            <w:tcW w:w="3100" w:type="dxa"/>
            <w:gridSpan w:val="3"/>
            <w:shd w:val="clear" w:color="auto" w:fill="auto"/>
          </w:tcPr>
          <w:p w14:paraId="1A99099D" w14:textId="77777777" w:rsidR="00BF3B82" w:rsidRDefault="004E135E" w:rsidP="00BF3B82">
            <w:pPr>
              <w:pStyle w:val="Default"/>
              <w:tabs>
                <w:tab w:val="left" w:pos="0"/>
                <w:tab w:val="left" w:pos="1260"/>
              </w:tabs>
              <w:spacing w:line="276" w:lineRule="auto"/>
              <w:rPr>
                <w:rFonts w:ascii="Verdana" w:hAnsi="Verdana"/>
                <w:b/>
                <w:color w:val="auto"/>
                <w:sz w:val="20"/>
                <w:szCs w:val="20"/>
              </w:rPr>
            </w:pPr>
            <w:r>
              <w:rPr>
                <w:rFonts w:ascii="Verdana" w:hAnsi="Verdana"/>
                <w:b/>
                <w:color w:val="auto"/>
                <w:sz w:val="20"/>
                <w:szCs w:val="20"/>
              </w:rPr>
              <w:t>Дневна физическа охрана / в</w:t>
            </w:r>
            <w:r w:rsidR="00BF3B82">
              <w:rPr>
                <w:rFonts w:ascii="Verdana" w:hAnsi="Verdana"/>
                <w:b/>
                <w:color w:val="auto"/>
                <w:sz w:val="20"/>
                <w:szCs w:val="20"/>
              </w:rPr>
              <w:t xml:space="preserve">одач на МПС на Мобилен Център за Обслужване на Клиенти </w:t>
            </w:r>
          </w:p>
        </w:tc>
        <w:tc>
          <w:tcPr>
            <w:tcW w:w="1843" w:type="dxa"/>
            <w:shd w:val="clear" w:color="auto" w:fill="auto"/>
          </w:tcPr>
          <w:p w14:paraId="7C12861A" w14:textId="77777777" w:rsidR="00BF3B82" w:rsidRDefault="00BF3B82" w:rsidP="00321726">
            <w:pPr>
              <w:pStyle w:val="Default"/>
              <w:tabs>
                <w:tab w:val="left" w:pos="0"/>
                <w:tab w:val="left" w:pos="1260"/>
              </w:tabs>
              <w:spacing w:line="276" w:lineRule="auto"/>
              <w:jc w:val="both"/>
              <w:rPr>
                <w:rFonts w:ascii="Verdana" w:hAnsi="Verdana"/>
                <w:b/>
                <w:color w:val="auto"/>
                <w:sz w:val="20"/>
                <w:szCs w:val="20"/>
              </w:rPr>
            </w:pPr>
            <w:r>
              <w:rPr>
                <w:rFonts w:ascii="Verdana" w:hAnsi="Verdana"/>
                <w:b/>
                <w:color w:val="auto"/>
                <w:sz w:val="20"/>
                <w:szCs w:val="20"/>
              </w:rPr>
              <w:t>22 дни х 8 часа = 176 ч.</w:t>
            </w:r>
          </w:p>
          <w:p w14:paraId="6DAF9661" w14:textId="77777777" w:rsidR="00BF3B82" w:rsidRDefault="00BF3B82" w:rsidP="00321726">
            <w:pPr>
              <w:pStyle w:val="Default"/>
              <w:tabs>
                <w:tab w:val="left" w:pos="0"/>
                <w:tab w:val="left" w:pos="1260"/>
              </w:tabs>
              <w:spacing w:line="276" w:lineRule="auto"/>
              <w:jc w:val="both"/>
              <w:rPr>
                <w:rFonts w:ascii="Verdana" w:hAnsi="Verdana"/>
                <w:b/>
                <w:color w:val="auto"/>
                <w:sz w:val="20"/>
                <w:szCs w:val="20"/>
              </w:rPr>
            </w:pPr>
            <w:r>
              <w:rPr>
                <w:rFonts w:ascii="Verdana" w:hAnsi="Verdana"/>
                <w:b/>
                <w:color w:val="auto"/>
                <w:sz w:val="20"/>
                <w:szCs w:val="20"/>
              </w:rPr>
              <w:t>Работно време от 08,30 до 16,30 ч.</w:t>
            </w:r>
          </w:p>
        </w:tc>
        <w:tc>
          <w:tcPr>
            <w:tcW w:w="1559" w:type="dxa"/>
            <w:shd w:val="clear" w:color="auto" w:fill="auto"/>
          </w:tcPr>
          <w:p w14:paraId="0429044C" w14:textId="77777777" w:rsidR="00BF3B82" w:rsidRPr="002C7F6E" w:rsidRDefault="00BF3B82" w:rsidP="006E6F09">
            <w:pPr>
              <w:pStyle w:val="Default"/>
              <w:tabs>
                <w:tab w:val="left" w:pos="0"/>
                <w:tab w:val="left" w:pos="1260"/>
              </w:tabs>
              <w:spacing w:line="276" w:lineRule="auto"/>
              <w:jc w:val="center"/>
              <w:rPr>
                <w:rFonts w:ascii="Verdana" w:hAnsi="Verdana"/>
                <w:b/>
                <w:color w:val="auto"/>
                <w:sz w:val="20"/>
                <w:szCs w:val="20"/>
              </w:rPr>
            </w:pPr>
          </w:p>
        </w:tc>
        <w:tc>
          <w:tcPr>
            <w:tcW w:w="1843" w:type="dxa"/>
            <w:shd w:val="clear" w:color="auto" w:fill="auto"/>
          </w:tcPr>
          <w:p w14:paraId="3496913B" w14:textId="77777777" w:rsidR="00BF3B82" w:rsidRPr="002C7F6E" w:rsidRDefault="00BF3B82" w:rsidP="006E6F09">
            <w:pPr>
              <w:pStyle w:val="Default"/>
              <w:tabs>
                <w:tab w:val="left" w:pos="0"/>
                <w:tab w:val="left" w:pos="1260"/>
              </w:tabs>
              <w:spacing w:line="276" w:lineRule="auto"/>
              <w:jc w:val="center"/>
              <w:rPr>
                <w:rFonts w:ascii="Verdana" w:hAnsi="Verdana"/>
                <w:b/>
                <w:color w:val="auto"/>
                <w:sz w:val="20"/>
                <w:szCs w:val="20"/>
              </w:rPr>
            </w:pPr>
          </w:p>
        </w:tc>
      </w:tr>
      <w:tr w:rsidR="00BF3B82" w:rsidRPr="002C7F6E" w14:paraId="3B3AC3E8" w14:textId="77777777" w:rsidTr="00D04574">
        <w:tc>
          <w:tcPr>
            <w:tcW w:w="977" w:type="dxa"/>
            <w:shd w:val="clear" w:color="auto" w:fill="auto"/>
          </w:tcPr>
          <w:p w14:paraId="4AAEEA2E" w14:textId="77777777" w:rsidR="00BF3B82" w:rsidRDefault="00BF3B82" w:rsidP="006E6F09">
            <w:pPr>
              <w:pStyle w:val="Default"/>
              <w:tabs>
                <w:tab w:val="left" w:pos="0"/>
                <w:tab w:val="left" w:pos="1260"/>
              </w:tabs>
              <w:spacing w:line="276" w:lineRule="auto"/>
              <w:jc w:val="center"/>
              <w:rPr>
                <w:rFonts w:ascii="Verdana" w:hAnsi="Verdana"/>
                <w:b/>
                <w:color w:val="auto"/>
                <w:sz w:val="20"/>
                <w:szCs w:val="20"/>
              </w:rPr>
            </w:pPr>
            <w:r>
              <w:rPr>
                <w:rFonts w:ascii="Verdana" w:hAnsi="Verdana"/>
                <w:b/>
                <w:color w:val="auto"/>
                <w:sz w:val="20"/>
                <w:szCs w:val="20"/>
              </w:rPr>
              <w:t>8</w:t>
            </w:r>
          </w:p>
        </w:tc>
        <w:tc>
          <w:tcPr>
            <w:tcW w:w="3100" w:type="dxa"/>
            <w:gridSpan w:val="3"/>
            <w:shd w:val="clear" w:color="auto" w:fill="auto"/>
          </w:tcPr>
          <w:p w14:paraId="335AD3A8" w14:textId="77777777" w:rsidR="00BF3B82" w:rsidRDefault="00BF3B82" w:rsidP="00150A6F">
            <w:pPr>
              <w:pStyle w:val="Default"/>
              <w:tabs>
                <w:tab w:val="left" w:pos="0"/>
                <w:tab w:val="left" w:pos="1260"/>
              </w:tabs>
              <w:spacing w:line="276" w:lineRule="auto"/>
              <w:rPr>
                <w:rFonts w:ascii="Verdana" w:hAnsi="Verdana"/>
                <w:b/>
                <w:color w:val="auto"/>
                <w:sz w:val="20"/>
                <w:szCs w:val="20"/>
              </w:rPr>
            </w:pPr>
            <w:r>
              <w:rPr>
                <w:rFonts w:ascii="Verdana" w:hAnsi="Verdana"/>
                <w:b/>
                <w:color w:val="auto"/>
                <w:sz w:val="20"/>
                <w:szCs w:val="20"/>
              </w:rPr>
              <w:t xml:space="preserve">Физическа охрана на </w:t>
            </w:r>
            <w:r w:rsidR="00150A6F">
              <w:rPr>
                <w:rFonts w:ascii="Verdana" w:hAnsi="Verdana"/>
                <w:b/>
                <w:color w:val="auto"/>
                <w:sz w:val="20"/>
                <w:szCs w:val="20"/>
              </w:rPr>
              <w:t>Стратегически обект и /или Зона с обособена стратегическа дейност</w:t>
            </w:r>
            <w:r w:rsidR="00B831BE">
              <w:rPr>
                <w:rFonts w:ascii="Verdana" w:hAnsi="Verdana"/>
                <w:b/>
                <w:color w:val="auto"/>
                <w:sz w:val="20"/>
                <w:szCs w:val="20"/>
              </w:rPr>
              <w:t>(с</w:t>
            </w:r>
            <w:r>
              <w:rPr>
                <w:rFonts w:ascii="Verdana" w:hAnsi="Verdana"/>
                <w:b/>
                <w:color w:val="auto"/>
                <w:sz w:val="20"/>
                <w:szCs w:val="20"/>
              </w:rPr>
              <w:t xml:space="preserve">тационарен пост) – нощен в работни дни и денонощен в почивни и празнични дни </w:t>
            </w:r>
          </w:p>
        </w:tc>
        <w:tc>
          <w:tcPr>
            <w:tcW w:w="1843" w:type="dxa"/>
            <w:shd w:val="clear" w:color="auto" w:fill="auto"/>
          </w:tcPr>
          <w:p w14:paraId="3E76B1EB" w14:textId="77777777" w:rsidR="00BF3B82" w:rsidRDefault="00BF3B82" w:rsidP="00150A6F">
            <w:pPr>
              <w:pStyle w:val="Default"/>
              <w:tabs>
                <w:tab w:val="left" w:pos="0"/>
                <w:tab w:val="left" w:pos="1260"/>
              </w:tabs>
              <w:spacing w:line="276" w:lineRule="auto"/>
              <w:jc w:val="both"/>
              <w:rPr>
                <w:rFonts w:ascii="Verdana" w:hAnsi="Verdana"/>
                <w:b/>
                <w:color w:val="auto"/>
                <w:sz w:val="20"/>
                <w:szCs w:val="20"/>
              </w:rPr>
            </w:pPr>
            <w:r>
              <w:rPr>
                <w:rFonts w:ascii="Verdana" w:hAnsi="Verdana"/>
                <w:b/>
                <w:color w:val="auto"/>
                <w:sz w:val="20"/>
                <w:szCs w:val="20"/>
              </w:rPr>
              <w:t>Нощен от 17,00 ч. до 08,00 ч. в работни дни</w:t>
            </w:r>
            <w:r w:rsidR="00150A6F">
              <w:rPr>
                <w:rFonts w:ascii="Verdana" w:hAnsi="Verdana"/>
                <w:b/>
                <w:color w:val="auto"/>
                <w:sz w:val="20"/>
                <w:szCs w:val="20"/>
              </w:rPr>
              <w:t xml:space="preserve"> –</w:t>
            </w:r>
            <w:r>
              <w:rPr>
                <w:rFonts w:ascii="Verdana" w:hAnsi="Verdana"/>
                <w:b/>
                <w:color w:val="auto"/>
                <w:sz w:val="20"/>
                <w:szCs w:val="20"/>
              </w:rPr>
              <w:t xml:space="preserve"> </w:t>
            </w:r>
            <w:r w:rsidR="00150A6F">
              <w:rPr>
                <w:rFonts w:ascii="Verdana" w:hAnsi="Verdana"/>
                <w:b/>
                <w:color w:val="auto"/>
                <w:sz w:val="20"/>
                <w:szCs w:val="20"/>
              </w:rPr>
              <w:t xml:space="preserve">22 дни х 15 часа =  330 ч. и 8 денонощия х 24 часа = 192 ч. </w:t>
            </w:r>
          </w:p>
        </w:tc>
        <w:tc>
          <w:tcPr>
            <w:tcW w:w="1559" w:type="dxa"/>
            <w:shd w:val="clear" w:color="auto" w:fill="auto"/>
          </w:tcPr>
          <w:p w14:paraId="6A944EB3" w14:textId="77777777" w:rsidR="00BF3B82" w:rsidRPr="002C7F6E" w:rsidRDefault="00BF3B82" w:rsidP="006E6F09">
            <w:pPr>
              <w:pStyle w:val="Default"/>
              <w:tabs>
                <w:tab w:val="left" w:pos="0"/>
                <w:tab w:val="left" w:pos="1260"/>
              </w:tabs>
              <w:spacing w:line="276" w:lineRule="auto"/>
              <w:jc w:val="center"/>
              <w:rPr>
                <w:rFonts w:ascii="Verdana" w:hAnsi="Verdana"/>
                <w:b/>
                <w:color w:val="auto"/>
                <w:sz w:val="20"/>
                <w:szCs w:val="20"/>
              </w:rPr>
            </w:pPr>
          </w:p>
        </w:tc>
        <w:tc>
          <w:tcPr>
            <w:tcW w:w="1843" w:type="dxa"/>
            <w:shd w:val="clear" w:color="auto" w:fill="auto"/>
          </w:tcPr>
          <w:p w14:paraId="569C0A0F" w14:textId="77777777" w:rsidR="00BF3B82" w:rsidRPr="002C7F6E" w:rsidRDefault="00BF3B82" w:rsidP="006E6F09">
            <w:pPr>
              <w:pStyle w:val="Default"/>
              <w:tabs>
                <w:tab w:val="left" w:pos="0"/>
                <w:tab w:val="left" w:pos="1260"/>
              </w:tabs>
              <w:spacing w:line="276" w:lineRule="auto"/>
              <w:jc w:val="center"/>
              <w:rPr>
                <w:rFonts w:ascii="Verdana" w:hAnsi="Verdana"/>
                <w:b/>
                <w:color w:val="auto"/>
                <w:sz w:val="20"/>
                <w:szCs w:val="20"/>
              </w:rPr>
            </w:pPr>
          </w:p>
        </w:tc>
      </w:tr>
      <w:tr w:rsidR="00150A6F" w:rsidRPr="002C7F6E" w14:paraId="2AC62E21" w14:textId="77777777" w:rsidTr="00D04574">
        <w:tc>
          <w:tcPr>
            <w:tcW w:w="977" w:type="dxa"/>
            <w:tcBorders>
              <w:bottom w:val="single" w:sz="4" w:space="0" w:color="auto"/>
            </w:tcBorders>
            <w:shd w:val="clear" w:color="auto" w:fill="auto"/>
          </w:tcPr>
          <w:p w14:paraId="587A68AE" w14:textId="77777777" w:rsidR="00150A6F" w:rsidRDefault="00150A6F" w:rsidP="00150A6F">
            <w:pPr>
              <w:pStyle w:val="Default"/>
              <w:tabs>
                <w:tab w:val="left" w:pos="0"/>
                <w:tab w:val="left" w:pos="1260"/>
              </w:tabs>
              <w:spacing w:line="276" w:lineRule="auto"/>
              <w:jc w:val="center"/>
              <w:rPr>
                <w:rFonts w:ascii="Verdana" w:hAnsi="Verdana"/>
                <w:b/>
                <w:color w:val="auto"/>
                <w:sz w:val="20"/>
                <w:szCs w:val="20"/>
              </w:rPr>
            </w:pPr>
            <w:r>
              <w:rPr>
                <w:rFonts w:ascii="Verdana" w:hAnsi="Verdana"/>
                <w:b/>
                <w:color w:val="auto"/>
                <w:sz w:val="20"/>
                <w:szCs w:val="20"/>
              </w:rPr>
              <w:t>9</w:t>
            </w:r>
          </w:p>
        </w:tc>
        <w:tc>
          <w:tcPr>
            <w:tcW w:w="3100" w:type="dxa"/>
            <w:gridSpan w:val="3"/>
            <w:tcBorders>
              <w:bottom w:val="single" w:sz="4" w:space="0" w:color="auto"/>
            </w:tcBorders>
            <w:shd w:val="clear" w:color="auto" w:fill="auto"/>
          </w:tcPr>
          <w:p w14:paraId="6B0ECD66" w14:textId="77777777" w:rsidR="00150A6F" w:rsidRPr="002C7F6E" w:rsidRDefault="00150A6F" w:rsidP="00150A6F">
            <w:pPr>
              <w:pStyle w:val="Default"/>
              <w:tabs>
                <w:tab w:val="left" w:pos="0"/>
                <w:tab w:val="left" w:pos="1260"/>
              </w:tabs>
              <w:spacing w:line="276" w:lineRule="auto"/>
              <w:jc w:val="both"/>
              <w:rPr>
                <w:rFonts w:ascii="Verdana" w:hAnsi="Verdana"/>
                <w:b/>
                <w:color w:val="auto"/>
                <w:sz w:val="20"/>
                <w:szCs w:val="20"/>
              </w:rPr>
            </w:pPr>
            <w:r>
              <w:rPr>
                <w:rFonts w:ascii="Verdana" w:hAnsi="Verdana"/>
                <w:b/>
                <w:color w:val="auto"/>
                <w:sz w:val="20"/>
                <w:szCs w:val="20"/>
              </w:rPr>
              <w:t xml:space="preserve">Дневна физическа охрана с </w:t>
            </w:r>
            <w:r w:rsidRPr="002C7F6E">
              <w:rPr>
                <w:rFonts w:ascii="Verdana" w:hAnsi="Verdana"/>
                <w:b/>
                <w:color w:val="auto"/>
                <w:sz w:val="20"/>
                <w:szCs w:val="20"/>
              </w:rPr>
              <w:t>пеши обход</w:t>
            </w:r>
          </w:p>
        </w:tc>
        <w:tc>
          <w:tcPr>
            <w:tcW w:w="1843" w:type="dxa"/>
            <w:tcBorders>
              <w:bottom w:val="single" w:sz="4" w:space="0" w:color="auto"/>
            </w:tcBorders>
            <w:shd w:val="clear" w:color="auto" w:fill="auto"/>
          </w:tcPr>
          <w:p w14:paraId="31EABB5D" w14:textId="77777777" w:rsidR="00150A6F" w:rsidRPr="002C7F6E" w:rsidRDefault="00150A6F" w:rsidP="00150A6F">
            <w:pPr>
              <w:pStyle w:val="Default"/>
              <w:tabs>
                <w:tab w:val="left" w:pos="0"/>
                <w:tab w:val="left" w:pos="1260"/>
              </w:tabs>
              <w:spacing w:line="276" w:lineRule="auto"/>
              <w:jc w:val="both"/>
              <w:rPr>
                <w:rFonts w:ascii="Verdana" w:hAnsi="Verdana"/>
                <w:b/>
                <w:color w:val="auto"/>
                <w:sz w:val="20"/>
                <w:szCs w:val="20"/>
              </w:rPr>
            </w:pPr>
            <w:r w:rsidRPr="002C7F6E">
              <w:rPr>
                <w:rFonts w:ascii="Verdana" w:hAnsi="Verdana"/>
                <w:b/>
                <w:color w:val="auto"/>
                <w:sz w:val="20"/>
                <w:szCs w:val="20"/>
              </w:rPr>
              <w:t>30 дни х 12  часа = 360 ч.</w:t>
            </w:r>
          </w:p>
        </w:tc>
        <w:tc>
          <w:tcPr>
            <w:tcW w:w="1559" w:type="dxa"/>
            <w:tcBorders>
              <w:bottom w:val="single" w:sz="4" w:space="0" w:color="auto"/>
            </w:tcBorders>
            <w:shd w:val="clear" w:color="auto" w:fill="auto"/>
          </w:tcPr>
          <w:p w14:paraId="1522BBA0" w14:textId="77777777" w:rsidR="00150A6F" w:rsidRPr="002C7F6E" w:rsidRDefault="00150A6F" w:rsidP="00150A6F">
            <w:pPr>
              <w:pStyle w:val="Default"/>
              <w:tabs>
                <w:tab w:val="left" w:pos="0"/>
                <w:tab w:val="left" w:pos="1260"/>
              </w:tabs>
              <w:spacing w:line="276" w:lineRule="auto"/>
              <w:jc w:val="center"/>
              <w:rPr>
                <w:rFonts w:ascii="Verdana" w:hAnsi="Verdana"/>
                <w:b/>
                <w:color w:val="auto"/>
                <w:sz w:val="20"/>
                <w:szCs w:val="20"/>
              </w:rPr>
            </w:pPr>
          </w:p>
        </w:tc>
        <w:tc>
          <w:tcPr>
            <w:tcW w:w="1843" w:type="dxa"/>
            <w:shd w:val="clear" w:color="auto" w:fill="auto"/>
          </w:tcPr>
          <w:p w14:paraId="70849E9F" w14:textId="77777777" w:rsidR="00150A6F" w:rsidRPr="002C7F6E" w:rsidRDefault="00150A6F" w:rsidP="00150A6F">
            <w:pPr>
              <w:pStyle w:val="Default"/>
              <w:tabs>
                <w:tab w:val="left" w:pos="0"/>
                <w:tab w:val="left" w:pos="1260"/>
              </w:tabs>
              <w:spacing w:line="276" w:lineRule="auto"/>
              <w:jc w:val="center"/>
              <w:rPr>
                <w:rFonts w:ascii="Verdana" w:hAnsi="Verdana"/>
                <w:b/>
                <w:color w:val="auto"/>
                <w:sz w:val="20"/>
                <w:szCs w:val="20"/>
              </w:rPr>
            </w:pPr>
          </w:p>
        </w:tc>
      </w:tr>
      <w:tr w:rsidR="006E6F09" w:rsidRPr="002C7F6E" w14:paraId="1BE36641" w14:textId="77777777" w:rsidTr="00150A6F">
        <w:tc>
          <w:tcPr>
            <w:tcW w:w="2479" w:type="dxa"/>
            <w:gridSpan w:val="2"/>
            <w:shd w:val="clear" w:color="auto" w:fill="auto"/>
          </w:tcPr>
          <w:p w14:paraId="0FE45EEA" w14:textId="77777777" w:rsidR="006E6F09" w:rsidRPr="002C7F6E" w:rsidRDefault="00150A6F" w:rsidP="00AA31A0">
            <w:pPr>
              <w:pStyle w:val="Default"/>
              <w:tabs>
                <w:tab w:val="left" w:pos="0"/>
                <w:tab w:val="left" w:pos="1260"/>
              </w:tabs>
              <w:spacing w:line="276" w:lineRule="auto"/>
              <w:jc w:val="center"/>
              <w:rPr>
                <w:rFonts w:ascii="Verdana" w:hAnsi="Verdana"/>
                <w:b/>
                <w:color w:val="auto"/>
                <w:sz w:val="20"/>
                <w:szCs w:val="20"/>
              </w:rPr>
            </w:pPr>
            <w:r>
              <w:rPr>
                <w:rFonts w:ascii="Verdana" w:hAnsi="Verdana"/>
                <w:b/>
                <w:color w:val="auto"/>
                <w:sz w:val="20"/>
                <w:szCs w:val="20"/>
              </w:rPr>
              <w:t>Обща месечна цена</w:t>
            </w:r>
          </w:p>
        </w:tc>
        <w:tc>
          <w:tcPr>
            <w:tcW w:w="236" w:type="dxa"/>
            <w:tcBorders>
              <w:right w:val="nil"/>
            </w:tcBorders>
            <w:shd w:val="clear" w:color="auto" w:fill="auto"/>
          </w:tcPr>
          <w:p w14:paraId="4719EFF4" w14:textId="77777777" w:rsidR="006E6F09" w:rsidRPr="002C7F6E" w:rsidRDefault="006E6F09" w:rsidP="00AA31A0">
            <w:pPr>
              <w:pStyle w:val="Default"/>
              <w:tabs>
                <w:tab w:val="left" w:pos="0"/>
                <w:tab w:val="left" w:pos="1260"/>
              </w:tabs>
              <w:spacing w:line="276" w:lineRule="auto"/>
              <w:jc w:val="both"/>
              <w:rPr>
                <w:rFonts w:ascii="Verdana" w:hAnsi="Verdana"/>
                <w:b/>
                <w:color w:val="auto"/>
                <w:sz w:val="20"/>
                <w:szCs w:val="20"/>
              </w:rPr>
            </w:pPr>
          </w:p>
        </w:tc>
        <w:tc>
          <w:tcPr>
            <w:tcW w:w="6607" w:type="dxa"/>
            <w:gridSpan w:val="4"/>
            <w:tcBorders>
              <w:left w:val="nil"/>
            </w:tcBorders>
            <w:shd w:val="clear" w:color="auto" w:fill="auto"/>
          </w:tcPr>
          <w:p w14:paraId="49173F47" w14:textId="77777777" w:rsidR="006E6F09" w:rsidRPr="002C7F6E" w:rsidRDefault="006E6F09" w:rsidP="00AA31A0">
            <w:pPr>
              <w:pStyle w:val="Default"/>
              <w:tabs>
                <w:tab w:val="left" w:pos="0"/>
                <w:tab w:val="left" w:pos="1260"/>
              </w:tabs>
              <w:spacing w:line="276" w:lineRule="auto"/>
              <w:jc w:val="center"/>
              <w:rPr>
                <w:rFonts w:ascii="Verdana" w:hAnsi="Verdana"/>
                <w:b/>
                <w:color w:val="auto"/>
                <w:sz w:val="20"/>
                <w:szCs w:val="20"/>
              </w:rPr>
            </w:pPr>
          </w:p>
        </w:tc>
      </w:tr>
    </w:tbl>
    <w:p w14:paraId="7DD68ED2" w14:textId="77777777" w:rsidR="00182520" w:rsidRPr="002C7F6E" w:rsidRDefault="00182520" w:rsidP="00531FC8">
      <w:pPr>
        <w:widowControl w:val="0"/>
        <w:spacing w:after="0" w:line="240" w:lineRule="auto"/>
        <w:ind w:firstLine="720"/>
        <w:jc w:val="both"/>
        <w:rPr>
          <w:rFonts w:ascii="Verdana" w:eastAsia="Times New Roman" w:hAnsi="Verdana"/>
          <w:color w:val="000000"/>
          <w:sz w:val="20"/>
          <w:szCs w:val="20"/>
          <w:lang w:val="bg-BG"/>
        </w:rPr>
      </w:pPr>
    </w:p>
    <w:p w14:paraId="2B320BDF" w14:textId="77777777" w:rsidR="00576876" w:rsidRPr="002C7F6E" w:rsidRDefault="00703D6A" w:rsidP="00A6146E">
      <w:pPr>
        <w:keepNext/>
        <w:keepLines/>
        <w:spacing w:before="240" w:after="240" w:line="240" w:lineRule="auto"/>
        <w:ind w:left="1440" w:firstLine="720"/>
        <w:outlineLvl w:val="1"/>
        <w:rPr>
          <w:rFonts w:ascii="Verdana" w:eastAsia="Times New Roman" w:hAnsi="Verdana"/>
          <w:b/>
          <w:bCs/>
          <w:color w:val="000000"/>
          <w:sz w:val="20"/>
          <w:szCs w:val="20"/>
          <w:lang w:val="bg-BG"/>
        </w:rPr>
      </w:pPr>
      <w:r w:rsidRPr="002C7F6E">
        <w:rPr>
          <w:rFonts w:ascii="Verdana" w:eastAsia="Times New Roman" w:hAnsi="Verdana"/>
          <w:b/>
          <w:bCs/>
          <w:color w:val="000000"/>
          <w:sz w:val="20"/>
          <w:szCs w:val="20"/>
        </w:rPr>
        <w:t xml:space="preserve">IV. </w:t>
      </w:r>
      <w:r w:rsidR="00576876" w:rsidRPr="002C7F6E">
        <w:rPr>
          <w:rFonts w:ascii="Verdana" w:eastAsia="Times New Roman" w:hAnsi="Verdana"/>
          <w:b/>
          <w:bCs/>
          <w:color w:val="000000"/>
          <w:sz w:val="20"/>
          <w:szCs w:val="20"/>
          <w:lang w:val="bg-BG"/>
        </w:rPr>
        <w:t>ГАРАНЦИЯ ЗА ИЗПЪЛНЕНИЕ</w:t>
      </w:r>
    </w:p>
    <w:p w14:paraId="39FE2DF9" w14:textId="77777777" w:rsidR="00576876" w:rsidRPr="002C7F6E" w:rsidRDefault="00703D6A" w:rsidP="00703D6A">
      <w:pPr>
        <w:shd w:val="clear" w:color="auto" w:fill="FFFFFF"/>
        <w:spacing w:after="0" w:line="240" w:lineRule="auto"/>
        <w:ind w:firstLine="720"/>
        <w:jc w:val="both"/>
        <w:rPr>
          <w:rFonts w:ascii="Verdana" w:eastAsia="Times New Roman" w:hAnsi="Verdana"/>
          <w:b/>
          <w:sz w:val="20"/>
          <w:szCs w:val="20"/>
          <w:lang w:val="bg-BG"/>
        </w:rPr>
      </w:pPr>
      <w:r w:rsidRPr="002C7F6E">
        <w:rPr>
          <w:rFonts w:ascii="Verdana" w:eastAsia="Times New Roman" w:hAnsi="Verdana"/>
          <w:b/>
          <w:sz w:val="20"/>
          <w:szCs w:val="20"/>
          <w:lang w:val="bg-BG"/>
        </w:rPr>
        <w:t>Чл. 12</w:t>
      </w:r>
      <w:r w:rsidR="00576876" w:rsidRPr="002C7F6E">
        <w:rPr>
          <w:rFonts w:ascii="Verdana" w:eastAsia="Times New Roman" w:hAnsi="Verdana"/>
          <w:b/>
          <w:sz w:val="20"/>
          <w:szCs w:val="20"/>
          <w:lang w:val="bg-BG"/>
        </w:rPr>
        <w:t xml:space="preserve">. </w:t>
      </w:r>
      <w:r w:rsidR="00576876" w:rsidRPr="002C7F6E">
        <w:rPr>
          <w:rFonts w:ascii="Verdana" w:eastAsia="Times New Roman" w:hAnsi="Verdana"/>
          <w:color w:val="000000"/>
          <w:spacing w:val="1"/>
          <w:sz w:val="20"/>
          <w:szCs w:val="20"/>
          <w:lang w:val="bg-BG"/>
        </w:rPr>
        <w:t xml:space="preserve">При подписването на този Договор, ИЗПЪЛНИТЕЛЯТ представя на </w:t>
      </w:r>
      <w:r w:rsidR="00576876" w:rsidRPr="002C7F6E">
        <w:rPr>
          <w:rFonts w:ascii="Verdana" w:eastAsia="Times New Roman" w:hAnsi="Verdana"/>
          <w:sz w:val="20"/>
          <w:szCs w:val="20"/>
          <w:lang w:val="bg-BG"/>
        </w:rPr>
        <w:t>ВЪЗЛОЖИТЕЛЯ</w:t>
      </w:r>
      <w:r w:rsidR="00576876" w:rsidRPr="002C7F6E">
        <w:rPr>
          <w:rFonts w:ascii="Verdana" w:eastAsia="Times New Roman" w:hAnsi="Verdana"/>
          <w:color w:val="000000"/>
          <w:spacing w:val="1"/>
          <w:sz w:val="20"/>
          <w:szCs w:val="20"/>
          <w:lang w:val="bg-BG"/>
        </w:rPr>
        <w:t xml:space="preserve"> гаранц</w:t>
      </w:r>
      <w:r w:rsidRPr="002C7F6E">
        <w:rPr>
          <w:rFonts w:ascii="Verdana" w:eastAsia="Times New Roman" w:hAnsi="Verdana"/>
          <w:color w:val="000000"/>
          <w:spacing w:val="1"/>
          <w:sz w:val="20"/>
          <w:szCs w:val="20"/>
          <w:lang w:val="bg-BG"/>
        </w:rPr>
        <w:t xml:space="preserve">ия за изпълнение в размер на </w:t>
      </w:r>
      <w:r w:rsidR="003C4E6B" w:rsidRPr="00B831BE">
        <w:rPr>
          <w:rFonts w:ascii="Verdana" w:eastAsia="Times New Roman" w:hAnsi="Verdana"/>
          <w:color w:val="000000"/>
          <w:spacing w:val="1"/>
          <w:sz w:val="20"/>
          <w:szCs w:val="20"/>
          <w:lang w:val="bg-BG"/>
        </w:rPr>
        <w:t>2</w:t>
      </w:r>
      <w:r w:rsidRPr="00B831BE">
        <w:rPr>
          <w:rFonts w:ascii="Verdana" w:eastAsia="Times New Roman" w:hAnsi="Verdana"/>
          <w:color w:val="000000"/>
          <w:spacing w:val="1"/>
          <w:sz w:val="20"/>
          <w:szCs w:val="20"/>
          <w:lang w:val="bg-BG"/>
        </w:rPr>
        <w:t>%  (</w:t>
      </w:r>
      <w:r w:rsidR="003C4E6B" w:rsidRPr="00B831BE">
        <w:rPr>
          <w:rFonts w:ascii="Verdana" w:eastAsia="Times New Roman" w:hAnsi="Verdana"/>
          <w:color w:val="000000"/>
          <w:spacing w:val="1"/>
          <w:sz w:val="20"/>
          <w:szCs w:val="20"/>
          <w:lang w:val="bg-BG"/>
        </w:rPr>
        <w:t>две</w:t>
      </w:r>
      <w:r w:rsidR="00576876" w:rsidRPr="00B831BE">
        <w:rPr>
          <w:rFonts w:ascii="Verdana" w:eastAsia="Times New Roman" w:hAnsi="Verdana"/>
          <w:color w:val="000000"/>
          <w:spacing w:val="1"/>
          <w:sz w:val="20"/>
          <w:szCs w:val="20"/>
          <w:lang w:val="bg-BG"/>
        </w:rPr>
        <w:t xml:space="preserve"> на сто</w:t>
      </w:r>
      <w:r w:rsidR="00576876" w:rsidRPr="002C7F6E">
        <w:rPr>
          <w:rFonts w:ascii="Verdana" w:eastAsia="Times New Roman" w:hAnsi="Verdana"/>
          <w:color w:val="000000"/>
          <w:spacing w:val="1"/>
          <w:sz w:val="20"/>
          <w:szCs w:val="20"/>
          <w:lang w:val="bg-BG"/>
        </w:rPr>
        <w:t xml:space="preserve">) от </w:t>
      </w:r>
      <w:r w:rsidR="00BD64AD">
        <w:rPr>
          <w:rFonts w:ascii="Verdana" w:eastAsia="Times New Roman" w:hAnsi="Verdana"/>
          <w:color w:val="000000"/>
          <w:spacing w:val="1"/>
          <w:sz w:val="20"/>
          <w:szCs w:val="20"/>
          <w:lang w:val="bg-BG"/>
        </w:rPr>
        <w:t xml:space="preserve">прогнозната стойност </w:t>
      </w:r>
      <w:r w:rsidR="00576876" w:rsidRPr="002C7F6E">
        <w:rPr>
          <w:rFonts w:ascii="Verdana" w:eastAsia="Times New Roman" w:hAnsi="Verdana"/>
          <w:color w:val="000000"/>
          <w:spacing w:val="-2"/>
          <w:sz w:val="20"/>
          <w:szCs w:val="20"/>
          <w:lang w:val="bg-BG"/>
        </w:rPr>
        <w:t xml:space="preserve">на Договора без </w:t>
      </w:r>
      <w:r w:rsidR="00604F86">
        <w:rPr>
          <w:rFonts w:ascii="Verdana" w:eastAsia="Times New Roman" w:hAnsi="Verdana"/>
          <w:color w:val="000000"/>
          <w:spacing w:val="-2"/>
          <w:sz w:val="20"/>
          <w:szCs w:val="20"/>
          <w:lang w:val="bg-BG"/>
        </w:rPr>
        <w:t xml:space="preserve">стойността на опцията </w:t>
      </w:r>
      <w:r w:rsidR="00576876" w:rsidRPr="002C7F6E">
        <w:rPr>
          <w:rFonts w:ascii="Verdana" w:eastAsia="Times New Roman" w:hAnsi="Verdana"/>
          <w:color w:val="000000"/>
          <w:spacing w:val="-2"/>
          <w:sz w:val="20"/>
          <w:szCs w:val="20"/>
          <w:lang w:val="bg-BG"/>
        </w:rPr>
        <w:t xml:space="preserve">без ДДС, а именно </w:t>
      </w:r>
      <w:r w:rsidR="00BD64AD" w:rsidRPr="00B831BE">
        <w:rPr>
          <w:rFonts w:ascii="Verdana" w:eastAsia="Times New Roman" w:hAnsi="Verdana"/>
          <w:sz w:val="20"/>
          <w:szCs w:val="20"/>
          <w:lang w:val="bg-BG"/>
        </w:rPr>
        <w:t>....................</w:t>
      </w:r>
      <w:r w:rsidR="009E37C3" w:rsidRPr="00B831BE">
        <w:rPr>
          <w:rFonts w:ascii="Verdana" w:eastAsia="Times New Roman" w:hAnsi="Verdana"/>
          <w:sz w:val="20"/>
          <w:szCs w:val="20"/>
          <w:lang w:val="bg-BG"/>
        </w:rPr>
        <w:t xml:space="preserve"> (</w:t>
      </w:r>
      <w:r w:rsidR="00BD64AD" w:rsidRPr="00B831BE">
        <w:rPr>
          <w:rFonts w:ascii="Verdana" w:eastAsia="Times New Roman" w:hAnsi="Verdana"/>
          <w:sz w:val="20"/>
          <w:szCs w:val="20"/>
          <w:lang w:val="bg-BG"/>
        </w:rPr>
        <w:t>................</w:t>
      </w:r>
      <w:r w:rsidR="009E37C3" w:rsidRPr="00B831BE">
        <w:rPr>
          <w:rFonts w:ascii="Verdana" w:eastAsia="Times New Roman" w:hAnsi="Verdana"/>
          <w:sz w:val="20"/>
          <w:szCs w:val="20"/>
          <w:lang w:val="bg-BG"/>
        </w:rPr>
        <w:t>)</w:t>
      </w:r>
      <w:r w:rsidR="009E37C3" w:rsidRPr="002C7F6E">
        <w:rPr>
          <w:rFonts w:ascii="Verdana" w:eastAsia="Times New Roman" w:hAnsi="Verdana"/>
          <w:sz w:val="20"/>
          <w:szCs w:val="20"/>
          <w:lang w:val="bg-BG"/>
        </w:rPr>
        <w:t xml:space="preserve"> </w:t>
      </w:r>
      <w:r w:rsidR="00576876" w:rsidRPr="002C7F6E">
        <w:rPr>
          <w:rFonts w:ascii="Verdana" w:eastAsia="Times New Roman" w:hAnsi="Verdana"/>
          <w:sz w:val="20"/>
          <w:szCs w:val="20"/>
          <w:lang w:val="bg-BG"/>
        </w:rPr>
        <w:t>лева, която служи за о</w:t>
      </w:r>
      <w:r w:rsidRPr="002C7F6E">
        <w:rPr>
          <w:rFonts w:ascii="Verdana" w:eastAsia="Times New Roman" w:hAnsi="Verdana"/>
          <w:sz w:val="20"/>
          <w:szCs w:val="20"/>
          <w:lang w:val="bg-BG"/>
        </w:rPr>
        <w:t>безпечаване на изпълнението на задълженията на ИЗПЪЛНИТЕЛЯ по</w:t>
      </w:r>
      <w:r w:rsidR="00576876" w:rsidRPr="002C7F6E">
        <w:rPr>
          <w:rFonts w:ascii="Verdana" w:eastAsia="Times New Roman" w:hAnsi="Verdana"/>
          <w:sz w:val="20"/>
          <w:szCs w:val="20"/>
          <w:lang w:val="bg-BG"/>
        </w:rPr>
        <w:t xml:space="preserve"> Договора</w:t>
      </w:r>
      <w:r w:rsidR="00576876" w:rsidRPr="002C7F6E">
        <w:rPr>
          <w:rFonts w:ascii="Verdana" w:eastAsia="Times New Roman" w:hAnsi="Verdana"/>
          <w:color w:val="000000"/>
          <w:spacing w:val="-2"/>
          <w:sz w:val="20"/>
          <w:szCs w:val="20"/>
          <w:lang w:val="bg-BG"/>
        </w:rPr>
        <w:t xml:space="preserve">. </w:t>
      </w:r>
    </w:p>
    <w:p w14:paraId="673679A1" w14:textId="77777777" w:rsidR="00576876" w:rsidRPr="002C7F6E" w:rsidRDefault="00576876" w:rsidP="00ED5EDB">
      <w:pPr>
        <w:shd w:val="clear" w:color="auto" w:fill="FFFFFF"/>
        <w:spacing w:after="0" w:line="240" w:lineRule="auto"/>
        <w:jc w:val="both"/>
        <w:rPr>
          <w:rFonts w:ascii="Verdana" w:eastAsia="Times New Roman" w:hAnsi="Verdana"/>
          <w:color w:val="000000"/>
          <w:spacing w:val="-2"/>
          <w:sz w:val="20"/>
          <w:szCs w:val="20"/>
          <w:lang w:val="bg-BG"/>
        </w:rPr>
      </w:pPr>
    </w:p>
    <w:p w14:paraId="2FE4FCF7" w14:textId="77777777" w:rsidR="00576876" w:rsidRPr="002C7F6E" w:rsidRDefault="00576876" w:rsidP="00703D6A">
      <w:pPr>
        <w:shd w:val="clear" w:color="auto" w:fill="FFFFFF"/>
        <w:spacing w:after="0" w:line="240" w:lineRule="auto"/>
        <w:ind w:firstLine="720"/>
        <w:jc w:val="both"/>
        <w:rPr>
          <w:rFonts w:ascii="Verdana" w:eastAsia="Times New Roman" w:hAnsi="Verdana"/>
          <w:color w:val="000000"/>
          <w:spacing w:val="-2"/>
          <w:sz w:val="20"/>
          <w:szCs w:val="20"/>
          <w:lang w:val="bg-BG"/>
        </w:rPr>
      </w:pPr>
      <w:r w:rsidRPr="002C7F6E">
        <w:rPr>
          <w:rFonts w:ascii="Verdana" w:eastAsia="Times New Roman" w:hAnsi="Verdana"/>
          <w:b/>
          <w:sz w:val="20"/>
          <w:szCs w:val="20"/>
          <w:lang w:val="bg-BG"/>
        </w:rPr>
        <w:t xml:space="preserve">Чл. </w:t>
      </w:r>
      <w:r w:rsidR="00286DFE" w:rsidRPr="002C7F6E">
        <w:rPr>
          <w:rFonts w:ascii="Verdana" w:eastAsia="Times New Roman" w:hAnsi="Verdana"/>
          <w:b/>
          <w:sz w:val="20"/>
          <w:szCs w:val="20"/>
          <w:lang w:val="bg-BG"/>
        </w:rPr>
        <w:t>1</w:t>
      </w:r>
      <w:r w:rsidR="00703D6A" w:rsidRPr="002C7F6E">
        <w:rPr>
          <w:rFonts w:ascii="Verdana" w:eastAsia="Times New Roman" w:hAnsi="Verdana"/>
          <w:b/>
          <w:sz w:val="20"/>
          <w:szCs w:val="20"/>
          <w:lang w:val="bg-BG"/>
        </w:rPr>
        <w:t>3</w:t>
      </w:r>
      <w:r w:rsidRPr="002C7F6E">
        <w:rPr>
          <w:rFonts w:ascii="Verdana" w:eastAsia="Times New Roman" w:hAnsi="Verdana"/>
          <w:b/>
          <w:sz w:val="20"/>
          <w:szCs w:val="20"/>
          <w:lang w:val="bg-BG"/>
        </w:rPr>
        <w:t xml:space="preserve">. (1) </w:t>
      </w:r>
      <w:r w:rsidRPr="002C7F6E">
        <w:rPr>
          <w:rFonts w:ascii="Verdana" w:eastAsia="Times New Roman" w:hAnsi="Verdana"/>
          <w:color w:val="000000"/>
          <w:spacing w:val="-2"/>
          <w:sz w:val="20"/>
          <w:szCs w:val="20"/>
          <w:lang w:val="bg-BG"/>
        </w:rPr>
        <w:t>В</w:t>
      </w:r>
      <w:r w:rsidR="00703D6A" w:rsidRPr="002C7F6E">
        <w:rPr>
          <w:rFonts w:ascii="Verdana" w:eastAsia="Times New Roman" w:hAnsi="Verdana"/>
          <w:color w:val="000000"/>
          <w:spacing w:val="-2"/>
          <w:sz w:val="20"/>
          <w:szCs w:val="20"/>
          <w:lang w:val="bg-BG"/>
        </w:rPr>
        <w:t xml:space="preserve"> случай на изменение на Договора,</w:t>
      </w:r>
      <w:r w:rsidRPr="002C7F6E">
        <w:rPr>
          <w:rFonts w:ascii="Verdana" w:eastAsia="Times New Roman" w:hAnsi="Verdana"/>
          <w:color w:val="000000"/>
          <w:spacing w:val="-2"/>
          <w:sz w:val="20"/>
          <w:szCs w:val="20"/>
          <w:lang w:val="bg-BG"/>
        </w:rPr>
        <w:t xml:space="preserve"> извършено в съответствие с този Договор и приложимото право, включително к</w:t>
      </w:r>
      <w:r w:rsidR="00703D6A" w:rsidRPr="002C7F6E">
        <w:rPr>
          <w:rFonts w:ascii="Verdana" w:eastAsia="Times New Roman" w:hAnsi="Verdana"/>
          <w:color w:val="000000"/>
          <w:spacing w:val="-2"/>
          <w:sz w:val="20"/>
          <w:szCs w:val="20"/>
          <w:lang w:val="bg-BG"/>
        </w:rPr>
        <w:t>огато изменението е свързано с индексиране на Цената</w:t>
      </w:r>
      <w:r w:rsidRPr="002C7F6E">
        <w:rPr>
          <w:rFonts w:ascii="Verdana" w:eastAsia="Times New Roman" w:hAnsi="Verdana"/>
          <w:color w:val="000000"/>
          <w:spacing w:val="-2"/>
          <w:sz w:val="20"/>
          <w:szCs w:val="20"/>
          <w:lang w:val="bg-BG"/>
        </w:rPr>
        <w:t xml:space="preserve">,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до </w:t>
      </w:r>
      <w:r w:rsidR="00703D6A" w:rsidRPr="002C7F6E">
        <w:rPr>
          <w:rFonts w:ascii="Verdana" w:eastAsia="Times New Roman" w:hAnsi="Verdana"/>
          <w:color w:val="000000"/>
          <w:spacing w:val="-2"/>
          <w:sz w:val="20"/>
          <w:szCs w:val="20"/>
          <w:lang w:val="bg-BG"/>
        </w:rPr>
        <w:t xml:space="preserve">5 </w:t>
      </w:r>
      <w:r w:rsidR="00703D6A" w:rsidRPr="002C7F6E">
        <w:rPr>
          <w:rFonts w:ascii="Verdana" w:eastAsia="Times New Roman" w:hAnsi="Verdana"/>
          <w:sz w:val="20"/>
          <w:szCs w:val="20"/>
        </w:rPr>
        <w:t>(</w:t>
      </w:r>
      <w:r w:rsidR="00703D6A" w:rsidRPr="002C7F6E">
        <w:rPr>
          <w:rFonts w:ascii="Verdana" w:eastAsia="Times New Roman" w:hAnsi="Verdana"/>
          <w:sz w:val="20"/>
          <w:szCs w:val="20"/>
          <w:lang w:val="bg-BG"/>
        </w:rPr>
        <w:t>пет</w:t>
      </w:r>
      <w:r w:rsidR="00703D6A" w:rsidRPr="002C7F6E">
        <w:rPr>
          <w:rFonts w:ascii="Verdana" w:eastAsia="Times New Roman" w:hAnsi="Verdana"/>
          <w:sz w:val="20"/>
          <w:szCs w:val="20"/>
        </w:rPr>
        <w:t>)</w:t>
      </w:r>
      <w:r w:rsidR="00703D6A" w:rsidRPr="002C7F6E">
        <w:rPr>
          <w:rFonts w:ascii="Verdana" w:eastAsia="Times New Roman" w:hAnsi="Verdana"/>
          <w:sz w:val="20"/>
          <w:szCs w:val="20"/>
          <w:lang w:val="bg-BG"/>
        </w:rPr>
        <w:t xml:space="preserve"> </w:t>
      </w:r>
      <w:r w:rsidRPr="002C7F6E">
        <w:rPr>
          <w:rFonts w:ascii="Verdana" w:eastAsia="Times New Roman" w:hAnsi="Verdana"/>
          <w:color w:val="000000"/>
          <w:spacing w:val="-2"/>
          <w:sz w:val="20"/>
          <w:szCs w:val="20"/>
          <w:lang w:val="bg-BG"/>
        </w:rPr>
        <w:t>дни от подписването на допълнително споразумение за изменението.</w:t>
      </w:r>
    </w:p>
    <w:p w14:paraId="7EC963A6" w14:textId="77777777" w:rsidR="00576876" w:rsidRPr="002C7F6E" w:rsidRDefault="00576876" w:rsidP="00703D6A">
      <w:pPr>
        <w:shd w:val="clear" w:color="auto" w:fill="FFFFFF"/>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lastRenderedPageBreak/>
        <w:t xml:space="preserve">(2) </w:t>
      </w:r>
      <w:r w:rsidRPr="002C7F6E">
        <w:rPr>
          <w:rFonts w:ascii="Verdana" w:eastAsia="Times New Roman" w:hAnsi="Verdana"/>
          <w:sz w:val="20"/>
          <w:szCs w:val="20"/>
          <w:lang w:val="bg-BG"/>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14:paraId="0F00C1EE" w14:textId="77777777" w:rsidR="00576876" w:rsidRPr="002C7F6E" w:rsidRDefault="00576876" w:rsidP="00703D6A">
      <w:pPr>
        <w:shd w:val="clear" w:color="auto" w:fill="FFFFFF"/>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t>1. внасяне на допълнителна парична сума по банковата сметка на ВЪЗЛОЖИТЕЛЯ</w:t>
      </w:r>
      <w:r w:rsidR="00286DFE" w:rsidRPr="002C7F6E">
        <w:rPr>
          <w:rFonts w:ascii="Verdana" w:eastAsia="Times New Roman" w:hAnsi="Verdana"/>
          <w:sz w:val="20"/>
          <w:szCs w:val="20"/>
          <w:lang w:val="bg-BG"/>
        </w:rPr>
        <w:t xml:space="preserve">, при спазване на изискванията на чл. </w:t>
      </w:r>
      <w:r w:rsidR="00122F4D" w:rsidRPr="002C7F6E">
        <w:rPr>
          <w:rFonts w:ascii="Verdana" w:eastAsia="Times New Roman" w:hAnsi="Verdana"/>
          <w:color w:val="000000"/>
          <w:spacing w:val="-2"/>
          <w:sz w:val="20"/>
          <w:szCs w:val="20"/>
          <w:lang w:val="bg-BG"/>
        </w:rPr>
        <w:t>12</w:t>
      </w:r>
      <w:r w:rsidR="00286DFE" w:rsidRPr="002C7F6E">
        <w:rPr>
          <w:rFonts w:ascii="Verdana" w:eastAsia="Times New Roman" w:hAnsi="Verdana"/>
          <w:sz w:val="20"/>
          <w:szCs w:val="20"/>
          <w:lang w:val="bg-BG"/>
        </w:rPr>
        <w:t xml:space="preserve"> от Договора; и/или</w:t>
      </w:r>
      <w:r w:rsidRPr="002C7F6E">
        <w:rPr>
          <w:rFonts w:ascii="Verdana" w:eastAsia="Times New Roman" w:hAnsi="Verdana"/>
          <w:sz w:val="20"/>
          <w:szCs w:val="20"/>
          <w:lang w:val="bg-BG"/>
        </w:rPr>
        <w:t>;</w:t>
      </w:r>
    </w:p>
    <w:p w14:paraId="2B1C8D39" w14:textId="77777777" w:rsidR="00576876" w:rsidRPr="002C7F6E" w:rsidRDefault="00576876" w:rsidP="00877DB7">
      <w:pPr>
        <w:shd w:val="clear" w:color="auto" w:fill="FFFFFF"/>
        <w:spacing w:after="0" w:line="240" w:lineRule="auto"/>
        <w:ind w:firstLine="720"/>
        <w:jc w:val="both"/>
        <w:rPr>
          <w:rFonts w:ascii="Verdana" w:eastAsia="Times New Roman" w:hAnsi="Verdana"/>
          <w:color w:val="000000"/>
          <w:spacing w:val="-2"/>
          <w:sz w:val="20"/>
          <w:szCs w:val="20"/>
          <w:lang w:val="bg-BG"/>
        </w:rPr>
      </w:pPr>
      <w:r w:rsidRPr="002C7F6E">
        <w:rPr>
          <w:rFonts w:ascii="Verdana" w:eastAsia="Times New Roman" w:hAnsi="Verdana"/>
          <w:sz w:val="20"/>
          <w:szCs w:val="20"/>
          <w:lang w:val="bg-BG"/>
        </w:rPr>
        <w:t xml:space="preserve">2. </w:t>
      </w:r>
      <w:r w:rsidRPr="002C7F6E">
        <w:rPr>
          <w:rFonts w:ascii="Verdana" w:eastAsia="Times New Roman" w:hAnsi="Verdana"/>
          <w:color w:val="000000"/>
          <w:spacing w:val="-2"/>
          <w:sz w:val="20"/>
          <w:szCs w:val="20"/>
          <w:lang w:val="bg-BG"/>
        </w:rPr>
        <w:t>предоставяне на документ за изменение на първоначалната банкова гаранция или нова банкова гаранция, при спаз</w:t>
      </w:r>
      <w:r w:rsidR="00877DB7" w:rsidRPr="002C7F6E">
        <w:rPr>
          <w:rFonts w:ascii="Verdana" w:eastAsia="Times New Roman" w:hAnsi="Verdana"/>
          <w:color w:val="000000"/>
          <w:spacing w:val="-2"/>
          <w:sz w:val="20"/>
          <w:szCs w:val="20"/>
          <w:lang w:val="bg-BG"/>
        </w:rPr>
        <w:t>ване на изискванията на чл. 15</w:t>
      </w:r>
      <w:r w:rsidRPr="002C7F6E">
        <w:rPr>
          <w:rFonts w:ascii="Verdana" w:eastAsia="Times New Roman" w:hAnsi="Verdana"/>
          <w:color w:val="000000"/>
          <w:spacing w:val="-2"/>
          <w:sz w:val="20"/>
          <w:szCs w:val="20"/>
          <w:lang w:val="bg-BG"/>
        </w:rPr>
        <w:t xml:space="preserve"> от Договора; и/или</w:t>
      </w:r>
    </w:p>
    <w:p w14:paraId="01627B4F" w14:textId="77777777" w:rsidR="00576876" w:rsidRPr="002C7F6E" w:rsidRDefault="00576876" w:rsidP="00877DB7">
      <w:pPr>
        <w:shd w:val="clear" w:color="auto" w:fill="FFFFFF"/>
        <w:spacing w:after="0" w:line="240" w:lineRule="auto"/>
        <w:ind w:firstLine="720"/>
        <w:jc w:val="both"/>
        <w:rPr>
          <w:rFonts w:ascii="Verdana" w:eastAsia="Times New Roman" w:hAnsi="Verdana"/>
          <w:color w:val="000000"/>
          <w:spacing w:val="-2"/>
          <w:sz w:val="20"/>
          <w:szCs w:val="20"/>
          <w:lang w:val="bg-BG"/>
        </w:rPr>
      </w:pPr>
      <w:r w:rsidRPr="002C7F6E">
        <w:rPr>
          <w:rFonts w:ascii="Verdana" w:eastAsia="Times New Roman" w:hAnsi="Verdana"/>
          <w:color w:val="000000"/>
          <w:spacing w:val="-2"/>
          <w:sz w:val="20"/>
          <w:szCs w:val="20"/>
          <w:lang w:val="bg-BG"/>
        </w:rPr>
        <w:t>3.  предоставяне на документ за изменение на първоначалната застраховка или нова застраховка, при спа</w:t>
      </w:r>
      <w:r w:rsidR="00877DB7" w:rsidRPr="002C7F6E">
        <w:rPr>
          <w:rFonts w:ascii="Verdana" w:eastAsia="Times New Roman" w:hAnsi="Verdana"/>
          <w:color w:val="000000"/>
          <w:spacing w:val="-2"/>
          <w:sz w:val="20"/>
          <w:szCs w:val="20"/>
          <w:lang w:val="bg-BG"/>
        </w:rPr>
        <w:t xml:space="preserve">зване на изискванията на чл. 16 </w:t>
      </w:r>
      <w:r w:rsidRPr="002C7F6E">
        <w:rPr>
          <w:rFonts w:ascii="Verdana" w:eastAsia="Times New Roman" w:hAnsi="Verdana"/>
          <w:color w:val="000000"/>
          <w:spacing w:val="-2"/>
          <w:sz w:val="20"/>
          <w:szCs w:val="20"/>
          <w:lang w:val="bg-BG"/>
        </w:rPr>
        <w:t>от Договора.</w:t>
      </w:r>
    </w:p>
    <w:p w14:paraId="3A2130A2" w14:textId="77777777" w:rsidR="00576876" w:rsidRPr="002C7F6E" w:rsidRDefault="00576876" w:rsidP="00576876">
      <w:pPr>
        <w:shd w:val="clear" w:color="auto" w:fill="FFFFFF"/>
        <w:tabs>
          <w:tab w:val="left" w:pos="-180"/>
        </w:tabs>
        <w:spacing w:after="0" w:line="240" w:lineRule="auto"/>
        <w:jc w:val="both"/>
        <w:rPr>
          <w:rFonts w:ascii="Verdana" w:eastAsia="Times New Roman" w:hAnsi="Verdana"/>
          <w:b/>
          <w:color w:val="000000"/>
          <w:spacing w:val="1"/>
          <w:sz w:val="20"/>
          <w:szCs w:val="20"/>
          <w:lang w:val="bg-BG"/>
        </w:rPr>
      </w:pPr>
    </w:p>
    <w:p w14:paraId="265393C4" w14:textId="77777777" w:rsidR="00ED5EDB" w:rsidRPr="002C7F6E" w:rsidRDefault="00877DB7" w:rsidP="00877DB7">
      <w:pPr>
        <w:shd w:val="clear" w:color="auto" w:fill="FFFFFF"/>
        <w:spacing w:after="0" w:line="240" w:lineRule="auto"/>
        <w:ind w:firstLine="720"/>
        <w:jc w:val="both"/>
        <w:rPr>
          <w:rFonts w:ascii="Verdana" w:eastAsia="Times New Roman" w:hAnsi="Verdana"/>
          <w:color w:val="000000"/>
          <w:spacing w:val="-2"/>
          <w:sz w:val="20"/>
          <w:szCs w:val="20"/>
          <w:lang w:val="bg-BG"/>
        </w:rPr>
      </w:pPr>
      <w:r w:rsidRPr="002C7F6E">
        <w:rPr>
          <w:rFonts w:ascii="Verdana" w:eastAsia="Times New Roman" w:hAnsi="Verdana"/>
          <w:b/>
          <w:color w:val="000000"/>
          <w:spacing w:val="-2"/>
          <w:sz w:val="20"/>
          <w:szCs w:val="20"/>
          <w:lang w:val="bg-BG"/>
        </w:rPr>
        <w:t>Чл. 14</w:t>
      </w:r>
      <w:r w:rsidR="00ED5EDB" w:rsidRPr="002C7F6E">
        <w:rPr>
          <w:rFonts w:ascii="Verdana" w:eastAsia="Times New Roman" w:hAnsi="Verdana"/>
          <w:b/>
          <w:color w:val="000000"/>
          <w:spacing w:val="-2"/>
          <w:sz w:val="20"/>
          <w:szCs w:val="20"/>
          <w:lang w:val="bg-BG"/>
        </w:rPr>
        <w:t xml:space="preserve">. </w:t>
      </w:r>
      <w:r w:rsidR="00ED5EDB" w:rsidRPr="002C7F6E">
        <w:rPr>
          <w:rFonts w:ascii="Verdana" w:eastAsia="Times New Roman" w:hAnsi="Verdana"/>
          <w:color w:val="000000"/>
          <w:spacing w:val="-2"/>
          <w:sz w:val="20"/>
          <w:szCs w:val="20"/>
          <w:lang w:val="bg-BG"/>
        </w:rPr>
        <w:t xml:space="preserve">Когато </w:t>
      </w:r>
      <w:r w:rsidR="00D56B33" w:rsidRPr="002C7F6E">
        <w:rPr>
          <w:rFonts w:ascii="Verdana" w:eastAsia="Times New Roman" w:hAnsi="Verdana"/>
          <w:color w:val="000000"/>
          <w:spacing w:val="-2"/>
          <w:sz w:val="20"/>
          <w:szCs w:val="20"/>
          <w:lang w:val="bg-BG"/>
        </w:rPr>
        <w:t xml:space="preserve">като </w:t>
      </w:r>
      <w:r w:rsidR="00ED5EDB" w:rsidRPr="002C7F6E">
        <w:rPr>
          <w:rFonts w:ascii="Verdana" w:eastAsia="Times New Roman" w:hAnsi="Verdana"/>
          <w:color w:val="000000"/>
          <w:spacing w:val="-2"/>
          <w:sz w:val="20"/>
          <w:szCs w:val="20"/>
          <w:lang w:val="bg-BG"/>
        </w:rPr>
        <w:t xml:space="preserve">Гаранция за изпълнение се </w:t>
      </w:r>
      <w:r w:rsidR="00D56B33" w:rsidRPr="002C7F6E">
        <w:rPr>
          <w:rFonts w:ascii="Verdana" w:eastAsia="Times New Roman" w:hAnsi="Verdana"/>
          <w:color w:val="000000"/>
          <w:spacing w:val="-2"/>
          <w:sz w:val="20"/>
          <w:szCs w:val="20"/>
          <w:lang w:val="bg-BG"/>
        </w:rPr>
        <w:t>представя</w:t>
      </w:r>
      <w:r w:rsidR="00ED5EDB" w:rsidRPr="002C7F6E">
        <w:rPr>
          <w:rFonts w:ascii="Verdana" w:eastAsia="Times New Roman" w:hAnsi="Verdana"/>
          <w:color w:val="000000"/>
          <w:spacing w:val="-2"/>
          <w:sz w:val="20"/>
          <w:szCs w:val="20"/>
          <w:lang w:val="bg-BG"/>
        </w:rPr>
        <w:t xml:space="preserve"> парична сума, сумата се внася </w:t>
      </w:r>
      <w:r w:rsidRPr="002C7F6E">
        <w:rPr>
          <w:rFonts w:ascii="Verdana" w:eastAsia="Times New Roman" w:hAnsi="Verdana"/>
          <w:color w:val="000000"/>
          <w:spacing w:val="-2"/>
          <w:sz w:val="20"/>
          <w:szCs w:val="20"/>
          <w:lang w:val="bg-BG"/>
        </w:rPr>
        <w:t xml:space="preserve">по </w:t>
      </w:r>
      <w:r w:rsidR="00ED5EDB" w:rsidRPr="002C7F6E">
        <w:rPr>
          <w:rFonts w:ascii="Verdana" w:eastAsia="Times New Roman" w:hAnsi="Verdana"/>
          <w:color w:val="000000"/>
          <w:spacing w:val="-2"/>
          <w:sz w:val="20"/>
          <w:szCs w:val="20"/>
          <w:lang w:val="bg-BG"/>
        </w:rPr>
        <w:t>банковата сметка на ВЪЗЛОЖИТЕЛЯ, посочена в Документацията за</w:t>
      </w:r>
      <w:r w:rsidRPr="002C7F6E">
        <w:rPr>
          <w:rFonts w:ascii="Verdana" w:eastAsia="Times New Roman" w:hAnsi="Verdana"/>
          <w:color w:val="000000"/>
          <w:spacing w:val="-2"/>
          <w:sz w:val="20"/>
          <w:szCs w:val="20"/>
          <w:lang w:val="bg-BG"/>
        </w:rPr>
        <w:t xml:space="preserve"> обществената поръчка, както следва</w:t>
      </w:r>
      <w:r w:rsidR="00ED5EDB" w:rsidRPr="002C7F6E">
        <w:rPr>
          <w:rFonts w:ascii="Verdana" w:eastAsia="Times New Roman" w:hAnsi="Verdana"/>
          <w:color w:val="000000"/>
          <w:spacing w:val="-2"/>
          <w:sz w:val="20"/>
          <w:szCs w:val="20"/>
          <w:lang w:val="bg-BG"/>
        </w:rPr>
        <w:t xml:space="preserve">: </w:t>
      </w:r>
    </w:p>
    <w:p w14:paraId="6F588E22" w14:textId="4EFF51E4" w:rsidR="00132275" w:rsidRDefault="00B2540E" w:rsidP="00877DB7">
      <w:pPr>
        <w:shd w:val="clear" w:color="auto" w:fill="FFFFFF"/>
        <w:spacing w:after="0" w:line="240" w:lineRule="auto"/>
        <w:ind w:firstLine="720"/>
        <w:jc w:val="both"/>
        <w:rPr>
          <w:rFonts w:ascii="Verdana" w:hAnsi="Verdana"/>
          <w:color w:val="000000"/>
          <w:sz w:val="20"/>
          <w:szCs w:val="20"/>
        </w:rPr>
      </w:pPr>
      <w:r w:rsidRPr="002C7F6E">
        <w:rPr>
          <w:rFonts w:ascii="Verdana" w:hAnsi="Verdana"/>
          <w:color w:val="000000"/>
          <w:sz w:val="20"/>
          <w:szCs w:val="20"/>
        </w:rPr>
        <w:t>„</w:t>
      </w:r>
      <w:r w:rsidR="00132275" w:rsidRPr="002C7F6E">
        <w:rPr>
          <w:rFonts w:ascii="Verdana" w:hAnsi="Verdana"/>
          <w:color w:val="000000"/>
          <w:sz w:val="20"/>
          <w:szCs w:val="20"/>
        </w:rPr>
        <w:t>Експресба</w:t>
      </w:r>
      <w:r w:rsidR="00132275" w:rsidRPr="002C7F6E">
        <w:rPr>
          <w:rFonts w:ascii="Verdana" w:hAnsi="Verdana"/>
          <w:color w:val="000000"/>
          <w:sz w:val="20"/>
          <w:szCs w:val="20"/>
          <w:lang w:val="bg-BG"/>
        </w:rPr>
        <w:t>н</w:t>
      </w:r>
      <w:r w:rsidR="00132275" w:rsidRPr="002C7F6E">
        <w:rPr>
          <w:rFonts w:ascii="Verdana" w:hAnsi="Verdana"/>
          <w:color w:val="000000"/>
          <w:sz w:val="20"/>
          <w:szCs w:val="20"/>
        </w:rPr>
        <w:t>к“</w:t>
      </w:r>
      <w:r w:rsidR="00F90F14">
        <w:rPr>
          <w:rFonts w:ascii="Verdana" w:hAnsi="Verdana"/>
          <w:color w:val="000000"/>
          <w:sz w:val="20"/>
          <w:szCs w:val="20"/>
        </w:rPr>
        <w:t xml:space="preserve"> </w:t>
      </w:r>
      <w:r w:rsidR="00132275" w:rsidRPr="002C7F6E">
        <w:rPr>
          <w:rFonts w:ascii="Verdana" w:hAnsi="Verdana"/>
          <w:color w:val="000000"/>
          <w:sz w:val="20"/>
          <w:szCs w:val="20"/>
        </w:rPr>
        <w:t>АД</w:t>
      </w:r>
      <w:r w:rsidRPr="002C7F6E">
        <w:rPr>
          <w:rFonts w:ascii="Verdana" w:hAnsi="Verdana"/>
          <w:color w:val="000000"/>
          <w:sz w:val="20"/>
          <w:szCs w:val="20"/>
        </w:rPr>
        <w:t>, IBAN: BG28 TTBB 9400 1523 0569 25, BIC:TTBB BG22</w:t>
      </w:r>
    </w:p>
    <w:p w14:paraId="33519694" w14:textId="77777777" w:rsidR="00B831BE" w:rsidRPr="002C7F6E" w:rsidRDefault="00B831BE" w:rsidP="00877DB7">
      <w:pPr>
        <w:shd w:val="clear" w:color="auto" w:fill="FFFFFF"/>
        <w:spacing w:after="0" w:line="240" w:lineRule="auto"/>
        <w:ind w:firstLine="720"/>
        <w:jc w:val="both"/>
        <w:rPr>
          <w:rFonts w:ascii="Verdana" w:hAnsi="Verdana"/>
          <w:color w:val="000000"/>
          <w:sz w:val="20"/>
          <w:szCs w:val="20"/>
        </w:rPr>
      </w:pPr>
    </w:p>
    <w:p w14:paraId="5C0A78B7" w14:textId="77777777" w:rsidR="00ED5EDB" w:rsidRPr="002C7F6E" w:rsidRDefault="00877DB7" w:rsidP="00877DB7">
      <w:pPr>
        <w:shd w:val="clear" w:color="auto" w:fill="FFFFFF"/>
        <w:spacing w:after="0" w:line="240" w:lineRule="auto"/>
        <w:ind w:firstLine="720"/>
        <w:jc w:val="both"/>
        <w:rPr>
          <w:rFonts w:ascii="Verdana" w:eastAsia="Times New Roman" w:hAnsi="Verdana"/>
          <w:color w:val="000000"/>
          <w:sz w:val="20"/>
          <w:szCs w:val="20"/>
          <w:lang w:val="bg-BG"/>
        </w:rPr>
      </w:pPr>
      <w:r w:rsidRPr="002C7F6E">
        <w:rPr>
          <w:rFonts w:ascii="Verdana" w:eastAsia="Times New Roman" w:hAnsi="Verdana"/>
          <w:b/>
          <w:sz w:val="20"/>
          <w:szCs w:val="20"/>
          <w:lang w:val="bg-BG"/>
        </w:rPr>
        <w:t>Чл. 15</w:t>
      </w:r>
      <w:r w:rsidR="00ED5EDB" w:rsidRPr="002C7F6E">
        <w:rPr>
          <w:rFonts w:ascii="Verdana" w:eastAsia="Times New Roman" w:hAnsi="Verdana"/>
          <w:b/>
          <w:sz w:val="20"/>
          <w:szCs w:val="20"/>
          <w:lang w:val="bg-BG"/>
        </w:rPr>
        <w:t xml:space="preserve">. (1) </w:t>
      </w:r>
      <w:r w:rsidR="00ED5EDB" w:rsidRPr="002C7F6E">
        <w:rPr>
          <w:rFonts w:ascii="Verdana" w:eastAsia="Times New Roman" w:hAnsi="Verdana"/>
          <w:color w:val="000000"/>
          <w:sz w:val="20"/>
          <w:szCs w:val="20"/>
          <w:lang w:val="bg-BG"/>
        </w:rPr>
        <w:t xml:space="preserve">Когато </w:t>
      </w:r>
      <w:r w:rsidR="00D56B33" w:rsidRPr="002C7F6E">
        <w:rPr>
          <w:rFonts w:ascii="Verdana" w:eastAsia="Times New Roman" w:hAnsi="Verdana"/>
          <w:color w:val="000000"/>
          <w:sz w:val="20"/>
          <w:szCs w:val="20"/>
          <w:lang w:val="bg-BG"/>
        </w:rPr>
        <w:t>като г</w:t>
      </w:r>
      <w:r w:rsidR="00ED5EDB" w:rsidRPr="002C7F6E">
        <w:rPr>
          <w:rFonts w:ascii="Verdana" w:eastAsia="Times New Roman" w:hAnsi="Verdana"/>
          <w:color w:val="000000"/>
          <w:sz w:val="20"/>
          <w:szCs w:val="20"/>
          <w:lang w:val="bg-BG"/>
        </w:rPr>
        <w:t xml:space="preserve">аранция за изпълнение се представя </w:t>
      </w:r>
      <w:r w:rsidR="00ED5EDB" w:rsidRPr="002C7F6E">
        <w:rPr>
          <w:rFonts w:ascii="Verdana" w:eastAsia="Times New Roman" w:hAnsi="Verdana"/>
          <w:color w:val="000000"/>
          <w:spacing w:val="1"/>
          <w:sz w:val="20"/>
          <w:szCs w:val="20"/>
          <w:lang w:val="bg-BG"/>
        </w:rPr>
        <w:t>банкова гаранция</w:t>
      </w:r>
      <w:r w:rsidR="00ED5EDB" w:rsidRPr="002C7F6E">
        <w:rPr>
          <w:rFonts w:ascii="Verdana" w:eastAsia="Times New Roman" w:hAnsi="Verdana"/>
          <w:color w:val="000000"/>
          <w:sz w:val="20"/>
          <w:szCs w:val="20"/>
          <w:lang w:val="bg-BG"/>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14:paraId="18C5F33A" w14:textId="77777777" w:rsidR="00ED5EDB" w:rsidRPr="002C7F6E" w:rsidRDefault="00ED5EDB" w:rsidP="00877DB7">
      <w:pPr>
        <w:shd w:val="clear" w:color="auto" w:fill="FFFFFF"/>
        <w:spacing w:after="0" w:line="240" w:lineRule="auto"/>
        <w:ind w:firstLine="720"/>
        <w:jc w:val="both"/>
        <w:rPr>
          <w:rFonts w:ascii="Verdana" w:eastAsia="Times New Roman" w:hAnsi="Verdana"/>
          <w:color w:val="000000"/>
          <w:sz w:val="20"/>
          <w:szCs w:val="20"/>
          <w:lang w:val="bg-BG"/>
        </w:rPr>
      </w:pPr>
      <w:r w:rsidRPr="002C7F6E">
        <w:rPr>
          <w:rFonts w:ascii="Verdana" w:eastAsia="Times New Roman" w:hAnsi="Verdana"/>
          <w:color w:val="000000"/>
          <w:sz w:val="20"/>
          <w:szCs w:val="20"/>
          <w:lang w:val="bg-BG"/>
        </w:rPr>
        <w:t>1. да бъде безусловна</w:t>
      </w:r>
      <w:r w:rsidR="00877DB7" w:rsidRPr="002C7F6E">
        <w:rPr>
          <w:rFonts w:ascii="Verdana" w:eastAsia="Times New Roman" w:hAnsi="Verdana"/>
          <w:color w:val="000000"/>
          <w:sz w:val="20"/>
          <w:szCs w:val="20"/>
          <w:lang w:val="bg-BG"/>
        </w:rPr>
        <w:t xml:space="preserve"> и неотменяема банкова гаранция, </w:t>
      </w:r>
      <w:r w:rsidRPr="002C7F6E">
        <w:rPr>
          <w:rFonts w:ascii="Verdana" w:eastAsia="Times New Roman" w:hAnsi="Verdana"/>
          <w:color w:val="000000"/>
          <w:sz w:val="20"/>
          <w:szCs w:val="20"/>
          <w:lang w:val="bg-BG"/>
        </w:rPr>
        <w:t>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w:t>
      </w:r>
      <w:r w:rsidR="00877DB7" w:rsidRPr="002C7F6E">
        <w:rPr>
          <w:rFonts w:ascii="Verdana" w:eastAsia="Times New Roman" w:hAnsi="Verdana"/>
          <w:color w:val="000000"/>
          <w:sz w:val="20"/>
          <w:szCs w:val="20"/>
          <w:lang w:val="bg-BG"/>
        </w:rPr>
        <w:t>пълнение по този Договор</w:t>
      </w:r>
      <w:r w:rsidRPr="002C7F6E">
        <w:rPr>
          <w:rFonts w:ascii="Verdana" w:eastAsia="Times New Roman" w:hAnsi="Verdana"/>
          <w:color w:val="000000"/>
          <w:sz w:val="20"/>
          <w:szCs w:val="20"/>
          <w:lang w:val="bg-BG"/>
        </w:rPr>
        <w:t>;</w:t>
      </w:r>
    </w:p>
    <w:p w14:paraId="7D10BD60" w14:textId="26FF9562" w:rsidR="00ED5EDB" w:rsidRPr="002C7F6E" w:rsidRDefault="00227DAE" w:rsidP="00877DB7">
      <w:pPr>
        <w:shd w:val="clear" w:color="auto" w:fill="FFFFFF"/>
        <w:spacing w:after="0" w:line="240" w:lineRule="auto"/>
        <w:ind w:firstLine="720"/>
        <w:jc w:val="both"/>
        <w:rPr>
          <w:rFonts w:ascii="Verdana" w:eastAsia="Times New Roman" w:hAnsi="Verdana"/>
          <w:color w:val="000000"/>
          <w:spacing w:val="-2"/>
          <w:sz w:val="20"/>
          <w:szCs w:val="20"/>
          <w:lang w:val="bg-BG"/>
        </w:rPr>
      </w:pPr>
      <w:r w:rsidRPr="002C7F6E">
        <w:rPr>
          <w:rFonts w:ascii="Verdana" w:eastAsia="Times New Roman" w:hAnsi="Verdana"/>
          <w:color w:val="000000"/>
          <w:sz w:val="20"/>
          <w:szCs w:val="20"/>
          <w:lang w:val="bg-BG"/>
        </w:rPr>
        <w:t>2</w:t>
      </w:r>
      <w:r w:rsidR="00ED5EDB" w:rsidRPr="002C7F6E">
        <w:rPr>
          <w:rFonts w:ascii="Verdana" w:eastAsia="Times New Roman" w:hAnsi="Verdana"/>
          <w:color w:val="000000"/>
          <w:sz w:val="20"/>
          <w:szCs w:val="20"/>
          <w:lang w:val="bg-BG"/>
        </w:rPr>
        <w:t>. да бъде със срок на валидност за цели</w:t>
      </w:r>
      <w:r w:rsidR="00877DB7" w:rsidRPr="002C7F6E">
        <w:rPr>
          <w:rFonts w:ascii="Verdana" w:eastAsia="Times New Roman" w:hAnsi="Verdana"/>
          <w:color w:val="000000"/>
          <w:sz w:val="20"/>
          <w:szCs w:val="20"/>
          <w:lang w:val="bg-BG"/>
        </w:rPr>
        <w:t xml:space="preserve">я срок на действие на Договора </w:t>
      </w:r>
      <w:bookmarkStart w:id="9" w:name="_Hlk510082378"/>
      <w:r w:rsidR="00ED5EDB" w:rsidRPr="002C7F6E">
        <w:rPr>
          <w:rFonts w:ascii="Verdana" w:eastAsia="Times New Roman" w:hAnsi="Verdana"/>
          <w:color w:val="000000"/>
          <w:sz w:val="20"/>
          <w:szCs w:val="20"/>
          <w:lang w:val="bg-BG"/>
        </w:rPr>
        <w:t xml:space="preserve">плюс </w:t>
      </w:r>
      <w:r w:rsidR="00D06AA9">
        <w:rPr>
          <w:rFonts w:ascii="Verdana" w:eastAsia="Times New Roman" w:hAnsi="Verdana"/>
          <w:color w:val="000000"/>
          <w:sz w:val="20"/>
          <w:szCs w:val="20"/>
          <w:lang w:val="bg-BG"/>
        </w:rPr>
        <w:t>30</w:t>
      </w:r>
      <w:r w:rsidR="00D06AA9" w:rsidRPr="002C7F6E">
        <w:rPr>
          <w:rFonts w:ascii="Verdana" w:eastAsia="Times New Roman" w:hAnsi="Verdana"/>
          <w:color w:val="000000"/>
          <w:sz w:val="20"/>
          <w:szCs w:val="20"/>
          <w:lang w:val="bg-BG"/>
        </w:rPr>
        <w:t xml:space="preserve"> </w:t>
      </w:r>
      <w:r w:rsidR="00ED5EDB" w:rsidRPr="002C7F6E">
        <w:rPr>
          <w:rFonts w:ascii="Verdana" w:eastAsia="Times New Roman" w:hAnsi="Verdana"/>
          <w:color w:val="000000"/>
          <w:sz w:val="20"/>
          <w:szCs w:val="20"/>
          <w:lang w:val="bg-BG"/>
        </w:rPr>
        <w:t>(</w:t>
      </w:r>
      <w:r w:rsidR="00D06AA9">
        <w:rPr>
          <w:rFonts w:ascii="Verdana" w:eastAsia="Times New Roman" w:hAnsi="Verdana"/>
          <w:color w:val="000000"/>
          <w:sz w:val="20"/>
          <w:szCs w:val="20"/>
          <w:lang w:val="bg-BG"/>
        </w:rPr>
        <w:t>тридесет</w:t>
      </w:r>
      <w:r w:rsidR="00ED5EDB" w:rsidRPr="002C7F6E">
        <w:rPr>
          <w:rFonts w:ascii="Verdana" w:eastAsia="Times New Roman" w:hAnsi="Verdana"/>
          <w:color w:val="000000"/>
          <w:sz w:val="20"/>
          <w:szCs w:val="20"/>
          <w:lang w:val="bg-BG"/>
        </w:rPr>
        <w:t xml:space="preserve">) </w:t>
      </w:r>
      <w:bookmarkEnd w:id="9"/>
      <w:r w:rsidR="00ED5EDB" w:rsidRPr="002C7F6E">
        <w:rPr>
          <w:rFonts w:ascii="Verdana" w:eastAsia="Times New Roman" w:hAnsi="Verdana"/>
          <w:color w:val="000000"/>
          <w:sz w:val="20"/>
          <w:szCs w:val="20"/>
          <w:lang w:val="bg-BG"/>
        </w:rPr>
        <w:t>дни с</w:t>
      </w:r>
      <w:r w:rsidR="00877DB7" w:rsidRPr="002C7F6E">
        <w:rPr>
          <w:rFonts w:ascii="Verdana" w:eastAsia="Times New Roman" w:hAnsi="Verdana"/>
          <w:color w:val="000000"/>
          <w:sz w:val="20"/>
          <w:szCs w:val="20"/>
          <w:lang w:val="bg-BG"/>
        </w:rPr>
        <w:t>лед прекратяването на Договора</w:t>
      </w:r>
      <w:r w:rsidR="00ED5EDB" w:rsidRPr="002C7F6E">
        <w:rPr>
          <w:rFonts w:ascii="Verdana" w:eastAsia="Times New Roman" w:hAnsi="Verdana"/>
          <w:color w:val="000000"/>
          <w:sz w:val="20"/>
          <w:szCs w:val="20"/>
          <w:lang w:val="bg-BG"/>
        </w:rPr>
        <w:t xml:space="preserve">, като при необходимост срокът </w:t>
      </w:r>
      <w:r w:rsidR="00ED5EDB" w:rsidRPr="002C7F6E">
        <w:rPr>
          <w:rFonts w:ascii="Verdana" w:eastAsia="Times New Roman" w:hAnsi="Verdana"/>
          <w:color w:val="000000"/>
          <w:sz w:val="20"/>
          <w:szCs w:val="20"/>
          <w:lang w:val="bg-BG"/>
        </w:rPr>
        <w:t>на валидност на банковата гаранция</w:t>
      </w:r>
      <w:r w:rsidR="00877DB7" w:rsidRPr="002C7F6E">
        <w:rPr>
          <w:rFonts w:ascii="Verdana" w:eastAsia="Times New Roman" w:hAnsi="Verdana"/>
          <w:color w:val="000000"/>
          <w:sz w:val="20"/>
          <w:szCs w:val="20"/>
          <w:lang w:val="bg-BG"/>
        </w:rPr>
        <w:t xml:space="preserve"> се удължава или се издава нова</w:t>
      </w:r>
      <w:r w:rsidR="00ED5EDB" w:rsidRPr="002C7F6E">
        <w:rPr>
          <w:rFonts w:ascii="Verdana" w:eastAsia="Times New Roman" w:hAnsi="Verdana"/>
          <w:color w:val="000000"/>
          <w:sz w:val="20"/>
          <w:szCs w:val="20"/>
          <w:lang w:val="bg-BG"/>
        </w:rPr>
        <w:t>.</w:t>
      </w:r>
      <w:r w:rsidR="00ED5EDB" w:rsidRPr="002C7F6E">
        <w:rPr>
          <w:rFonts w:ascii="Verdana" w:eastAsia="Times New Roman" w:hAnsi="Verdana"/>
          <w:color w:val="000000"/>
          <w:spacing w:val="-2"/>
          <w:sz w:val="20"/>
          <w:szCs w:val="20"/>
          <w:lang w:val="bg-BG"/>
        </w:rPr>
        <w:t xml:space="preserve"> </w:t>
      </w:r>
    </w:p>
    <w:p w14:paraId="063E0CC1" w14:textId="77777777" w:rsidR="00ED5EDB" w:rsidRPr="002C7F6E" w:rsidRDefault="00ED5EDB" w:rsidP="00877DB7">
      <w:pPr>
        <w:shd w:val="clear" w:color="auto" w:fill="FFFFFF"/>
        <w:spacing w:after="0" w:line="240" w:lineRule="auto"/>
        <w:ind w:firstLine="720"/>
        <w:jc w:val="both"/>
        <w:rPr>
          <w:rFonts w:ascii="Verdana" w:eastAsia="Times New Roman" w:hAnsi="Verdana"/>
          <w:color w:val="000000"/>
          <w:spacing w:val="-2"/>
          <w:sz w:val="20"/>
          <w:szCs w:val="20"/>
          <w:lang w:val="bg-BG"/>
        </w:rPr>
      </w:pPr>
      <w:r w:rsidRPr="002C7F6E">
        <w:rPr>
          <w:rFonts w:ascii="Verdana" w:eastAsia="Times New Roman" w:hAnsi="Verdana"/>
          <w:b/>
          <w:color w:val="000000"/>
          <w:spacing w:val="-2"/>
          <w:sz w:val="20"/>
          <w:szCs w:val="20"/>
          <w:lang w:val="bg-BG"/>
        </w:rPr>
        <w:t>(2)</w:t>
      </w:r>
      <w:r w:rsidRPr="002C7F6E">
        <w:rPr>
          <w:rFonts w:ascii="Verdana" w:eastAsia="Times New Roman" w:hAnsi="Verdana"/>
          <w:color w:val="000000"/>
          <w:spacing w:val="-2"/>
          <w:sz w:val="20"/>
          <w:szCs w:val="20"/>
          <w:lang w:val="bg-BG"/>
        </w:rPr>
        <w:t xml:space="preserve"> Банковите разходи по откриването и поддържането на Гаранцията </w:t>
      </w:r>
      <w:r w:rsidRPr="002C7F6E">
        <w:rPr>
          <w:rFonts w:ascii="Verdana" w:eastAsia="Times New Roman" w:hAnsi="Verdana"/>
          <w:color w:val="000000"/>
          <w:spacing w:val="1"/>
          <w:sz w:val="20"/>
          <w:szCs w:val="20"/>
          <w:lang w:val="bg-BG"/>
        </w:rPr>
        <w:t>за изпълнение въ</w:t>
      </w:r>
      <w:r w:rsidR="007F6372" w:rsidRPr="002C7F6E">
        <w:rPr>
          <w:rFonts w:ascii="Verdana" w:eastAsia="Times New Roman" w:hAnsi="Verdana"/>
          <w:color w:val="000000"/>
          <w:spacing w:val="1"/>
          <w:sz w:val="20"/>
          <w:szCs w:val="20"/>
          <w:lang w:val="bg-BG"/>
        </w:rPr>
        <w:t xml:space="preserve">в формата на банкова гаранция, </w:t>
      </w:r>
      <w:r w:rsidRPr="002C7F6E">
        <w:rPr>
          <w:rFonts w:ascii="Verdana" w:eastAsia="Times New Roman" w:hAnsi="Verdana"/>
          <w:color w:val="000000"/>
          <w:spacing w:val="1"/>
          <w:sz w:val="20"/>
          <w:szCs w:val="20"/>
          <w:lang w:val="bg-BG"/>
        </w:rPr>
        <w:t>както и по усвояването на сред</w:t>
      </w:r>
      <w:r w:rsidR="00877DB7" w:rsidRPr="002C7F6E">
        <w:rPr>
          <w:rFonts w:ascii="Verdana" w:eastAsia="Times New Roman" w:hAnsi="Verdana"/>
          <w:color w:val="000000"/>
          <w:spacing w:val="1"/>
          <w:sz w:val="20"/>
          <w:szCs w:val="20"/>
          <w:lang w:val="bg-BG"/>
        </w:rPr>
        <w:t xml:space="preserve">ства от страна на ВЪЗЛОЖИТЕЛЯ, </w:t>
      </w:r>
      <w:r w:rsidRPr="002C7F6E">
        <w:rPr>
          <w:rFonts w:ascii="Verdana" w:eastAsia="Times New Roman" w:hAnsi="Verdana"/>
          <w:color w:val="000000"/>
          <w:spacing w:val="1"/>
          <w:sz w:val="20"/>
          <w:szCs w:val="20"/>
          <w:lang w:val="bg-BG"/>
        </w:rPr>
        <w:t>при н</w:t>
      </w:r>
      <w:r w:rsidR="00877DB7" w:rsidRPr="002C7F6E">
        <w:rPr>
          <w:rFonts w:ascii="Verdana" w:eastAsia="Times New Roman" w:hAnsi="Verdana"/>
          <w:color w:val="000000"/>
          <w:spacing w:val="1"/>
          <w:sz w:val="20"/>
          <w:szCs w:val="20"/>
          <w:lang w:val="bg-BG"/>
        </w:rPr>
        <w:t>аличието на основание за това,</w:t>
      </w:r>
      <w:r w:rsidRPr="002C7F6E">
        <w:rPr>
          <w:rFonts w:ascii="Verdana" w:eastAsia="Times New Roman" w:hAnsi="Verdana"/>
          <w:color w:val="000000"/>
          <w:spacing w:val="1"/>
          <w:sz w:val="20"/>
          <w:szCs w:val="20"/>
          <w:lang w:val="bg-BG"/>
        </w:rPr>
        <w:t xml:space="preserve"> </w:t>
      </w:r>
      <w:r w:rsidRPr="002C7F6E">
        <w:rPr>
          <w:rFonts w:ascii="Verdana" w:eastAsia="Times New Roman" w:hAnsi="Verdana"/>
          <w:color w:val="000000"/>
          <w:spacing w:val="-2"/>
          <w:sz w:val="20"/>
          <w:szCs w:val="20"/>
          <w:lang w:val="bg-BG"/>
        </w:rPr>
        <w:t>са за сметка на ИЗПЪЛНИТЕЛЯ.</w:t>
      </w:r>
    </w:p>
    <w:p w14:paraId="157C0BC7" w14:textId="77777777" w:rsidR="00ED5EDB" w:rsidRPr="002C7F6E" w:rsidRDefault="00ED5EDB" w:rsidP="00ED5EDB">
      <w:pPr>
        <w:shd w:val="clear" w:color="auto" w:fill="FFFFFF"/>
        <w:spacing w:after="0" w:line="240" w:lineRule="auto"/>
        <w:jc w:val="both"/>
        <w:rPr>
          <w:rFonts w:ascii="Verdana" w:eastAsia="Times New Roman" w:hAnsi="Verdana"/>
          <w:b/>
          <w:color w:val="000000"/>
          <w:spacing w:val="-2"/>
          <w:sz w:val="20"/>
          <w:szCs w:val="20"/>
          <w:lang w:val="bg-BG"/>
        </w:rPr>
      </w:pPr>
    </w:p>
    <w:p w14:paraId="52DC8598" w14:textId="77777777" w:rsidR="00ED5EDB" w:rsidRPr="002C7F6E" w:rsidRDefault="00877DB7" w:rsidP="00877DB7">
      <w:pPr>
        <w:shd w:val="clear" w:color="auto" w:fill="FFFFFF"/>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b/>
          <w:sz w:val="20"/>
          <w:szCs w:val="20"/>
          <w:lang w:val="bg-BG"/>
        </w:rPr>
        <w:t>Чл. 16</w:t>
      </w:r>
      <w:r w:rsidR="00ED5EDB" w:rsidRPr="002C7F6E">
        <w:rPr>
          <w:rFonts w:ascii="Verdana" w:eastAsia="Times New Roman" w:hAnsi="Verdana"/>
          <w:b/>
          <w:sz w:val="20"/>
          <w:szCs w:val="20"/>
          <w:lang w:val="bg-BG"/>
        </w:rPr>
        <w:t xml:space="preserve">. (1) </w:t>
      </w:r>
      <w:r w:rsidR="00ED5EDB" w:rsidRPr="002C7F6E">
        <w:rPr>
          <w:rFonts w:ascii="Verdana" w:eastAsia="Times New Roman" w:hAnsi="Verdana"/>
          <w:color w:val="000000"/>
          <w:sz w:val="20"/>
          <w:szCs w:val="20"/>
          <w:lang w:val="bg-BG"/>
        </w:rPr>
        <w:t xml:space="preserve">Когато </w:t>
      </w:r>
      <w:r w:rsidR="00D56B33" w:rsidRPr="002C7F6E">
        <w:rPr>
          <w:rFonts w:ascii="Verdana" w:eastAsia="Times New Roman" w:hAnsi="Verdana"/>
          <w:color w:val="000000"/>
          <w:sz w:val="20"/>
          <w:szCs w:val="20"/>
          <w:lang w:val="bg-BG"/>
        </w:rPr>
        <w:t xml:space="preserve">като </w:t>
      </w:r>
      <w:r w:rsidR="00ED5EDB" w:rsidRPr="002C7F6E">
        <w:rPr>
          <w:rFonts w:ascii="Verdana" w:eastAsia="Times New Roman" w:hAnsi="Verdana"/>
          <w:color w:val="000000"/>
          <w:sz w:val="20"/>
          <w:szCs w:val="20"/>
          <w:lang w:val="bg-BG"/>
        </w:rPr>
        <w:t xml:space="preserve">Гаранция за изпълнение се представя </w:t>
      </w:r>
      <w:r w:rsidR="00ED5EDB" w:rsidRPr="002C7F6E">
        <w:rPr>
          <w:rFonts w:ascii="Verdana" w:eastAsia="Times New Roman" w:hAnsi="Verdana"/>
          <w:color w:val="000000"/>
          <w:spacing w:val="1"/>
          <w:sz w:val="20"/>
          <w:szCs w:val="20"/>
          <w:lang w:val="bg-BG"/>
        </w:rPr>
        <w:t>застраховка, ИЗПЪЛНИТЕЛЯТ предава на ВЪЗЛО</w:t>
      </w:r>
      <w:r w:rsidRPr="002C7F6E">
        <w:rPr>
          <w:rFonts w:ascii="Verdana" w:eastAsia="Times New Roman" w:hAnsi="Verdana"/>
          <w:color w:val="000000"/>
          <w:spacing w:val="1"/>
          <w:sz w:val="20"/>
          <w:szCs w:val="20"/>
          <w:lang w:val="bg-BG"/>
        </w:rPr>
        <w:t xml:space="preserve">ЖИТЕЛЯ оригинален екземпляр на застрахователна полица, издадена в полза на ВЪЗЛОЖИТЕЛЯ, </w:t>
      </w:r>
      <w:r w:rsidR="00ED5EDB" w:rsidRPr="002C7F6E">
        <w:rPr>
          <w:rFonts w:ascii="Verdana" w:eastAsia="Times New Roman" w:hAnsi="Verdana"/>
          <w:color w:val="000000"/>
          <w:spacing w:val="1"/>
          <w:sz w:val="20"/>
          <w:szCs w:val="20"/>
          <w:lang w:val="bg-BG"/>
        </w:rPr>
        <w:t>в която ВЪЗЛОЖИТЕЛЯТ е посочен като трет</w:t>
      </w:r>
      <w:r w:rsidRPr="002C7F6E">
        <w:rPr>
          <w:rFonts w:ascii="Verdana" w:eastAsia="Times New Roman" w:hAnsi="Verdana"/>
          <w:color w:val="000000"/>
          <w:spacing w:val="1"/>
          <w:sz w:val="20"/>
          <w:szCs w:val="20"/>
          <w:lang w:val="bg-BG"/>
        </w:rPr>
        <w:t>о ползващо се лице (бенефициер) и</w:t>
      </w:r>
      <w:r w:rsidR="00ED5EDB" w:rsidRPr="002C7F6E">
        <w:rPr>
          <w:rFonts w:ascii="Verdana" w:eastAsia="Times New Roman" w:hAnsi="Verdana"/>
          <w:color w:val="000000"/>
          <w:spacing w:val="1"/>
          <w:sz w:val="20"/>
          <w:szCs w:val="20"/>
          <w:lang w:val="bg-BG"/>
        </w:rPr>
        <w:t xml:space="preserve"> която трябва да отговаря на следните изисквания:</w:t>
      </w:r>
    </w:p>
    <w:p w14:paraId="70FDE9D0" w14:textId="77777777" w:rsidR="00ED5EDB" w:rsidRPr="002C7F6E" w:rsidRDefault="00ED5EDB" w:rsidP="00877DB7">
      <w:pPr>
        <w:shd w:val="clear" w:color="auto" w:fill="FFFFFF"/>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color w:val="000000"/>
          <w:spacing w:val="1"/>
          <w:sz w:val="20"/>
          <w:szCs w:val="20"/>
          <w:lang w:val="bg-BG"/>
        </w:rPr>
        <w:t>1. да обезпечава изпълнението на този Договор чрез покритие на отговорността на ИЗПЪЛНИТЕЛЯ;</w:t>
      </w:r>
    </w:p>
    <w:p w14:paraId="57FFC959" w14:textId="77777777" w:rsidR="00ED5EDB" w:rsidRPr="002C7F6E" w:rsidRDefault="00227DAE" w:rsidP="00877DB7">
      <w:pPr>
        <w:shd w:val="clear" w:color="auto" w:fill="FFFFFF"/>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color w:val="000000"/>
          <w:spacing w:val="1"/>
          <w:sz w:val="20"/>
          <w:szCs w:val="20"/>
          <w:lang w:val="bg-BG"/>
        </w:rPr>
        <w:t>2</w:t>
      </w:r>
      <w:r w:rsidR="00ED5EDB" w:rsidRPr="002C7F6E">
        <w:rPr>
          <w:rFonts w:ascii="Verdana" w:eastAsia="Times New Roman" w:hAnsi="Verdana"/>
          <w:color w:val="000000"/>
          <w:spacing w:val="1"/>
          <w:sz w:val="20"/>
          <w:szCs w:val="20"/>
          <w:lang w:val="bg-BG"/>
        </w:rPr>
        <w:t>. да бъде със срок на валидност за цели</w:t>
      </w:r>
      <w:r w:rsidR="00877DB7" w:rsidRPr="002C7F6E">
        <w:rPr>
          <w:rFonts w:ascii="Verdana" w:eastAsia="Times New Roman" w:hAnsi="Verdana"/>
          <w:color w:val="000000"/>
          <w:spacing w:val="1"/>
          <w:sz w:val="20"/>
          <w:szCs w:val="20"/>
          <w:lang w:val="bg-BG"/>
        </w:rPr>
        <w:t xml:space="preserve">я срок на действие на Договора </w:t>
      </w:r>
      <w:r w:rsidR="00ED5EDB" w:rsidRPr="002C7F6E">
        <w:rPr>
          <w:rFonts w:ascii="Verdana" w:eastAsia="Times New Roman" w:hAnsi="Verdana"/>
          <w:color w:val="000000"/>
          <w:spacing w:val="1"/>
          <w:sz w:val="20"/>
          <w:szCs w:val="20"/>
          <w:lang w:val="bg-BG"/>
        </w:rPr>
        <w:t xml:space="preserve">плюс </w:t>
      </w:r>
      <w:r w:rsidR="00391241" w:rsidRPr="002C7F6E">
        <w:rPr>
          <w:rFonts w:ascii="Verdana" w:eastAsia="Times New Roman" w:hAnsi="Verdana"/>
          <w:color w:val="000000"/>
          <w:spacing w:val="1"/>
          <w:sz w:val="20"/>
          <w:szCs w:val="20"/>
          <w:lang w:val="bg-BG"/>
        </w:rPr>
        <w:t>45</w:t>
      </w:r>
      <w:r w:rsidR="00ED5EDB" w:rsidRPr="002C7F6E">
        <w:rPr>
          <w:rFonts w:ascii="Verdana" w:eastAsia="Times New Roman" w:hAnsi="Verdana"/>
          <w:color w:val="000000"/>
          <w:spacing w:val="1"/>
          <w:sz w:val="20"/>
          <w:szCs w:val="20"/>
          <w:lang w:val="bg-BG"/>
        </w:rPr>
        <w:t xml:space="preserve"> (</w:t>
      </w:r>
      <w:r w:rsidR="00391241" w:rsidRPr="002C7F6E">
        <w:rPr>
          <w:rFonts w:ascii="Verdana" w:eastAsia="Times New Roman" w:hAnsi="Verdana"/>
          <w:color w:val="000000"/>
          <w:spacing w:val="1"/>
          <w:sz w:val="20"/>
          <w:szCs w:val="20"/>
          <w:lang w:val="bg-BG"/>
        </w:rPr>
        <w:t>четиридесет и пет</w:t>
      </w:r>
      <w:r w:rsidR="00ED5EDB" w:rsidRPr="002C7F6E">
        <w:rPr>
          <w:rFonts w:ascii="Verdana" w:eastAsia="Times New Roman" w:hAnsi="Verdana"/>
          <w:color w:val="000000"/>
          <w:spacing w:val="1"/>
          <w:sz w:val="20"/>
          <w:szCs w:val="20"/>
          <w:lang w:val="bg-BG"/>
        </w:rPr>
        <w:t>) дни след прекратяванет</w:t>
      </w:r>
      <w:r w:rsidR="00877DB7" w:rsidRPr="002C7F6E">
        <w:rPr>
          <w:rFonts w:ascii="Verdana" w:eastAsia="Times New Roman" w:hAnsi="Verdana"/>
          <w:color w:val="000000"/>
          <w:spacing w:val="1"/>
          <w:sz w:val="20"/>
          <w:szCs w:val="20"/>
          <w:lang w:val="bg-BG"/>
        </w:rPr>
        <w:t>о на Договора</w:t>
      </w:r>
      <w:r w:rsidR="00ED5EDB" w:rsidRPr="002C7F6E">
        <w:rPr>
          <w:rFonts w:ascii="Verdana" w:eastAsia="Times New Roman" w:hAnsi="Verdana"/>
          <w:color w:val="000000"/>
          <w:spacing w:val="1"/>
          <w:sz w:val="20"/>
          <w:szCs w:val="20"/>
          <w:lang w:val="bg-BG"/>
        </w:rPr>
        <w:t xml:space="preserve">. </w:t>
      </w:r>
    </w:p>
    <w:p w14:paraId="0ADC2DAF" w14:textId="77777777" w:rsidR="00ED5EDB" w:rsidRPr="002C7F6E" w:rsidRDefault="00ED5EDB" w:rsidP="00877DB7">
      <w:pPr>
        <w:shd w:val="clear" w:color="auto" w:fill="FFFFFF"/>
        <w:spacing w:after="0" w:line="240" w:lineRule="auto"/>
        <w:ind w:firstLine="720"/>
        <w:jc w:val="both"/>
        <w:rPr>
          <w:rFonts w:ascii="Verdana" w:eastAsia="Times New Roman" w:hAnsi="Verdana"/>
          <w:color w:val="000000"/>
          <w:spacing w:val="1"/>
          <w:sz w:val="20"/>
          <w:szCs w:val="20"/>
        </w:rPr>
      </w:pPr>
      <w:r w:rsidRPr="002C7F6E">
        <w:rPr>
          <w:rFonts w:ascii="Verdana" w:eastAsia="Times New Roman" w:hAnsi="Verdana"/>
          <w:b/>
          <w:sz w:val="20"/>
          <w:szCs w:val="20"/>
          <w:lang w:val="bg-BG"/>
        </w:rPr>
        <w:t xml:space="preserve">(2) </w:t>
      </w:r>
      <w:r w:rsidRPr="002C7F6E">
        <w:rPr>
          <w:rFonts w:ascii="Verdana" w:eastAsia="Times New Roman" w:hAnsi="Verdana"/>
          <w:color w:val="000000"/>
          <w:spacing w:val="1"/>
          <w:sz w:val="20"/>
          <w:szCs w:val="20"/>
          <w:lang w:val="bg-BG"/>
        </w:rPr>
        <w:t>Разходите по сключването на застрахователния договор и поддържането на валидността на зас</w:t>
      </w:r>
      <w:r w:rsidR="00877DB7" w:rsidRPr="002C7F6E">
        <w:rPr>
          <w:rFonts w:ascii="Verdana" w:eastAsia="Times New Roman" w:hAnsi="Verdana"/>
          <w:color w:val="000000"/>
          <w:spacing w:val="1"/>
          <w:sz w:val="20"/>
          <w:szCs w:val="20"/>
          <w:lang w:val="bg-BG"/>
        </w:rPr>
        <w:t xml:space="preserve">траховката за изисквания срок, </w:t>
      </w:r>
      <w:r w:rsidRPr="002C7F6E">
        <w:rPr>
          <w:rFonts w:ascii="Verdana" w:eastAsia="Times New Roman" w:hAnsi="Verdana"/>
          <w:color w:val="000000"/>
          <w:spacing w:val="1"/>
          <w:sz w:val="20"/>
          <w:szCs w:val="20"/>
          <w:lang w:val="bg-BG"/>
        </w:rPr>
        <w:t>както и по всяко изплащане на застрахователно обезщ</w:t>
      </w:r>
      <w:r w:rsidR="00877DB7" w:rsidRPr="002C7F6E">
        <w:rPr>
          <w:rFonts w:ascii="Verdana" w:eastAsia="Times New Roman" w:hAnsi="Verdana"/>
          <w:color w:val="000000"/>
          <w:spacing w:val="1"/>
          <w:sz w:val="20"/>
          <w:szCs w:val="20"/>
          <w:lang w:val="bg-BG"/>
        </w:rPr>
        <w:t xml:space="preserve">етение в полза на ВЪЗЛОЖИТЕЛЯ, </w:t>
      </w:r>
      <w:r w:rsidRPr="002C7F6E">
        <w:rPr>
          <w:rFonts w:ascii="Verdana" w:eastAsia="Times New Roman" w:hAnsi="Verdana"/>
          <w:color w:val="000000"/>
          <w:spacing w:val="1"/>
          <w:sz w:val="20"/>
          <w:szCs w:val="20"/>
          <w:lang w:val="bg-BG"/>
        </w:rPr>
        <w:t>при наличието на основание за т</w:t>
      </w:r>
      <w:r w:rsidR="00877DB7" w:rsidRPr="002C7F6E">
        <w:rPr>
          <w:rFonts w:ascii="Verdana" w:eastAsia="Times New Roman" w:hAnsi="Verdana"/>
          <w:color w:val="000000"/>
          <w:spacing w:val="1"/>
          <w:sz w:val="20"/>
          <w:szCs w:val="20"/>
          <w:lang w:val="bg-BG"/>
        </w:rPr>
        <w:t>ова,</w:t>
      </w:r>
      <w:r w:rsidRPr="002C7F6E">
        <w:rPr>
          <w:rFonts w:ascii="Verdana" w:eastAsia="Times New Roman" w:hAnsi="Verdana"/>
          <w:color w:val="000000"/>
          <w:spacing w:val="1"/>
          <w:sz w:val="20"/>
          <w:szCs w:val="20"/>
          <w:lang w:val="bg-BG"/>
        </w:rPr>
        <w:t xml:space="preserve"> са за сметка на ИЗПЪЛНИТЕЛЯ.</w:t>
      </w:r>
      <w:r w:rsidRPr="002C7F6E">
        <w:rPr>
          <w:rFonts w:ascii="Verdana" w:eastAsia="Times New Roman" w:hAnsi="Verdana"/>
          <w:color w:val="000000"/>
          <w:spacing w:val="1"/>
          <w:sz w:val="20"/>
          <w:szCs w:val="20"/>
        </w:rPr>
        <w:t xml:space="preserve"> </w:t>
      </w:r>
    </w:p>
    <w:p w14:paraId="3BD13797" w14:textId="77777777" w:rsidR="00ED5EDB" w:rsidRPr="002C7F6E" w:rsidRDefault="00ED5EDB" w:rsidP="00576876">
      <w:pPr>
        <w:shd w:val="clear" w:color="auto" w:fill="FFFFFF"/>
        <w:tabs>
          <w:tab w:val="left" w:pos="-180"/>
        </w:tabs>
        <w:spacing w:after="0" w:line="240" w:lineRule="auto"/>
        <w:jc w:val="both"/>
        <w:rPr>
          <w:rFonts w:ascii="Verdana" w:eastAsia="Times New Roman" w:hAnsi="Verdana"/>
          <w:b/>
          <w:sz w:val="20"/>
          <w:szCs w:val="20"/>
          <w:lang w:val="bg-BG"/>
        </w:rPr>
      </w:pPr>
    </w:p>
    <w:p w14:paraId="644E6B5A" w14:textId="77777777" w:rsidR="00D87ADE" w:rsidRDefault="00A47D6D" w:rsidP="00576876">
      <w:pPr>
        <w:shd w:val="clear" w:color="auto" w:fill="FFFFFF"/>
        <w:tabs>
          <w:tab w:val="left" w:pos="-180"/>
        </w:tabs>
        <w:spacing w:after="0" w:line="240" w:lineRule="auto"/>
        <w:jc w:val="both"/>
        <w:rPr>
          <w:rFonts w:ascii="Verdana" w:eastAsia="Times New Roman" w:hAnsi="Verdana"/>
          <w:b/>
          <w:sz w:val="20"/>
          <w:szCs w:val="20"/>
          <w:lang w:val="bg-BG"/>
        </w:rPr>
      </w:pPr>
      <w:r w:rsidRPr="002C7F6E">
        <w:rPr>
          <w:rFonts w:ascii="Verdana" w:eastAsia="Times New Roman" w:hAnsi="Verdana"/>
          <w:b/>
          <w:sz w:val="20"/>
          <w:szCs w:val="20"/>
          <w:lang w:val="bg-BG"/>
        </w:rPr>
        <w:tab/>
      </w:r>
      <w:r w:rsidR="00576876" w:rsidRPr="002C7F6E">
        <w:rPr>
          <w:rFonts w:ascii="Verdana" w:eastAsia="Times New Roman" w:hAnsi="Verdana"/>
          <w:b/>
          <w:sz w:val="20"/>
          <w:szCs w:val="20"/>
          <w:lang w:val="bg-BG"/>
        </w:rPr>
        <w:t xml:space="preserve">Чл. </w:t>
      </w:r>
      <w:r w:rsidR="00D56B33" w:rsidRPr="002C7F6E">
        <w:rPr>
          <w:rFonts w:ascii="Verdana" w:eastAsia="Times New Roman" w:hAnsi="Verdana"/>
          <w:b/>
          <w:sz w:val="20"/>
          <w:szCs w:val="20"/>
          <w:lang w:val="bg-BG"/>
        </w:rPr>
        <w:t>1</w:t>
      </w:r>
      <w:r w:rsidRPr="002C7F6E">
        <w:rPr>
          <w:rFonts w:ascii="Verdana" w:eastAsia="Times New Roman" w:hAnsi="Verdana"/>
          <w:b/>
          <w:sz w:val="20"/>
          <w:szCs w:val="20"/>
          <w:lang w:val="bg-BG"/>
        </w:rPr>
        <w:t>7</w:t>
      </w:r>
      <w:r w:rsidR="00576876" w:rsidRPr="002C7F6E">
        <w:rPr>
          <w:rFonts w:ascii="Verdana" w:eastAsia="Times New Roman" w:hAnsi="Verdana"/>
          <w:b/>
          <w:sz w:val="20"/>
          <w:szCs w:val="20"/>
          <w:lang w:val="bg-BG"/>
        </w:rPr>
        <w:t xml:space="preserve">. (1) </w:t>
      </w:r>
      <w:r w:rsidR="006856A0" w:rsidRPr="00B831BE">
        <w:rPr>
          <w:rFonts w:ascii="Verdana" w:eastAsia="Times New Roman" w:hAnsi="Verdana"/>
          <w:color w:val="000000"/>
          <w:spacing w:val="1"/>
          <w:sz w:val="20"/>
          <w:szCs w:val="20"/>
          <w:lang w:val="bg-BG"/>
        </w:rPr>
        <w:t xml:space="preserve">Размерът на гаранцията за изпълнение на </w:t>
      </w:r>
      <w:r w:rsidR="00D00CE7" w:rsidRPr="00B831BE">
        <w:rPr>
          <w:rFonts w:ascii="Verdana" w:eastAsia="Times New Roman" w:hAnsi="Verdana"/>
          <w:color w:val="000000"/>
          <w:spacing w:val="1"/>
          <w:sz w:val="20"/>
          <w:szCs w:val="20"/>
          <w:lang w:val="bg-BG"/>
        </w:rPr>
        <w:t>договора ще бъде редуциран на 1</w:t>
      </w:r>
      <w:r w:rsidR="006856A0" w:rsidRPr="00B831BE">
        <w:rPr>
          <w:rFonts w:ascii="Verdana" w:eastAsia="Times New Roman" w:hAnsi="Verdana"/>
          <w:color w:val="000000"/>
          <w:spacing w:val="1"/>
          <w:sz w:val="20"/>
          <w:szCs w:val="20"/>
          <w:lang w:val="bg-BG"/>
        </w:rPr>
        <w:t xml:space="preserve"> % </w:t>
      </w:r>
      <w:r w:rsidR="00B831BE" w:rsidRPr="00B831BE">
        <w:rPr>
          <w:rFonts w:ascii="Verdana" w:eastAsia="Times New Roman" w:hAnsi="Verdana"/>
          <w:color w:val="000000"/>
          <w:spacing w:val="1"/>
          <w:sz w:val="20"/>
          <w:szCs w:val="20"/>
          <w:lang w:val="bg-BG"/>
        </w:rPr>
        <w:t xml:space="preserve">(едно на сто) </w:t>
      </w:r>
      <w:r w:rsidR="006856A0" w:rsidRPr="00B831BE">
        <w:rPr>
          <w:rFonts w:ascii="Verdana" w:eastAsia="Times New Roman" w:hAnsi="Verdana"/>
          <w:color w:val="000000"/>
          <w:spacing w:val="1"/>
          <w:sz w:val="20"/>
          <w:szCs w:val="20"/>
          <w:lang w:val="bg-BG"/>
        </w:rPr>
        <w:t>от прогнознат</w:t>
      </w:r>
      <w:r w:rsidR="006357D8" w:rsidRPr="00B831BE">
        <w:rPr>
          <w:rFonts w:ascii="Verdana" w:eastAsia="Times New Roman" w:hAnsi="Verdana"/>
          <w:color w:val="000000"/>
          <w:spacing w:val="1"/>
          <w:sz w:val="20"/>
          <w:szCs w:val="20"/>
          <w:lang w:val="bg-BG"/>
        </w:rPr>
        <w:t>а стойност след изтичане на третата</w:t>
      </w:r>
      <w:r w:rsidR="006856A0" w:rsidRPr="00B831BE">
        <w:rPr>
          <w:rFonts w:ascii="Verdana" w:eastAsia="Times New Roman" w:hAnsi="Verdana"/>
          <w:color w:val="000000"/>
          <w:spacing w:val="1"/>
          <w:sz w:val="20"/>
          <w:szCs w:val="20"/>
          <w:lang w:val="bg-BG"/>
        </w:rPr>
        <w:t xml:space="preserve"> година от договора.</w:t>
      </w:r>
    </w:p>
    <w:p w14:paraId="2F79512F" w14:textId="78609DAB" w:rsidR="00576876" w:rsidRPr="002C7F6E" w:rsidRDefault="006856A0" w:rsidP="00576876">
      <w:pPr>
        <w:shd w:val="clear" w:color="auto" w:fill="FFFFFF"/>
        <w:tabs>
          <w:tab w:val="left" w:pos="-180"/>
        </w:tabs>
        <w:spacing w:after="0" w:line="240" w:lineRule="auto"/>
        <w:jc w:val="both"/>
        <w:rPr>
          <w:rFonts w:ascii="Verdana" w:eastAsia="Times New Roman" w:hAnsi="Verdana"/>
          <w:color w:val="000000"/>
          <w:spacing w:val="-2"/>
          <w:sz w:val="20"/>
          <w:szCs w:val="20"/>
          <w:lang w:val="bg-BG"/>
        </w:rPr>
      </w:pPr>
      <w:r>
        <w:rPr>
          <w:rFonts w:ascii="Verdana" w:eastAsia="Times New Roman" w:hAnsi="Verdana"/>
          <w:color w:val="000000"/>
          <w:spacing w:val="1"/>
          <w:sz w:val="20"/>
          <w:szCs w:val="20"/>
          <w:lang w:val="bg-BG"/>
        </w:rPr>
        <w:tab/>
      </w:r>
      <w:r w:rsidRPr="006856A0">
        <w:rPr>
          <w:rFonts w:ascii="Verdana" w:eastAsia="Times New Roman" w:hAnsi="Verdana"/>
          <w:b/>
          <w:color w:val="000000"/>
          <w:spacing w:val="1"/>
          <w:sz w:val="20"/>
          <w:szCs w:val="20"/>
          <w:lang w:val="bg-BG"/>
        </w:rPr>
        <w:t>(2)</w:t>
      </w:r>
      <w:r>
        <w:rPr>
          <w:rFonts w:ascii="Verdana" w:eastAsia="Times New Roman" w:hAnsi="Verdana"/>
          <w:color w:val="000000"/>
          <w:spacing w:val="1"/>
          <w:sz w:val="20"/>
          <w:szCs w:val="20"/>
          <w:lang w:val="bg-BG"/>
        </w:rPr>
        <w:t xml:space="preserve"> </w:t>
      </w:r>
      <w:r w:rsidR="00576876" w:rsidRPr="002C7F6E">
        <w:rPr>
          <w:rFonts w:ascii="Verdana" w:eastAsia="Times New Roman" w:hAnsi="Verdana"/>
          <w:color w:val="000000"/>
          <w:spacing w:val="1"/>
          <w:sz w:val="20"/>
          <w:szCs w:val="20"/>
          <w:lang w:val="bg-BG"/>
        </w:rPr>
        <w:t xml:space="preserve">ВЪЗЛОЖИТЕЛЯТ освобождава Гаранцията за изпълнение в срок до </w:t>
      </w:r>
      <w:r w:rsidR="00D06AA9">
        <w:rPr>
          <w:rFonts w:ascii="Verdana" w:eastAsia="Times New Roman" w:hAnsi="Verdana"/>
          <w:color w:val="000000"/>
          <w:spacing w:val="1"/>
          <w:sz w:val="20"/>
          <w:szCs w:val="20"/>
          <w:lang w:val="bg-BG"/>
        </w:rPr>
        <w:t>45</w:t>
      </w:r>
      <w:r w:rsidR="00D06AA9" w:rsidRPr="002C7F6E">
        <w:rPr>
          <w:rFonts w:ascii="Verdana" w:eastAsia="Times New Roman" w:hAnsi="Verdana"/>
          <w:color w:val="000000"/>
          <w:spacing w:val="1"/>
          <w:sz w:val="20"/>
          <w:szCs w:val="20"/>
          <w:lang w:val="bg-BG"/>
        </w:rPr>
        <w:t xml:space="preserve"> </w:t>
      </w:r>
      <w:r w:rsidR="00A47D6D" w:rsidRPr="002C7F6E">
        <w:rPr>
          <w:rFonts w:ascii="Verdana" w:eastAsia="Times New Roman" w:hAnsi="Verdana"/>
          <w:color w:val="000000"/>
          <w:spacing w:val="1"/>
          <w:sz w:val="20"/>
          <w:szCs w:val="20"/>
        </w:rPr>
        <w:t>(</w:t>
      </w:r>
      <w:r w:rsidR="00D06AA9">
        <w:rPr>
          <w:rFonts w:ascii="Verdana" w:eastAsia="Times New Roman" w:hAnsi="Verdana"/>
          <w:color w:val="000000"/>
          <w:spacing w:val="1"/>
          <w:sz w:val="20"/>
          <w:szCs w:val="20"/>
          <w:lang w:val="bg-BG"/>
        </w:rPr>
        <w:t>четиредесет и пет</w:t>
      </w:r>
      <w:r w:rsidR="00A47D6D" w:rsidRPr="002C7F6E">
        <w:rPr>
          <w:rFonts w:ascii="Verdana" w:eastAsia="Times New Roman" w:hAnsi="Verdana"/>
          <w:color w:val="000000"/>
          <w:spacing w:val="1"/>
          <w:sz w:val="20"/>
          <w:szCs w:val="20"/>
        </w:rPr>
        <w:t>)</w:t>
      </w:r>
      <w:r w:rsidR="00576876" w:rsidRPr="002C7F6E">
        <w:rPr>
          <w:rFonts w:ascii="Verdana" w:eastAsia="Times New Roman" w:hAnsi="Verdana"/>
          <w:color w:val="000000"/>
          <w:spacing w:val="1"/>
          <w:sz w:val="20"/>
          <w:szCs w:val="20"/>
          <w:lang w:val="bg-BG"/>
        </w:rPr>
        <w:t xml:space="preserve"> дни с</w:t>
      </w:r>
      <w:r w:rsidR="00A47D6D" w:rsidRPr="002C7F6E">
        <w:rPr>
          <w:rFonts w:ascii="Verdana" w:eastAsia="Times New Roman" w:hAnsi="Verdana"/>
          <w:color w:val="000000"/>
          <w:spacing w:val="1"/>
          <w:sz w:val="20"/>
          <w:szCs w:val="20"/>
          <w:lang w:val="bg-BG"/>
        </w:rPr>
        <w:t xml:space="preserve">лед </w:t>
      </w:r>
      <w:r w:rsidR="00576876" w:rsidRPr="002C7F6E">
        <w:rPr>
          <w:rFonts w:ascii="Verdana" w:eastAsia="Times New Roman" w:hAnsi="Verdana"/>
          <w:color w:val="000000"/>
          <w:spacing w:val="1"/>
          <w:sz w:val="20"/>
          <w:szCs w:val="20"/>
          <w:lang w:val="bg-BG"/>
        </w:rPr>
        <w:t>приключване на изпълнението на Договора и о</w:t>
      </w:r>
      <w:r w:rsidR="00A47D6D" w:rsidRPr="002C7F6E">
        <w:rPr>
          <w:rFonts w:ascii="Verdana" w:eastAsia="Times New Roman" w:hAnsi="Verdana"/>
          <w:color w:val="000000"/>
          <w:spacing w:val="1"/>
          <w:sz w:val="20"/>
          <w:szCs w:val="20"/>
          <w:lang w:val="bg-BG"/>
        </w:rPr>
        <w:t>кончателно приемане на Услугите</w:t>
      </w:r>
      <w:r w:rsidR="00576876" w:rsidRPr="002C7F6E">
        <w:rPr>
          <w:rFonts w:ascii="Verdana" w:eastAsia="Times New Roman" w:hAnsi="Verdana"/>
          <w:color w:val="000000"/>
          <w:spacing w:val="1"/>
          <w:sz w:val="20"/>
          <w:szCs w:val="20"/>
          <w:lang w:val="bg-BG"/>
        </w:rPr>
        <w:t xml:space="preserve"> в пълен размер, ако липсват основания за </w:t>
      </w:r>
      <w:r w:rsidR="00576876" w:rsidRPr="002C7F6E">
        <w:rPr>
          <w:rFonts w:ascii="Verdana" w:eastAsia="Times New Roman" w:hAnsi="Verdana"/>
          <w:color w:val="000000"/>
          <w:spacing w:val="1"/>
          <w:sz w:val="20"/>
          <w:szCs w:val="20"/>
          <w:lang w:val="bg-BG"/>
        </w:rPr>
        <w:t>задържането от страна на ВЪЗЛОЖИТЕЛЯ на каквато и да е сума по нея</w:t>
      </w:r>
      <w:r w:rsidR="00576876" w:rsidRPr="002C7F6E">
        <w:rPr>
          <w:rFonts w:ascii="Verdana" w:eastAsia="Times New Roman" w:hAnsi="Verdana"/>
          <w:color w:val="000000"/>
          <w:spacing w:val="-2"/>
          <w:sz w:val="20"/>
          <w:szCs w:val="20"/>
          <w:lang w:val="bg-BG"/>
        </w:rPr>
        <w:t>.</w:t>
      </w:r>
    </w:p>
    <w:p w14:paraId="5C2C4AB8" w14:textId="77777777" w:rsidR="00576876" w:rsidRPr="002C7F6E" w:rsidRDefault="00432FEF" w:rsidP="00576876">
      <w:pPr>
        <w:shd w:val="clear" w:color="auto" w:fill="FFFFFF"/>
        <w:tabs>
          <w:tab w:val="left" w:pos="-180"/>
        </w:tabs>
        <w:spacing w:after="0" w:line="240" w:lineRule="auto"/>
        <w:jc w:val="both"/>
        <w:rPr>
          <w:rFonts w:ascii="Verdana" w:eastAsia="Times New Roman" w:hAnsi="Verdana"/>
          <w:color w:val="000000"/>
          <w:spacing w:val="-2"/>
          <w:sz w:val="20"/>
          <w:szCs w:val="20"/>
          <w:lang w:val="bg-BG"/>
        </w:rPr>
      </w:pPr>
      <w:r w:rsidRPr="002C7F6E">
        <w:rPr>
          <w:rFonts w:ascii="Verdana" w:eastAsia="Times New Roman" w:hAnsi="Verdana"/>
          <w:b/>
          <w:color w:val="000000"/>
          <w:spacing w:val="-2"/>
          <w:sz w:val="20"/>
          <w:szCs w:val="20"/>
          <w:lang w:val="bg-BG"/>
        </w:rPr>
        <w:tab/>
      </w:r>
      <w:bookmarkStart w:id="10" w:name="_Hlk510088246"/>
      <w:r w:rsidR="00576876" w:rsidRPr="002C7F6E">
        <w:rPr>
          <w:rFonts w:ascii="Verdana" w:eastAsia="Times New Roman" w:hAnsi="Verdana"/>
          <w:b/>
          <w:color w:val="000000"/>
          <w:spacing w:val="-2"/>
          <w:sz w:val="20"/>
          <w:szCs w:val="20"/>
          <w:lang w:val="bg-BG"/>
        </w:rPr>
        <w:t>(</w:t>
      </w:r>
      <w:r w:rsidR="006856A0">
        <w:rPr>
          <w:rFonts w:ascii="Verdana" w:eastAsia="Times New Roman" w:hAnsi="Verdana"/>
          <w:b/>
          <w:color w:val="000000"/>
          <w:spacing w:val="-2"/>
          <w:sz w:val="20"/>
          <w:szCs w:val="20"/>
          <w:lang w:val="bg-BG"/>
        </w:rPr>
        <w:t>3</w:t>
      </w:r>
      <w:r w:rsidR="00576876" w:rsidRPr="002C7F6E">
        <w:rPr>
          <w:rFonts w:ascii="Verdana" w:eastAsia="Times New Roman" w:hAnsi="Verdana"/>
          <w:b/>
          <w:color w:val="000000"/>
          <w:spacing w:val="-2"/>
          <w:sz w:val="20"/>
          <w:szCs w:val="20"/>
          <w:lang w:val="bg-BG"/>
        </w:rPr>
        <w:t>)</w:t>
      </w:r>
      <w:r w:rsidR="00576876" w:rsidRPr="002C7F6E">
        <w:rPr>
          <w:rFonts w:ascii="Verdana" w:eastAsia="Times New Roman" w:hAnsi="Verdana"/>
          <w:color w:val="000000"/>
          <w:spacing w:val="-2"/>
          <w:sz w:val="20"/>
          <w:szCs w:val="20"/>
          <w:lang w:val="bg-BG"/>
        </w:rPr>
        <w:t xml:space="preserve"> </w:t>
      </w:r>
      <w:bookmarkEnd w:id="10"/>
      <w:r w:rsidR="00576876" w:rsidRPr="002C7F6E">
        <w:rPr>
          <w:rFonts w:ascii="Verdana" w:eastAsia="Times New Roman" w:hAnsi="Verdana"/>
          <w:color w:val="000000"/>
          <w:spacing w:val="-2"/>
          <w:sz w:val="20"/>
          <w:szCs w:val="20"/>
          <w:lang w:val="bg-BG"/>
        </w:rPr>
        <w:t>Освобождаването на Гаранцията за изпълнение се извършва,</w:t>
      </w:r>
      <w:r w:rsidR="00B57512">
        <w:rPr>
          <w:rFonts w:ascii="Verdana" w:eastAsia="Times New Roman" w:hAnsi="Verdana"/>
          <w:color w:val="000000"/>
          <w:spacing w:val="-2"/>
          <w:sz w:val="20"/>
          <w:szCs w:val="20"/>
          <w:lang w:val="bg-BG"/>
        </w:rPr>
        <w:t xml:space="preserve"> след като </w:t>
      </w:r>
      <w:r w:rsidR="00B57512" w:rsidRPr="00B57512">
        <w:rPr>
          <w:rFonts w:ascii="Verdana" w:eastAsia="Times New Roman" w:hAnsi="Verdana"/>
          <w:color w:val="000000"/>
          <w:spacing w:val="-2"/>
          <w:sz w:val="20"/>
          <w:szCs w:val="20"/>
          <w:lang w:val="bg-BG"/>
        </w:rPr>
        <w:t xml:space="preserve">ИЗПЪЛНИТЕЛЯТ </w:t>
      </w:r>
      <w:r w:rsidR="00B57512">
        <w:rPr>
          <w:rFonts w:ascii="Verdana" w:eastAsia="Times New Roman" w:hAnsi="Verdana"/>
          <w:color w:val="000000"/>
          <w:spacing w:val="-2"/>
          <w:sz w:val="20"/>
          <w:szCs w:val="20"/>
          <w:lang w:val="bg-BG"/>
        </w:rPr>
        <w:t xml:space="preserve">е отправил </w:t>
      </w:r>
      <w:r w:rsidR="00B57512" w:rsidRPr="00B57512">
        <w:rPr>
          <w:rFonts w:ascii="Verdana" w:eastAsia="Times New Roman" w:hAnsi="Verdana"/>
          <w:color w:val="000000"/>
          <w:spacing w:val="-2"/>
          <w:sz w:val="20"/>
          <w:szCs w:val="20"/>
          <w:lang w:val="bg-BG"/>
        </w:rPr>
        <w:t>писмено искане за освобождаване на гаранцията за изпълнение до контролиращия служител от страна на ВЪЗЛОЖИТЕЛЯ</w:t>
      </w:r>
      <w:r w:rsidR="00B57512">
        <w:rPr>
          <w:rFonts w:ascii="Verdana" w:eastAsia="Times New Roman" w:hAnsi="Verdana"/>
          <w:color w:val="000000"/>
          <w:spacing w:val="-2"/>
          <w:sz w:val="20"/>
          <w:szCs w:val="20"/>
          <w:lang w:val="bg-BG"/>
        </w:rPr>
        <w:t xml:space="preserve"> и</w:t>
      </w:r>
      <w:r w:rsidR="00576876" w:rsidRPr="002C7F6E">
        <w:rPr>
          <w:rFonts w:ascii="Verdana" w:eastAsia="Times New Roman" w:hAnsi="Verdana"/>
          <w:color w:val="000000"/>
          <w:spacing w:val="-2"/>
          <w:sz w:val="20"/>
          <w:szCs w:val="20"/>
          <w:lang w:val="bg-BG"/>
        </w:rPr>
        <w:t xml:space="preserve"> както следва:</w:t>
      </w:r>
    </w:p>
    <w:p w14:paraId="4248EA19" w14:textId="7D96D22A" w:rsidR="00576876" w:rsidRPr="002C7F6E" w:rsidRDefault="00432FEF" w:rsidP="00576876">
      <w:pPr>
        <w:shd w:val="clear" w:color="auto" w:fill="FFFFFF"/>
        <w:tabs>
          <w:tab w:val="left" w:pos="-180"/>
        </w:tabs>
        <w:spacing w:after="0" w:line="240" w:lineRule="auto"/>
        <w:jc w:val="both"/>
        <w:rPr>
          <w:rFonts w:ascii="Verdana" w:eastAsia="Times New Roman" w:hAnsi="Verdana"/>
          <w:color w:val="000000"/>
          <w:spacing w:val="-2"/>
          <w:sz w:val="20"/>
          <w:szCs w:val="20"/>
          <w:lang w:val="bg-BG"/>
        </w:rPr>
      </w:pPr>
      <w:r w:rsidRPr="002C7F6E">
        <w:rPr>
          <w:rFonts w:ascii="Verdana" w:eastAsia="Times New Roman" w:hAnsi="Verdana"/>
          <w:color w:val="000000"/>
          <w:spacing w:val="-2"/>
          <w:sz w:val="20"/>
          <w:szCs w:val="20"/>
          <w:lang w:val="bg-BG"/>
        </w:rPr>
        <w:lastRenderedPageBreak/>
        <w:tab/>
      </w:r>
      <w:r w:rsidR="00576876" w:rsidRPr="002C7F6E">
        <w:rPr>
          <w:rFonts w:ascii="Verdana" w:eastAsia="Times New Roman" w:hAnsi="Verdana"/>
          <w:color w:val="000000"/>
          <w:spacing w:val="-2"/>
          <w:sz w:val="20"/>
          <w:szCs w:val="20"/>
          <w:lang w:val="bg-BG"/>
        </w:rPr>
        <w:t xml:space="preserve">1. когато е във формата на парична сума – чрез превеждане на сумата по банковата сметка на ИЗПЪЛНИТЕЛЯ, посочена в </w:t>
      </w:r>
      <w:r w:rsidRPr="002C7F6E">
        <w:rPr>
          <w:rFonts w:ascii="Verdana" w:eastAsia="Times New Roman" w:hAnsi="Verdana"/>
          <w:color w:val="000000"/>
          <w:spacing w:val="-2"/>
          <w:sz w:val="20"/>
          <w:szCs w:val="20"/>
          <w:lang w:val="bg-BG"/>
        </w:rPr>
        <w:t xml:space="preserve">чл. 10 </w:t>
      </w:r>
      <w:r w:rsidR="00576876" w:rsidRPr="002C7F6E">
        <w:rPr>
          <w:rFonts w:ascii="Verdana" w:eastAsia="Times New Roman" w:hAnsi="Verdana"/>
          <w:color w:val="000000"/>
          <w:spacing w:val="-2"/>
          <w:sz w:val="20"/>
          <w:szCs w:val="20"/>
          <w:lang w:val="bg-BG"/>
        </w:rPr>
        <w:t>от Договора</w:t>
      </w:r>
      <w:r w:rsidR="00254E3B" w:rsidRPr="002C7F6E">
        <w:rPr>
          <w:rFonts w:ascii="Verdana" w:eastAsia="Times New Roman" w:hAnsi="Verdana"/>
          <w:color w:val="000000"/>
          <w:spacing w:val="-2"/>
          <w:sz w:val="20"/>
          <w:szCs w:val="20"/>
          <w:lang w:val="bg-BG"/>
        </w:rPr>
        <w:t xml:space="preserve">, </w:t>
      </w:r>
      <w:r w:rsidR="00B57512" w:rsidRPr="00F90F14">
        <w:rPr>
          <w:rFonts w:ascii="Verdana" w:eastAsia="Times New Roman" w:hAnsi="Verdana"/>
          <w:color w:val="000000"/>
          <w:spacing w:val="-2"/>
          <w:sz w:val="20"/>
          <w:szCs w:val="20"/>
          <w:lang w:val="bg-BG"/>
        </w:rPr>
        <w:t>чиято актуалност ИЗПЪЛНИТЕЛЯТ потвърждава писмено на ВЪЗЛОЖИТЕЛЯ;</w:t>
      </w:r>
      <w:r w:rsidRPr="002C7F6E">
        <w:rPr>
          <w:rFonts w:ascii="Verdana" w:eastAsia="Times New Roman" w:hAnsi="Verdana"/>
          <w:color w:val="000000"/>
          <w:spacing w:val="-2"/>
          <w:sz w:val="20"/>
          <w:szCs w:val="20"/>
          <w:lang w:val="bg-BG"/>
        </w:rPr>
        <w:tab/>
      </w:r>
      <w:r w:rsidR="00576876" w:rsidRPr="002C7F6E">
        <w:rPr>
          <w:rFonts w:ascii="Verdana" w:eastAsia="Times New Roman" w:hAnsi="Verdana"/>
          <w:color w:val="000000"/>
          <w:spacing w:val="-2"/>
          <w:sz w:val="20"/>
          <w:szCs w:val="20"/>
          <w:lang w:val="bg-BG"/>
        </w:rPr>
        <w:t>2. когато е във формата на банкова гаранция – чрез връщане на нейния оригинал на представител на ИЗПЪЛНИТЕЛЯ или упълномощено от него лице;</w:t>
      </w:r>
    </w:p>
    <w:p w14:paraId="024991B5" w14:textId="77777777" w:rsidR="00576876" w:rsidRPr="002C7F6E" w:rsidRDefault="00432FEF" w:rsidP="00576876">
      <w:pPr>
        <w:shd w:val="clear" w:color="auto" w:fill="FFFFFF"/>
        <w:tabs>
          <w:tab w:val="left" w:pos="-180"/>
        </w:tabs>
        <w:spacing w:after="0" w:line="240" w:lineRule="auto"/>
        <w:jc w:val="both"/>
        <w:rPr>
          <w:rFonts w:ascii="Verdana" w:eastAsia="Times New Roman" w:hAnsi="Verdana"/>
          <w:color w:val="000000"/>
          <w:spacing w:val="-2"/>
          <w:sz w:val="20"/>
          <w:szCs w:val="20"/>
          <w:lang w:val="bg-BG"/>
        </w:rPr>
      </w:pPr>
      <w:r w:rsidRPr="002C7F6E">
        <w:rPr>
          <w:rFonts w:ascii="Verdana" w:eastAsia="Times New Roman" w:hAnsi="Verdana"/>
          <w:color w:val="000000"/>
          <w:spacing w:val="-2"/>
          <w:sz w:val="20"/>
          <w:szCs w:val="20"/>
          <w:lang w:val="bg-BG"/>
        </w:rPr>
        <w:tab/>
      </w:r>
      <w:r w:rsidR="00576876" w:rsidRPr="002C7F6E">
        <w:rPr>
          <w:rFonts w:ascii="Verdana" w:eastAsia="Times New Roman" w:hAnsi="Verdana"/>
          <w:color w:val="000000"/>
          <w:spacing w:val="-2"/>
          <w:sz w:val="20"/>
          <w:szCs w:val="20"/>
          <w:lang w:val="bg-BG"/>
        </w:rPr>
        <w:t>3. когато е във</w:t>
      </w:r>
      <w:r w:rsidRPr="002C7F6E">
        <w:rPr>
          <w:rFonts w:ascii="Verdana" w:eastAsia="Times New Roman" w:hAnsi="Verdana"/>
          <w:color w:val="000000"/>
          <w:spacing w:val="-2"/>
          <w:sz w:val="20"/>
          <w:szCs w:val="20"/>
          <w:lang w:val="bg-BG"/>
        </w:rPr>
        <w:t xml:space="preserve"> формата на застраховка – чрез </w:t>
      </w:r>
      <w:r w:rsidR="00576876" w:rsidRPr="002C7F6E">
        <w:rPr>
          <w:rFonts w:ascii="Verdana" w:eastAsia="Times New Roman" w:hAnsi="Verdana"/>
          <w:color w:val="000000"/>
          <w:spacing w:val="-2"/>
          <w:sz w:val="20"/>
          <w:szCs w:val="20"/>
          <w:lang w:val="bg-BG"/>
        </w:rPr>
        <w:t xml:space="preserve">връщане на оригинала на </w:t>
      </w:r>
      <w:r w:rsidR="00576876" w:rsidRPr="002C7F6E">
        <w:rPr>
          <w:rFonts w:ascii="Verdana" w:eastAsia="Times New Roman" w:hAnsi="Verdana"/>
          <w:color w:val="000000"/>
          <w:spacing w:val="1"/>
          <w:sz w:val="20"/>
          <w:szCs w:val="20"/>
          <w:lang w:val="bg-BG"/>
        </w:rPr>
        <w:t>застрахователната пол</w:t>
      </w:r>
      <w:r w:rsidRPr="002C7F6E">
        <w:rPr>
          <w:rFonts w:ascii="Verdana" w:eastAsia="Times New Roman" w:hAnsi="Verdana"/>
          <w:color w:val="000000"/>
          <w:spacing w:val="1"/>
          <w:sz w:val="20"/>
          <w:szCs w:val="20"/>
          <w:lang w:val="bg-BG"/>
        </w:rPr>
        <w:t>ица</w:t>
      </w:r>
      <w:r w:rsidR="00576876" w:rsidRPr="002C7F6E">
        <w:rPr>
          <w:rFonts w:ascii="Verdana" w:eastAsia="Times New Roman" w:hAnsi="Verdana"/>
          <w:color w:val="000000"/>
          <w:spacing w:val="1"/>
          <w:sz w:val="20"/>
          <w:szCs w:val="20"/>
          <w:lang w:val="bg-BG"/>
        </w:rPr>
        <w:t xml:space="preserve"> </w:t>
      </w:r>
      <w:r w:rsidR="00576876" w:rsidRPr="002C7F6E">
        <w:rPr>
          <w:rFonts w:ascii="Verdana" w:eastAsia="Times New Roman" w:hAnsi="Verdana"/>
          <w:color w:val="000000"/>
          <w:spacing w:val="-2"/>
          <w:sz w:val="20"/>
          <w:szCs w:val="20"/>
          <w:lang w:val="bg-BG"/>
        </w:rPr>
        <w:t>на представител на ИЗПЪЛНИТЕЛЯ</w:t>
      </w:r>
      <w:r w:rsidRPr="002C7F6E">
        <w:rPr>
          <w:rFonts w:ascii="Verdana" w:eastAsia="Times New Roman" w:hAnsi="Verdana"/>
          <w:color w:val="000000"/>
          <w:spacing w:val="-2"/>
          <w:sz w:val="20"/>
          <w:szCs w:val="20"/>
          <w:lang w:val="bg-BG"/>
        </w:rPr>
        <w:t xml:space="preserve"> или упълномощено от него лице</w:t>
      </w:r>
      <w:r w:rsidR="00576876" w:rsidRPr="002C7F6E">
        <w:rPr>
          <w:rFonts w:ascii="Verdana" w:eastAsia="Times New Roman" w:hAnsi="Verdana"/>
          <w:color w:val="000000"/>
          <w:spacing w:val="-2"/>
          <w:sz w:val="20"/>
          <w:szCs w:val="20"/>
          <w:lang w:val="bg-BG"/>
        </w:rPr>
        <w:t>.</w:t>
      </w:r>
    </w:p>
    <w:p w14:paraId="2F3E8B9F" w14:textId="1E099277" w:rsidR="00D06AA9" w:rsidRDefault="00432FEF" w:rsidP="00B57512">
      <w:pPr>
        <w:shd w:val="clear" w:color="auto" w:fill="FFFFFF"/>
        <w:tabs>
          <w:tab w:val="left" w:pos="-180"/>
        </w:tabs>
        <w:spacing w:after="0" w:line="240" w:lineRule="auto"/>
        <w:jc w:val="both"/>
        <w:rPr>
          <w:rFonts w:ascii="Verdana" w:eastAsia="Times New Roman" w:hAnsi="Verdana"/>
          <w:color w:val="000000"/>
          <w:spacing w:val="-2"/>
          <w:sz w:val="20"/>
          <w:szCs w:val="20"/>
          <w:lang w:val="bg-BG"/>
        </w:rPr>
      </w:pPr>
      <w:r w:rsidRPr="002C7F6E">
        <w:rPr>
          <w:rFonts w:ascii="Verdana" w:eastAsia="Times New Roman" w:hAnsi="Verdana"/>
          <w:color w:val="000000"/>
          <w:spacing w:val="-2"/>
          <w:sz w:val="20"/>
          <w:szCs w:val="20"/>
          <w:lang w:val="bg-BG"/>
        </w:rPr>
        <w:t xml:space="preserve"> </w:t>
      </w:r>
      <w:r w:rsidRPr="002C7F6E">
        <w:rPr>
          <w:rFonts w:ascii="Verdana" w:eastAsia="Times New Roman" w:hAnsi="Verdana"/>
          <w:color w:val="000000"/>
          <w:spacing w:val="-2"/>
          <w:sz w:val="20"/>
          <w:szCs w:val="20"/>
          <w:lang w:val="bg-BG"/>
        </w:rPr>
        <w:tab/>
      </w:r>
      <w:r w:rsidRPr="002C7F6E">
        <w:rPr>
          <w:rFonts w:ascii="Verdana" w:eastAsia="Times New Roman" w:hAnsi="Verdana"/>
          <w:b/>
          <w:color w:val="000000"/>
          <w:spacing w:val="-2"/>
          <w:sz w:val="20"/>
          <w:szCs w:val="20"/>
          <w:lang w:val="bg-BG"/>
        </w:rPr>
        <w:t>(</w:t>
      </w:r>
      <w:r w:rsidR="006856A0">
        <w:rPr>
          <w:rFonts w:ascii="Verdana" w:eastAsia="Times New Roman" w:hAnsi="Verdana"/>
          <w:b/>
          <w:color w:val="000000"/>
          <w:spacing w:val="-2"/>
          <w:sz w:val="20"/>
          <w:szCs w:val="20"/>
          <w:lang w:val="bg-BG"/>
        </w:rPr>
        <w:t>4</w:t>
      </w:r>
      <w:r w:rsidR="00576876" w:rsidRPr="002C7F6E">
        <w:rPr>
          <w:rFonts w:ascii="Verdana" w:eastAsia="Times New Roman" w:hAnsi="Verdana"/>
          <w:b/>
          <w:color w:val="000000"/>
          <w:spacing w:val="-2"/>
          <w:sz w:val="20"/>
          <w:szCs w:val="20"/>
          <w:lang w:val="bg-BG"/>
        </w:rPr>
        <w:t>)</w:t>
      </w:r>
      <w:r w:rsidR="00576876" w:rsidRPr="002C7F6E">
        <w:rPr>
          <w:rFonts w:ascii="Verdana" w:eastAsia="Times New Roman" w:hAnsi="Verdana"/>
          <w:color w:val="000000"/>
          <w:spacing w:val="-2"/>
          <w:sz w:val="20"/>
          <w:szCs w:val="20"/>
          <w:lang w:val="bg-BG"/>
        </w:rPr>
        <w:t xml:space="preserve"> Гаранц</w:t>
      </w:r>
      <w:r w:rsidRPr="002C7F6E">
        <w:rPr>
          <w:rFonts w:ascii="Verdana" w:eastAsia="Times New Roman" w:hAnsi="Verdana"/>
          <w:color w:val="000000"/>
          <w:spacing w:val="-2"/>
          <w:sz w:val="20"/>
          <w:szCs w:val="20"/>
          <w:lang w:val="bg-BG"/>
        </w:rPr>
        <w:t>ията</w:t>
      </w:r>
      <w:r w:rsidR="00576876" w:rsidRPr="002C7F6E">
        <w:rPr>
          <w:rFonts w:ascii="Verdana" w:eastAsia="Times New Roman" w:hAnsi="Verdana"/>
          <w:color w:val="000000"/>
          <w:spacing w:val="-2"/>
          <w:sz w:val="20"/>
          <w:szCs w:val="20"/>
          <w:lang w:val="bg-BG"/>
        </w:rPr>
        <w:t xml:space="preserve">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w:t>
      </w:r>
      <w:r w:rsidRPr="002C7F6E">
        <w:rPr>
          <w:rFonts w:ascii="Verdana" w:eastAsia="Times New Roman" w:hAnsi="Verdana"/>
          <w:color w:val="000000"/>
          <w:spacing w:val="-2"/>
          <w:sz w:val="20"/>
          <w:szCs w:val="20"/>
          <w:lang w:val="bg-BG"/>
        </w:rPr>
        <w:t>а гаранцията</w:t>
      </w:r>
      <w:r w:rsidR="00576876" w:rsidRPr="002C7F6E">
        <w:rPr>
          <w:rFonts w:ascii="Verdana" w:eastAsia="Times New Roman" w:hAnsi="Verdana"/>
          <w:color w:val="000000"/>
          <w:spacing w:val="-2"/>
          <w:sz w:val="20"/>
          <w:szCs w:val="20"/>
          <w:lang w:val="bg-BG"/>
        </w:rPr>
        <w:t>.</w:t>
      </w:r>
    </w:p>
    <w:p w14:paraId="0D7F3047" w14:textId="7044A6C9" w:rsidR="005D6944" w:rsidRDefault="00D06AA9" w:rsidP="00F90F14">
      <w:pPr>
        <w:shd w:val="clear" w:color="auto" w:fill="FFFFFF"/>
        <w:tabs>
          <w:tab w:val="left" w:pos="-180"/>
        </w:tabs>
        <w:spacing w:after="0" w:line="240" w:lineRule="auto"/>
        <w:jc w:val="both"/>
        <w:rPr>
          <w:rFonts w:ascii="Verdana" w:hAnsi="Verdana"/>
          <w:color w:val="000000"/>
          <w:spacing w:val="-2"/>
          <w:sz w:val="20"/>
          <w:szCs w:val="20"/>
          <w:lang w:val="bg-BG"/>
        </w:rPr>
      </w:pPr>
      <w:r>
        <w:rPr>
          <w:rFonts w:ascii="Verdana" w:hAnsi="Verdana"/>
          <w:b/>
          <w:spacing w:val="-2"/>
          <w:sz w:val="20"/>
          <w:szCs w:val="20"/>
          <w:lang w:val="bg-BG"/>
        </w:rPr>
        <w:tab/>
      </w:r>
      <w:r w:rsidRPr="00F90F14">
        <w:rPr>
          <w:rFonts w:ascii="Verdana" w:hAnsi="Verdana"/>
          <w:b/>
          <w:spacing w:val="-2"/>
          <w:sz w:val="20"/>
          <w:szCs w:val="20"/>
          <w:lang w:val="bg-BG"/>
        </w:rPr>
        <w:t>(</w:t>
      </w:r>
      <w:r w:rsidR="00B57512">
        <w:rPr>
          <w:rFonts w:ascii="Verdana" w:hAnsi="Verdana"/>
          <w:b/>
          <w:spacing w:val="-2"/>
          <w:sz w:val="20"/>
          <w:szCs w:val="20"/>
          <w:lang w:val="bg-BG"/>
        </w:rPr>
        <w:t>5</w:t>
      </w:r>
      <w:r w:rsidRPr="00F90F14">
        <w:rPr>
          <w:rFonts w:ascii="Verdana" w:eastAsia="Times New Roman" w:hAnsi="Verdana"/>
          <w:b/>
          <w:color w:val="000000"/>
          <w:spacing w:val="-2"/>
          <w:sz w:val="20"/>
          <w:szCs w:val="20"/>
          <w:lang w:val="bg-BG"/>
        </w:rPr>
        <w:t>)</w:t>
      </w:r>
      <w:r>
        <w:rPr>
          <w:rFonts w:ascii="Verdana" w:eastAsia="Times New Roman" w:hAnsi="Verdana"/>
          <w:color w:val="000000"/>
          <w:spacing w:val="-2"/>
          <w:sz w:val="20"/>
          <w:szCs w:val="20"/>
          <w:lang w:val="bg-BG"/>
        </w:rPr>
        <w:t xml:space="preserve"> </w:t>
      </w:r>
      <w:r w:rsidRPr="00F90F14">
        <w:rPr>
          <w:rFonts w:ascii="Verdana" w:hAnsi="Verdana"/>
          <w:color w:val="000000"/>
          <w:spacing w:val="-2"/>
          <w:sz w:val="20"/>
          <w:szCs w:val="20"/>
          <w:lang w:val="bg-BG"/>
        </w:rPr>
        <w:t xml:space="preserve">Ангажиментът на </w:t>
      </w:r>
      <w:r w:rsidR="005D6944" w:rsidRPr="00995BDE">
        <w:rPr>
          <w:rFonts w:ascii="Verdana" w:hAnsi="Verdana"/>
          <w:color w:val="000000"/>
          <w:spacing w:val="-2"/>
          <w:sz w:val="20"/>
          <w:szCs w:val="20"/>
          <w:lang w:val="bg-BG"/>
        </w:rPr>
        <w:t>ВЪЗЛОЖИТЕЛЯ</w:t>
      </w:r>
      <w:r w:rsidRPr="00F90F14">
        <w:rPr>
          <w:rFonts w:ascii="Verdana" w:hAnsi="Verdana"/>
          <w:color w:val="000000"/>
          <w:spacing w:val="-2"/>
          <w:sz w:val="20"/>
          <w:szCs w:val="20"/>
          <w:lang w:val="bg-BG"/>
        </w:rPr>
        <w:t xml:space="preserve"> по освобождаването на предоставена банкова гаранция се изчерпва с връщането на нейния оригинал на </w:t>
      </w:r>
      <w:r w:rsidR="005D6944" w:rsidRPr="00995BDE">
        <w:rPr>
          <w:rFonts w:ascii="Verdana" w:hAnsi="Verdana"/>
          <w:spacing w:val="-2"/>
          <w:sz w:val="20"/>
          <w:szCs w:val="20"/>
          <w:lang w:val="bg-BG"/>
        </w:rPr>
        <w:t>ИЗПЪЛНИТЕЛЯ</w:t>
      </w:r>
      <w:r w:rsidR="005D6944" w:rsidRPr="00995BDE">
        <w:rPr>
          <w:rFonts w:ascii="Verdana" w:hAnsi="Verdana"/>
          <w:color w:val="000000"/>
          <w:spacing w:val="-2"/>
          <w:sz w:val="20"/>
          <w:szCs w:val="20"/>
          <w:lang w:val="bg-BG"/>
        </w:rPr>
        <w:t>,</w:t>
      </w:r>
      <w:r w:rsidRPr="00F90F14">
        <w:rPr>
          <w:rFonts w:ascii="Verdana" w:hAnsi="Verdana"/>
          <w:color w:val="000000"/>
          <w:spacing w:val="-2"/>
          <w:sz w:val="20"/>
          <w:szCs w:val="20"/>
          <w:lang w:val="bg-BG"/>
        </w:rPr>
        <w:t xml:space="preserve"> като </w:t>
      </w:r>
      <w:r w:rsidR="005D6944" w:rsidRPr="00995BDE">
        <w:rPr>
          <w:rFonts w:ascii="Verdana" w:hAnsi="Verdana"/>
          <w:color w:val="000000"/>
          <w:spacing w:val="-2"/>
          <w:sz w:val="20"/>
          <w:szCs w:val="20"/>
          <w:lang w:val="bg-BG"/>
        </w:rPr>
        <w:t>ВЪЗЛОЖИТЕЛЯТ</w:t>
      </w:r>
      <w:r w:rsidRPr="00F90F14">
        <w:rPr>
          <w:rFonts w:ascii="Verdana" w:hAnsi="Verdana"/>
          <w:color w:val="000000"/>
          <w:spacing w:val="-2"/>
          <w:sz w:val="20"/>
          <w:szCs w:val="20"/>
          <w:lang w:val="bg-BG"/>
        </w:rPr>
        <w:t xml:space="preserve">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w:t>
      </w:r>
      <w:r w:rsidR="005D6944" w:rsidRPr="00995BDE">
        <w:rPr>
          <w:rFonts w:ascii="Verdana" w:hAnsi="Verdana"/>
          <w:spacing w:val="-2"/>
          <w:sz w:val="20"/>
          <w:szCs w:val="20"/>
          <w:lang w:val="bg-BG"/>
        </w:rPr>
        <w:t>ИЗПЪЛНИТЕЛЯ</w:t>
      </w:r>
      <w:r w:rsidRPr="00F90F14">
        <w:rPr>
          <w:rFonts w:ascii="Verdana" w:hAnsi="Verdana"/>
          <w:spacing w:val="-2"/>
          <w:sz w:val="20"/>
          <w:szCs w:val="20"/>
          <w:lang w:val="bg-BG"/>
        </w:rPr>
        <w:t xml:space="preserve"> </w:t>
      </w:r>
      <w:r w:rsidRPr="00F90F14">
        <w:rPr>
          <w:rFonts w:ascii="Verdana" w:hAnsi="Verdana"/>
          <w:color w:val="000000"/>
          <w:spacing w:val="-2"/>
          <w:sz w:val="20"/>
          <w:szCs w:val="20"/>
          <w:lang w:val="bg-BG"/>
        </w:rPr>
        <w:t>има някакви допълнителни специфични изисквания.</w:t>
      </w:r>
    </w:p>
    <w:p w14:paraId="36FC886E" w14:textId="753A3737" w:rsidR="00576876" w:rsidRPr="002C7F6E" w:rsidRDefault="005D6944" w:rsidP="00576876">
      <w:pPr>
        <w:shd w:val="clear" w:color="auto" w:fill="FFFFFF"/>
        <w:tabs>
          <w:tab w:val="left" w:pos="-180"/>
        </w:tabs>
        <w:spacing w:after="0" w:line="240" w:lineRule="auto"/>
        <w:jc w:val="both"/>
        <w:rPr>
          <w:rFonts w:ascii="Verdana" w:eastAsia="Times New Roman" w:hAnsi="Verdana"/>
          <w:color w:val="000000"/>
          <w:spacing w:val="-2"/>
          <w:sz w:val="20"/>
          <w:szCs w:val="20"/>
          <w:lang w:val="bg-BG"/>
        </w:rPr>
      </w:pPr>
      <w:r>
        <w:rPr>
          <w:rFonts w:ascii="Verdana" w:hAnsi="Verdana"/>
          <w:b/>
          <w:color w:val="000000"/>
          <w:spacing w:val="-2"/>
          <w:sz w:val="20"/>
          <w:szCs w:val="20"/>
          <w:lang w:val="bg-BG"/>
        </w:rPr>
        <w:tab/>
      </w:r>
      <w:r w:rsidRPr="00F90F14">
        <w:rPr>
          <w:rFonts w:ascii="Verdana" w:hAnsi="Verdana"/>
          <w:b/>
          <w:color w:val="000000"/>
          <w:spacing w:val="-2"/>
          <w:sz w:val="20"/>
          <w:szCs w:val="20"/>
          <w:lang w:val="bg-BG"/>
        </w:rPr>
        <w:t>(</w:t>
      </w:r>
      <w:r w:rsidR="00B57512">
        <w:rPr>
          <w:rFonts w:ascii="Verdana" w:hAnsi="Verdana"/>
          <w:b/>
          <w:color w:val="000000"/>
          <w:spacing w:val="-2"/>
          <w:sz w:val="20"/>
          <w:szCs w:val="20"/>
          <w:lang w:val="bg-BG"/>
        </w:rPr>
        <w:t>6</w:t>
      </w:r>
      <w:r w:rsidRPr="00F90F14">
        <w:rPr>
          <w:rFonts w:ascii="Verdana" w:hAnsi="Verdana"/>
          <w:b/>
          <w:color w:val="000000"/>
          <w:spacing w:val="-2"/>
          <w:sz w:val="20"/>
          <w:szCs w:val="20"/>
          <w:lang w:val="bg-BG"/>
        </w:rPr>
        <w:t>)</w:t>
      </w:r>
      <w:r>
        <w:rPr>
          <w:rFonts w:ascii="Verdana" w:hAnsi="Verdana"/>
          <w:color w:val="000000"/>
          <w:spacing w:val="-2"/>
          <w:sz w:val="20"/>
          <w:szCs w:val="20"/>
          <w:lang w:val="bg-BG"/>
        </w:rPr>
        <w:t xml:space="preserve"> </w:t>
      </w:r>
      <w:r w:rsidRPr="008029C3">
        <w:rPr>
          <w:rFonts w:ascii="Verdana" w:hAnsi="Verdana"/>
          <w:spacing w:val="-4"/>
          <w:sz w:val="20"/>
          <w:szCs w:val="20"/>
          <w:lang w:val="bg-BG"/>
        </w:rPr>
        <w:t xml:space="preserve">В случай че </w:t>
      </w:r>
      <w:r w:rsidRPr="008029C3">
        <w:rPr>
          <w:rFonts w:ascii="Verdana" w:hAnsi="Verdana"/>
          <w:sz w:val="20"/>
          <w:szCs w:val="20"/>
          <w:lang w:val="bg-BG"/>
        </w:rPr>
        <w:t xml:space="preserve">ИЗПЪЛНИТЕЛЯТ </w:t>
      </w:r>
      <w:r w:rsidRPr="008029C3">
        <w:rPr>
          <w:rFonts w:ascii="Verdana" w:hAnsi="Verdana"/>
          <w:spacing w:val="-4"/>
          <w:sz w:val="20"/>
          <w:szCs w:val="20"/>
          <w:lang w:val="bg-BG"/>
        </w:rPr>
        <w:t xml:space="preserve">откаже да изплати неустойка, глоба или санкция, наложена съгласно изискванията на настоящия договор, ВЪЗЛОЖИТЕЛЯТ има право да </w:t>
      </w:r>
      <w:r w:rsidRPr="008029C3">
        <w:rPr>
          <w:rFonts w:ascii="Verdana" w:hAnsi="Verdana"/>
          <w:sz w:val="20"/>
          <w:szCs w:val="20"/>
          <w:lang w:val="bg-BG"/>
        </w:rPr>
        <w:t>задържи плащане или да прихване сумите срещу насрещни дължими суми</w:t>
      </w:r>
      <w:r w:rsidRPr="008029C3">
        <w:rPr>
          <w:rFonts w:ascii="Verdana" w:hAnsi="Verdana"/>
          <w:spacing w:val="-4"/>
          <w:sz w:val="20"/>
          <w:szCs w:val="20"/>
          <w:lang w:val="bg-BG"/>
        </w:rPr>
        <w:t xml:space="preserve"> или да приспадне дължимата му сума от гаранцията за обезпечаване на изпълнението на договора, внесена/представена от </w:t>
      </w:r>
      <w:r w:rsidRPr="008029C3">
        <w:rPr>
          <w:rFonts w:ascii="Verdana" w:hAnsi="Verdana"/>
          <w:sz w:val="20"/>
          <w:szCs w:val="20"/>
          <w:lang w:val="bg-BG"/>
        </w:rPr>
        <w:t>ИЗПЪЛНИТЕЛЯ</w:t>
      </w:r>
      <w:r w:rsidRPr="008029C3">
        <w:rPr>
          <w:rFonts w:ascii="Verdana" w:hAnsi="Verdana"/>
          <w:spacing w:val="-4"/>
          <w:sz w:val="20"/>
          <w:szCs w:val="20"/>
          <w:lang w:val="bg-BG"/>
        </w:rPr>
        <w:t xml:space="preserve">. </w:t>
      </w:r>
      <w:r w:rsidRPr="008029C3">
        <w:rPr>
          <w:rFonts w:ascii="Verdana" w:hAnsi="Verdana"/>
          <w:sz w:val="20"/>
          <w:szCs w:val="20"/>
          <w:lang w:val="bg-BG"/>
        </w:rPr>
        <w:t>ИЗПЪЛНИТЕЛЯТ е длъжен да поддържа стойността на гаранцията за обезпечаване на изпълнението за срока на договора.</w:t>
      </w:r>
    </w:p>
    <w:p w14:paraId="110AC48C" w14:textId="77777777" w:rsidR="00576876" w:rsidRPr="002C7F6E" w:rsidRDefault="00432FEF" w:rsidP="00576876">
      <w:pPr>
        <w:shd w:val="clear" w:color="auto" w:fill="FFFFFF"/>
        <w:tabs>
          <w:tab w:val="left" w:pos="-180"/>
        </w:tabs>
        <w:spacing w:after="0" w:line="240" w:lineRule="auto"/>
        <w:jc w:val="both"/>
        <w:rPr>
          <w:rFonts w:ascii="Verdana" w:eastAsia="Times New Roman" w:hAnsi="Verdana"/>
          <w:sz w:val="20"/>
          <w:szCs w:val="20"/>
          <w:lang w:val="bg-BG"/>
        </w:rPr>
      </w:pPr>
      <w:r w:rsidRPr="002C7F6E">
        <w:rPr>
          <w:rFonts w:ascii="Verdana" w:eastAsia="Times New Roman" w:hAnsi="Verdana"/>
          <w:b/>
          <w:sz w:val="20"/>
          <w:szCs w:val="20"/>
          <w:lang w:val="bg-BG"/>
        </w:rPr>
        <w:tab/>
      </w:r>
      <w:r w:rsidR="00576876" w:rsidRPr="002C7F6E">
        <w:rPr>
          <w:rFonts w:ascii="Verdana" w:eastAsia="Times New Roman" w:hAnsi="Verdana"/>
          <w:b/>
          <w:sz w:val="20"/>
          <w:szCs w:val="20"/>
          <w:lang w:val="bg-BG"/>
        </w:rPr>
        <w:t xml:space="preserve">Чл. </w:t>
      </w:r>
      <w:r w:rsidRPr="002C7F6E">
        <w:rPr>
          <w:rFonts w:ascii="Verdana" w:eastAsia="Times New Roman" w:hAnsi="Verdana"/>
          <w:b/>
          <w:sz w:val="20"/>
          <w:szCs w:val="20"/>
          <w:lang w:val="bg-BG"/>
        </w:rPr>
        <w:t>18</w:t>
      </w:r>
      <w:r w:rsidR="00576876" w:rsidRPr="002C7F6E">
        <w:rPr>
          <w:rFonts w:ascii="Verdana" w:eastAsia="Times New Roman" w:hAnsi="Verdana"/>
          <w:b/>
          <w:sz w:val="20"/>
          <w:szCs w:val="20"/>
          <w:lang w:val="bg-BG"/>
        </w:rPr>
        <w:t xml:space="preserve">. </w:t>
      </w:r>
      <w:r w:rsidR="00576876" w:rsidRPr="002C7F6E">
        <w:rPr>
          <w:rFonts w:ascii="Verdana" w:eastAsia="Times New Roman" w:hAnsi="Verdana"/>
          <w:sz w:val="20"/>
          <w:szCs w:val="20"/>
          <w:lang w:val="bg-BG"/>
        </w:rPr>
        <w:t xml:space="preserve">ВЪЗЛОЖИТЕЛЯТ има право да задържи съответна част и да се </w:t>
      </w:r>
      <w:r w:rsidR="00576876" w:rsidRPr="002C7F6E">
        <w:rPr>
          <w:rFonts w:ascii="Verdana" w:eastAsia="Times New Roman" w:hAnsi="Verdana"/>
          <w:sz w:val="20"/>
          <w:szCs w:val="20"/>
          <w:lang w:val="bg-BG"/>
        </w:rPr>
        <w:t xml:space="preserve">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14:paraId="6522E781" w14:textId="77777777" w:rsidR="00576876" w:rsidRPr="002C7F6E" w:rsidRDefault="00576876" w:rsidP="00576876">
      <w:pPr>
        <w:shd w:val="clear" w:color="auto" w:fill="FFFFFF"/>
        <w:tabs>
          <w:tab w:val="left" w:pos="-180"/>
        </w:tabs>
        <w:spacing w:after="0" w:line="240" w:lineRule="auto"/>
        <w:jc w:val="both"/>
        <w:rPr>
          <w:rFonts w:ascii="Verdana" w:eastAsia="Times New Roman" w:hAnsi="Verdana"/>
          <w:b/>
          <w:sz w:val="20"/>
          <w:szCs w:val="20"/>
          <w:lang w:val="bg-BG"/>
        </w:rPr>
      </w:pPr>
    </w:p>
    <w:p w14:paraId="071825FF" w14:textId="77777777" w:rsidR="00576876" w:rsidRPr="002C7F6E" w:rsidRDefault="00432FEF" w:rsidP="00576876">
      <w:pPr>
        <w:shd w:val="clear" w:color="auto" w:fill="FFFFFF"/>
        <w:tabs>
          <w:tab w:val="left" w:pos="-180"/>
        </w:tabs>
        <w:spacing w:after="0" w:line="240" w:lineRule="auto"/>
        <w:jc w:val="both"/>
        <w:rPr>
          <w:rFonts w:ascii="Verdana" w:eastAsia="Times New Roman" w:hAnsi="Verdana"/>
          <w:b/>
          <w:sz w:val="20"/>
          <w:szCs w:val="20"/>
          <w:lang w:val="bg-BG"/>
        </w:rPr>
      </w:pPr>
      <w:r w:rsidRPr="002C7F6E">
        <w:rPr>
          <w:rFonts w:ascii="Verdana" w:eastAsia="Times New Roman" w:hAnsi="Verdana"/>
          <w:b/>
          <w:sz w:val="20"/>
          <w:szCs w:val="20"/>
          <w:lang w:val="bg-BG"/>
        </w:rPr>
        <w:tab/>
      </w:r>
      <w:r w:rsidR="00576876" w:rsidRPr="002C7F6E">
        <w:rPr>
          <w:rFonts w:ascii="Verdana" w:eastAsia="Times New Roman" w:hAnsi="Verdana"/>
          <w:b/>
          <w:sz w:val="20"/>
          <w:szCs w:val="20"/>
          <w:lang w:val="bg-BG"/>
        </w:rPr>
        <w:t xml:space="preserve">Чл. </w:t>
      </w:r>
      <w:r w:rsidRPr="002C7F6E">
        <w:rPr>
          <w:rFonts w:ascii="Verdana" w:eastAsia="Times New Roman" w:hAnsi="Verdana"/>
          <w:b/>
          <w:sz w:val="20"/>
          <w:szCs w:val="20"/>
          <w:lang w:val="bg-BG"/>
        </w:rPr>
        <w:t>19</w:t>
      </w:r>
      <w:r w:rsidR="00576876" w:rsidRPr="002C7F6E">
        <w:rPr>
          <w:rFonts w:ascii="Verdana" w:eastAsia="Times New Roman" w:hAnsi="Verdana"/>
          <w:b/>
          <w:sz w:val="20"/>
          <w:szCs w:val="20"/>
          <w:lang w:val="bg-BG"/>
        </w:rPr>
        <w:t xml:space="preserve">. </w:t>
      </w:r>
      <w:r w:rsidR="00576876" w:rsidRPr="002C7F6E">
        <w:rPr>
          <w:rFonts w:ascii="Verdana" w:eastAsia="Times New Roman" w:hAnsi="Verdana"/>
          <w:sz w:val="20"/>
          <w:szCs w:val="20"/>
          <w:lang w:val="bg-BG"/>
        </w:rPr>
        <w:t>ВЪЗЛОЖИТЕЛЯТ има право да задържи Гаранцията за изпълнение в пълен размер, в следните случаи:</w:t>
      </w:r>
    </w:p>
    <w:p w14:paraId="44764ADA" w14:textId="77777777" w:rsidR="00576876" w:rsidRPr="002C7F6E" w:rsidRDefault="00432FEF" w:rsidP="00576876">
      <w:pPr>
        <w:shd w:val="clear" w:color="auto" w:fill="FFFFFF"/>
        <w:tabs>
          <w:tab w:val="left" w:pos="-180"/>
        </w:tabs>
        <w:spacing w:after="0" w:line="240" w:lineRule="auto"/>
        <w:jc w:val="both"/>
        <w:rPr>
          <w:rFonts w:ascii="Verdana" w:eastAsia="Times New Roman" w:hAnsi="Verdana"/>
          <w:color w:val="000000"/>
          <w:spacing w:val="-2"/>
          <w:sz w:val="20"/>
          <w:szCs w:val="20"/>
          <w:lang w:val="bg-BG"/>
        </w:rPr>
      </w:pPr>
      <w:r w:rsidRPr="002C7F6E">
        <w:rPr>
          <w:rFonts w:ascii="Verdana" w:eastAsia="Times New Roman" w:hAnsi="Verdana"/>
          <w:sz w:val="20"/>
          <w:szCs w:val="20"/>
          <w:lang w:val="bg-BG"/>
        </w:rPr>
        <w:tab/>
      </w:r>
      <w:r w:rsidR="00576876" w:rsidRPr="002C7F6E">
        <w:rPr>
          <w:rFonts w:ascii="Verdana" w:eastAsia="Times New Roman" w:hAnsi="Verdana"/>
          <w:sz w:val="20"/>
          <w:szCs w:val="20"/>
          <w:lang w:val="bg-BG"/>
        </w:rPr>
        <w:t xml:space="preserve">1. ако ИЗПЪЛНИТЕЛЯТ </w:t>
      </w:r>
      <w:r w:rsidR="00CD6214" w:rsidRPr="002C7F6E">
        <w:rPr>
          <w:rFonts w:ascii="Verdana" w:eastAsia="Times New Roman" w:hAnsi="Verdana"/>
          <w:sz w:val="20"/>
          <w:szCs w:val="20"/>
          <w:lang w:val="bg-BG"/>
        </w:rPr>
        <w:t xml:space="preserve">виновно </w:t>
      </w:r>
      <w:r w:rsidR="00576876" w:rsidRPr="002C7F6E">
        <w:rPr>
          <w:rFonts w:ascii="Verdana" w:eastAsia="Times New Roman" w:hAnsi="Verdana"/>
          <w:sz w:val="20"/>
          <w:szCs w:val="20"/>
          <w:lang w:val="bg-BG"/>
        </w:rPr>
        <w:t>не започне ра</w:t>
      </w:r>
      <w:r w:rsidRPr="002C7F6E">
        <w:rPr>
          <w:rFonts w:ascii="Verdana" w:eastAsia="Times New Roman" w:hAnsi="Verdana"/>
          <w:sz w:val="20"/>
          <w:szCs w:val="20"/>
          <w:lang w:val="bg-BG"/>
        </w:rPr>
        <w:t xml:space="preserve">бота по изпълнение на Договора </w:t>
      </w:r>
      <w:r w:rsidR="00576876" w:rsidRPr="002C7F6E">
        <w:rPr>
          <w:rFonts w:ascii="Verdana" w:eastAsia="Times New Roman" w:hAnsi="Verdana"/>
          <w:sz w:val="20"/>
          <w:szCs w:val="20"/>
          <w:lang w:val="bg-BG"/>
        </w:rPr>
        <w:t>в с</w:t>
      </w:r>
      <w:r w:rsidRPr="002C7F6E">
        <w:rPr>
          <w:rFonts w:ascii="Verdana" w:eastAsia="Times New Roman" w:hAnsi="Verdana"/>
          <w:sz w:val="20"/>
          <w:szCs w:val="20"/>
          <w:lang w:val="bg-BG"/>
        </w:rPr>
        <w:t>рок</w:t>
      </w:r>
      <w:r w:rsidR="00353D4C">
        <w:rPr>
          <w:rFonts w:ascii="Verdana" w:eastAsia="Times New Roman" w:hAnsi="Verdana"/>
          <w:sz w:val="20"/>
          <w:szCs w:val="20"/>
          <w:lang w:val="bg-BG"/>
        </w:rPr>
        <w:t xml:space="preserve">а по настоящия договор </w:t>
      </w:r>
      <w:r w:rsidR="00576876" w:rsidRPr="002C7F6E">
        <w:rPr>
          <w:rFonts w:ascii="Verdana" w:eastAsia="Times New Roman" w:hAnsi="Verdana"/>
          <w:sz w:val="20"/>
          <w:szCs w:val="20"/>
          <w:lang w:val="bg-BG"/>
        </w:rPr>
        <w:t>и ВЪЗЛОЖИТЕЛЯТ развали Договора на това основание;</w:t>
      </w:r>
      <w:r w:rsidR="00576876" w:rsidRPr="002C7F6E">
        <w:rPr>
          <w:rFonts w:ascii="Verdana" w:eastAsia="Times New Roman" w:hAnsi="Verdana"/>
          <w:color w:val="000000"/>
          <w:spacing w:val="-2"/>
          <w:sz w:val="20"/>
          <w:szCs w:val="20"/>
          <w:lang w:val="bg-BG"/>
        </w:rPr>
        <w:t xml:space="preserve"> </w:t>
      </w:r>
    </w:p>
    <w:p w14:paraId="09227546" w14:textId="77777777" w:rsidR="00576876" w:rsidRPr="002C7F6E" w:rsidRDefault="00432FEF" w:rsidP="00576876">
      <w:pPr>
        <w:shd w:val="clear" w:color="auto" w:fill="FFFFFF"/>
        <w:tabs>
          <w:tab w:val="left" w:pos="-180"/>
        </w:tabs>
        <w:spacing w:after="0" w:line="240" w:lineRule="auto"/>
        <w:jc w:val="both"/>
        <w:rPr>
          <w:rFonts w:ascii="Verdana" w:eastAsia="Times New Roman" w:hAnsi="Verdana"/>
          <w:color w:val="000000"/>
          <w:spacing w:val="-2"/>
          <w:sz w:val="20"/>
          <w:szCs w:val="20"/>
          <w:lang w:val="bg-BG"/>
        </w:rPr>
      </w:pPr>
      <w:r w:rsidRPr="002C7F6E">
        <w:rPr>
          <w:rFonts w:ascii="Verdana" w:eastAsia="Times New Roman" w:hAnsi="Verdana"/>
          <w:color w:val="000000"/>
          <w:spacing w:val="-2"/>
          <w:sz w:val="20"/>
          <w:szCs w:val="20"/>
          <w:lang w:val="bg-BG"/>
        </w:rPr>
        <w:tab/>
      </w:r>
      <w:r w:rsidR="00576876" w:rsidRPr="002C7F6E">
        <w:rPr>
          <w:rFonts w:ascii="Verdana" w:eastAsia="Times New Roman" w:hAnsi="Verdana"/>
          <w:color w:val="000000"/>
          <w:spacing w:val="-2"/>
          <w:sz w:val="20"/>
          <w:szCs w:val="20"/>
          <w:lang w:val="bg-BG"/>
        </w:rPr>
        <w:t>2. при пълно неизпълне</w:t>
      </w:r>
      <w:r w:rsidRPr="002C7F6E">
        <w:rPr>
          <w:rFonts w:ascii="Verdana" w:eastAsia="Times New Roman" w:hAnsi="Verdana"/>
          <w:color w:val="000000"/>
          <w:spacing w:val="-2"/>
          <w:sz w:val="20"/>
          <w:szCs w:val="20"/>
          <w:lang w:val="bg-BG"/>
        </w:rPr>
        <w:t>ние</w:t>
      </w:r>
      <w:r w:rsidR="00576876" w:rsidRPr="002C7F6E">
        <w:rPr>
          <w:rFonts w:ascii="Verdana" w:eastAsia="Times New Roman" w:hAnsi="Verdana"/>
          <w:color w:val="000000"/>
          <w:spacing w:val="-2"/>
          <w:sz w:val="20"/>
          <w:szCs w:val="20"/>
          <w:lang w:val="bg-BG"/>
        </w:rPr>
        <w:t xml:space="preserve">, в т.ч. когато Услугите не отговарят </w:t>
      </w:r>
      <w:r w:rsidRPr="002C7F6E">
        <w:rPr>
          <w:rFonts w:ascii="Verdana" w:eastAsia="Times New Roman" w:hAnsi="Verdana"/>
          <w:color w:val="000000"/>
          <w:spacing w:val="-2"/>
          <w:sz w:val="20"/>
          <w:szCs w:val="20"/>
          <w:lang w:val="bg-BG"/>
        </w:rPr>
        <w:t>на изискванията на ВЪЗЛОЖИТЕЛЯ,</w:t>
      </w:r>
      <w:r w:rsidR="00576876" w:rsidRPr="002C7F6E">
        <w:rPr>
          <w:rFonts w:ascii="Verdana" w:eastAsia="Times New Roman" w:hAnsi="Verdana"/>
          <w:color w:val="000000"/>
          <w:spacing w:val="-2"/>
          <w:sz w:val="20"/>
          <w:szCs w:val="20"/>
          <w:lang w:val="bg-BG"/>
        </w:rPr>
        <w:t xml:space="preserve"> и разваляне на Договора от страна на ВЪЗЛОЖИТЕЛЯ на това основание; </w:t>
      </w:r>
    </w:p>
    <w:p w14:paraId="09F9BD60" w14:textId="77777777" w:rsidR="00576876" w:rsidRPr="002C7F6E" w:rsidRDefault="00432FEF" w:rsidP="00576876">
      <w:pPr>
        <w:shd w:val="clear" w:color="auto" w:fill="FFFFFF"/>
        <w:tabs>
          <w:tab w:val="left" w:pos="-180"/>
        </w:tabs>
        <w:spacing w:after="0" w:line="240" w:lineRule="auto"/>
        <w:jc w:val="both"/>
        <w:rPr>
          <w:rFonts w:ascii="Verdana" w:eastAsia="Times New Roman" w:hAnsi="Verdana"/>
          <w:color w:val="000000"/>
          <w:spacing w:val="-2"/>
          <w:sz w:val="20"/>
          <w:szCs w:val="20"/>
          <w:lang w:val="bg-BG"/>
        </w:rPr>
      </w:pPr>
      <w:r w:rsidRPr="002C7F6E">
        <w:rPr>
          <w:rFonts w:ascii="Verdana" w:eastAsia="Times New Roman" w:hAnsi="Verdana"/>
          <w:color w:val="000000"/>
          <w:spacing w:val="-2"/>
          <w:sz w:val="20"/>
          <w:szCs w:val="20"/>
          <w:lang w:val="bg-BG"/>
        </w:rPr>
        <w:tab/>
      </w:r>
      <w:r w:rsidR="00576876" w:rsidRPr="002C7F6E">
        <w:rPr>
          <w:rFonts w:ascii="Verdana" w:eastAsia="Times New Roman" w:hAnsi="Verdana"/>
          <w:color w:val="000000"/>
          <w:spacing w:val="-2"/>
          <w:sz w:val="20"/>
          <w:szCs w:val="20"/>
          <w:lang w:val="bg-BG"/>
        </w:rPr>
        <w:t>3. при прекратяване на дейността на ИЗПЪЛНИТЕЛЯ или при обявяването му в несъстоятелност.</w:t>
      </w:r>
    </w:p>
    <w:p w14:paraId="4CE2AF2A" w14:textId="77777777" w:rsidR="00576876" w:rsidRPr="002C7F6E" w:rsidRDefault="00576876" w:rsidP="00576876">
      <w:pPr>
        <w:shd w:val="clear" w:color="auto" w:fill="FFFFFF"/>
        <w:tabs>
          <w:tab w:val="left" w:pos="-180"/>
        </w:tabs>
        <w:spacing w:after="0" w:line="240" w:lineRule="auto"/>
        <w:jc w:val="both"/>
        <w:rPr>
          <w:rFonts w:ascii="Verdana" w:eastAsia="Times New Roman" w:hAnsi="Verdana"/>
          <w:color w:val="000000"/>
          <w:spacing w:val="-2"/>
          <w:sz w:val="20"/>
          <w:szCs w:val="20"/>
          <w:lang w:val="bg-BG"/>
        </w:rPr>
      </w:pPr>
    </w:p>
    <w:p w14:paraId="2F66CD4E" w14:textId="77777777" w:rsidR="00576876" w:rsidRPr="002C7F6E" w:rsidRDefault="00432FEF" w:rsidP="00576876">
      <w:pPr>
        <w:shd w:val="clear" w:color="auto" w:fill="FFFFFF"/>
        <w:tabs>
          <w:tab w:val="left" w:pos="-180"/>
        </w:tabs>
        <w:spacing w:after="0" w:line="240" w:lineRule="auto"/>
        <w:jc w:val="both"/>
        <w:rPr>
          <w:rFonts w:ascii="Verdana" w:eastAsia="Times New Roman" w:hAnsi="Verdana"/>
          <w:sz w:val="20"/>
          <w:szCs w:val="20"/>
          <w:lang w:val="bg-BG"/>
        </w:rPr>
      </w:pPr>
      <w:r w:rsidRPr="002C7F6E">
        <w:rPr>
          <w:rFonts w:ascii="Verdana" w:eastAsia="Times New Roman" w:hAnsi="Verdana"/>
          <w:b/>
          <w:sz w:val="20"/>
          <w:szCs w:val="20"/>
          <w:lang w:val="bg-BG"/>
        </w:rPr>
        <w:tab/>
      </w:r>
      <w:r w:rsidR="00576876" w:rsidRPr="002C7F6E">
        <w:rPr>
          <w:rFonts w:ascii="Verdana" w:eastAsia="Times New Roman" w:hAnsi="Verdana"/>
          <w:b/>
          <w:sz w:val="20"/>
          <w:szCs w:val="20"/>
          <w:lang w:val="bg-BG"/>
        </w:rPr>
        <w:t xml:space="preserve">Чл. </w:t>
      </w:r>
      <w:r w:rsidR="001F5532" w:rsidRPr="002C7F6E">
        <w:rPr>
          <w:rFonts w:ascii="Verdana" w:eastAsia="Times New Roman" w:hAnsi="Verdana"/>
          <w:b/>
          <w:sz w:val="20"/>
          <w:szCs w:val="20"/>
          <w:lang w:val="bg-BG"/>
        </w:rPr>
        <w:t>2</w:t>
      </w:r>
      <w:r w:rsidRPr="002C7F6E">
        <w:rPr>
          <w:rFonts w:ascii="Verdana" w:eastAsia="Times New Roman" w:hAnsi="Verdana"/>
          <w:b/>
          <w:sz w:val="20"/>
          <w:szCs w:val="20"/>
          <w:lang w:val="bg-BG"/>
        </w:rPr>
        <w:t>0</w:t>
      </w:r>
      <w:r w:rsidR="00576876" w:rsidRPr="002C7F6E">
        <w:rPr>
          <w:rFonts w:ascii="Verdana" w:eastAsia="Times New Roman" w:hAnsi="Verdana"/>
          <w:b/>
          <w:sz w:val="20"/>
          <w:szCs w:val="20"/>
          <w:lang w:val="bg-BG"/>
        </w:rPr>
        <w:t xml:space="preserve">. </w:t>
      </w:r>
      <w:r w:rsidR="00576876" w:rsidRPr="002C7F6E">
        <w:rPr>
          <w:rFonts w:ascii="Verdana" w:eastAsia="Times New Roman" w:hAnsi="Verdana"/>
          <w:sz w:val="20"/>
          <w:szCs w:val="20"/>
          <w:lang w:val="bg-BG"/>
        </w:rPr>
        <w:t>В</w:t>
      </w:r>
      <w:r w:rsidR="000A0B28" w:rsidRPr="002C7F6E">
        <w:rPr>
          <w:rFonts w:ascii="Verdana" w:eastAsia="Times New Roman" w:hAnsi="Verdana"/>
          <w:sz w:val="20"/>
          <w:szCs w:val="20"/>
          <w:lang w:val="bg-BG"/>
        </w:rPr>
        <w:t>ъв</w:t>
      </w:r>
      <w:r w:rsidR="00576876" w:rsidRPr="002C7F6E">
        <w:rPr>
          <w:rFonts w:ascii="Verdana" w:eastAsia="Times New Roman" w:hAnsi="Verdana"/>
          <w:sz w:val="20"/>
          <w:szCs w:val="20"/>
          <w:lang w:val="bg-BG"/>
        </w:rPr>
        <w:t xml:space="preserve">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14:paraId="15DEE428" w14:textId="77777777" w:rsidR="00576876" w:rsidRPr="002C7F6E" w:rsidRDefault="00576876" w:rsidP="00576876">
      <w:pPr>
        <w:shd w:val="clear" w:color="auto" w:fill="FFFFFF"/>
        <w:tabs>
          <w:tab w:val="left" w:pos="-180"/>
        </w:tabs>
        <w:spacing w:after="0" w:line="240" w:lineRule="auto"/>
        <w:jc w:val="both"/>
        <w:rPr>
          <w:rFonts w:ascii="Verdana" w:eastAsia="Times New Roman" w:hAnsi="Verdana"/>
          <w:sz w:val="20"/>
          <w:szCs w:val="20"/>
          <w:lang w:val="bg-BG"/>
        </w:rPr>
      </w:pPr>
    </w:p>
    <w:p w14:paraId="22E39C90" w14:textId="77777777" w:rsidR="00576876" w:rsidRPr="002C7F6E" w:rsidRDefault="00432FEF" w:rsidP="00576876">
      <w:pPr>
        <w:shd w:val="clear" w:color="auto" w:fill="FFFFFF"/>
        <w:tabs>
          <w:tab w:val="left" w:pos="-180"/>
        </w:tabs>
        <w:spacing w:after="0" w:line="240" w:lineRule="auto"/>
        <w:jc w:val="both"/>
        <w:rPr>
          <w:rFonts w:ascii="Verdana" w:eastAsia="Times New Roman" w:hAnsi="Verdana"/>
          <w:sz w:val="20"/>
          <w:szCs w:val="20"/>
          <w:lang w:val="bg-BG"/>
        </w:rPr>
      </w:pPr>
      <w:r w:rsidRPr="002C7F6E">
        <w:rPr>
          <w:rFonts w:ascii="Verdana" w:eastAsia="Times New Roman" w:hAnsi="Verdana"/>
          <w:b/>
          <w:sz w:val="20"/>
          <w:szCs w:val="20"/>
          <w:lang w:val="bg-BG"/>
        </w:rPr>
        <w:tab/>
      </w:r>
      <w:r w:rsidR="00576876" w:rsidRPr="002C7F6E">
        <w:rPr>
          <w:rFonts w:ascii="Verdana" w:eastAsia="Times New Roman" w:hAnsi="Verdana"/>
          <w:b/>
          <w:sz w:val="20"/>
          <w:szCs w:val="20"/>
          <w:lang w:val="bg-BG"/>
        </w:rPr>
        <w:t xml:space="preserve">Чл. </w:t>
      </w:r>
      <w:r w:rsidR="001F5532" w:rsidRPr="002C7F6E">
        <w:rPr>
          <w:rFonts w:ascii="Verdana" w:eastAsia="Times New Roman" w:hAnsi="Verdana"/>
          <w:b/>
          <w:sz w:val="20"/>
          <w:szCs w:val="20"/>
          <w:lang w:val="bg-BG"/>
        </w:rPr>
        <w:t>2</w:t>
      </w:r>
      <w:r w:rsidRPr="002C7F6E">
        <w:rPr>
          <w:rFonts w:ascii="Verdana" w:eastAsia="Times New Roman" w:hAnsi="Verdana"/>
          <w:b/>
          <w:sz w:val="20"/>
          <w:szCs w:val="20"/>
          <w:lang w:val="bg-BG"/>
        </w:rPr>
        <w:t>1</w:t>
      </w:r>
      <w:r w:rsidR="00576876" w:rsidRPr="002C7F6E">
        <w:rPr>
          <w:rFonts w:ascii="Verdana" w:eastAsia="Times New Roman" w:hAnsi="Verdana"/>
          <w:b/>
          <w:sz w:val="20"/>
          <w:szCs w:val="20"/>
          <w:lang w:val="bg-BG"/>
        </w:rPr>
        <w:t xml:space="preserve">. </w:t>
      </w:r>
      <w:r w:rsidR="00576876" w:rsidRPr="002C7F6E">
        <w:rPr>
          <w:rFonts w:ascii="Verdana" w:eastAsia="Times New Roman" w:hAnsi="Verdana"/>
          <w:sz w:val="20"/>
          <w:szCs w:val="20"/>
          <w:lang w:val="bg-BG"/>
        </w:rPr>
        <w:t>Когато ВЪЗЛОЖИТЕЛЯТ се е удовлетворил от Гаранцията за изпълнение и Договорът продължава да е в сила, ИЗПЪЛНИТЕЛ</w:t>
      </w:r>
      <w:r w:rsidRPr="002C7F6E">
        <w:rPr>
          <w:rFonts w:ascii="Verdana" w:eastAsia="Times New Roman" w:hAnsi="Verdana"/>
          <w:sz w:val="20"/>
          <w:szCs w:val="20"/>
          <w:lang w:val="bg-BG"/>
        </w:rPr>
        <w:t xml:space="preserve">ЯТ се задължава в срок до 5 </w:t>
      </w:r>
      <w:r w:rsidRPr="002C7F6E">
        <w:rPr>
          <w:rFonts w:ascii="Verdana" w:eastAsia="Times New Roman" w:hAnsi="Verdana"/>
          <w:sz w:val="20"/>
          <w:szCs w:val="20"/>
        </w:rPr>
        <w:t>(</w:t>
      </w:r>
      <w:r w:rsidRPr="002C7F6E">
        <w:rPr>
          <w:rFonts w:ascii="Verdana" w:eastAsia="Times New Roman" w:hAnsi="Verdana"/>
          <w:sz w:val="20"/>
          <w:szCs w:val="20"/>
          <w:lang w:val="bg-BG"/>
        </w:rPr>
        <w:t>пет</w:t>
      </w:r>
      <w:r w:rsidRPr="002C7F6E">
        <w:rPr>
          <w:rFonts w:ascii="Verdana" w:eastAsia="Times New Roman" w:hAnsi="Verdana"/>
          <w:sz w:val="20"/>
          <w:szCs w:val="20"/>
        </w:rPr>
        <w:t>)</w:t>
      </w:r>
      <w:r w:rsidRPr="002C7F6E">
        <w:rPr>
          <w:rFonts w:ascii="Verdana" w:eastAsia="Times New Roman" w:hAnsi="Verdana"/>
          <w:color w:val="000000"/>
          <w:spacing w:val="1"/>
          <w:sz w:val="20"/>
          <w:szCs w:val="20"/>
          <w:lang w:val="bg-BG"/>
        </w:rPr>
        <w:t xml:space="preserve"> </w:t>
      </w:r>
      <w:r w:rsidR="00576876" w:rsidRPr="002C7F6E">
        <w:rPr>
          <w:rFonts w:ascii="Verdana" w:eastAsia="Times New Roman" w:hAnsi="Verdana"/>
          <w:sz w:val="20"/>
          <w:szCs w:val="20"/>
          <w:lang w:val="bg-BG"/>
        </w:rPr>
        <w:t>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w:t>
      </w:r>
      <w:r w:rsidR="0033272D" w:rsidRPr="002C7F6E">
        <w:rPr>
          <w:rFonts w:ascii="Verdana" w:eastAsia="Times New Roman" w:hAnsi="Verdana"/>
          <w:sz w:val="20"/>
          <w:szCs w:val="20"/>
          <w:lang w:val="bg-BG"/>
        </w:rPr>
        <w:t>а бъде в съответствие с чл. 12</w:t>
      </w:r>
      <w:r w:rsidR="00576876" w:rsidRPr="002C7F6E">
        <w:rPr>
          <w:rFonts w:ascii="Verdana" w:eastAsia="Times New Roman" w:hAnsi="Verdana"/>
          <w:sz w:val="20"/>
          <w:szCs w:val="20"/>
          <w:lang w:val="bg-BG"/>
        </w:rPr>
        <w:t xml:space="preserve"> </w:t>
      </w:r>
      <w:r w:rsidR="00CE4AA6">
        <w:rPr>
          <w:rFonts w:ascii="Verdana" w:eastAsia="Times New Roman" w:hAnsi="Verdana"/>
          <w:sz w:val="20"/>
          <w:szCs w:val="20"/>
          <w:lang w:val="bg-BG"/>
        </w:rPr>
        <w:t xml:space="preserve">или </w:t>
      </w:r>
      <w:r w:rsidR="00CE4AA6" w:rsidRPr="008345C9">
        <w:rPr>
          <w:rFonts w:ascii="Verdana" w:eastAsia="Times New Roman" w:hAnsi="Verdana"/>
          <w:sz w:val="20"/>
          <w:szCs w:val="20"/>
          <w:lang w:val="bg-BG"/>
        </w:rPr>
        <w:t>чл. 17 (1)</w:t>
      </w:r>
      <w:r w:rsidR="00CE4AA6">
        <w:rPr>
          <w:rFonts w:ascii="Verdana" w:eastAsia="Times New Roman" w:hAnsi="Verdana"/>
          <w:sz w:val="20"/>
          <w:szCs w:val="20"/>
          <w:lang w:val="bg-BG"/>
        </w:rPr>
        <w:t xml:space="preserve"> </w:t>
      </w:r>
      <w:r w:rsidR="00576876" w:rsidRPr="002C7F6E">
        <w:rPr>
          <w:rFonts w:ascii="Verdana" w:eastAsia="Times New Roman" w:hAnsi="Verdana"/>
          <w:sz w:val="20"/>
          <w:szCs w:val="20"/>
          <w:lang w:val="bg-BG"/>
        </w:rPr>
        <w:t>от Договора.</w:t>
      </w:r>
    </w:p>
    <w:p w14:paraId="10FA0579" w14:textId="77777777" w:rsidR="00576876" w:rsidRPr="002C7F6E" w:rsidRDefault="00576876" w:rsidP="00576876">
      <w:pPr>
        <w:spacing w:after="0" w:line="240" w:lineRule="auto"/>
        <w:jc w:val="both"/>
        <w:rPr>
          <w:rFonts w:ascii="Verdana" w:hAnsi="Verdana"/>
          <w:sz w:val="20"/>
          <w:szCs w:val="20"/>
          <w:lang w:val="bg-BG" w:eastAsia="bg-BG"/>
        </w:rPr>
      </w:pPr>
    </w:p>
    <w:p w14:paraId="62B0BF88" w14:textId="77777777" w:rsidR="00576876" w:rsidRPr="002C7F6E" w:rsidRDefault="00576876" w:rsidP="0033272D">
      <w:pPr>
        <w:spacing w:after="0" w:line="240" w:lineRule="auto"/>
        <w:ind w:firstLine="720"/>
        <w:jc w:val="both"/>
        <w:rPr>
          <w:rFonts w:ascii="Verdana" w:hAnsi="Verdana"/>
          <w:sz w:val="20"/>
          <w:szCs w:val="20"/>
          <w:lang w:val="bg-BG" w:eastAsia="bg-BG"/>
        </w:rPr>
      </w:pPr>
      <w:r w:rsidRPr="002C7F6E">
        <w:rPr>
          <w:rFonts w:ascii="Verdana" w:eastAsia="Times New Roman" w:hAnsi="Verdana"/>
          <w:b/>
          <w:sz w:val="20"/>
          <w:szCs w:val="20"/>
          <w:lang w:val="bg-BG"/>
        </w:rPr>
        <w:t xml:space="preserve">Чл. </w:t>
      </w:r>
      <w:r w:rsidR="001F5532" w:rsidRPr="002C7F6E">
        <w:rPr>
          <w:rFonts w:ascii="Verdana" w:eastAsia="Times New Roman" w:hAnsi="Verdana"/>
          <w:b/>
          <w:sz w:val="20"/>
          <w:szCs w:val="20"/>
          <w:lang w:val="bg-BG"/>
        </w:rPr>
        <w:t>2</w:t>
      </w:r>
      <w:r w:rsidR="0033272D" w:rsidRPr="002C7F6E">
        <w:rPr>
          <w:rFonts w:ascii="Verdana" w:eastAsia="Times New Roman" w:hAnsi="Verdana"/>
          <w:b/>
          <w:sz w:val="20"/>
          <w:szCs w:val="20"/>
          <w:lang w:val="bg-BG"/>
        </w:rPr>
        <w:t>2</w:t>
      </w:r>
      <w:r w:rsidRPr="002C7F6E">
        <w:rPr>
          <w:rFonts w:ascii="Verdana" w:eastAsia="Times New Roman" w:hAnsi="Verdana"/>
          <w:b/>
          <w:sz w:val="20"/>
          <w:szCs w:val="20"/>
          <w:lang w:val="bg-BG"/>
        </w:rPr>
        <w:t xml:space="preserve">. </w:t>
      </w:r>
      <w:r w:rsidRPr="002C7F6E">
        <w:rPr>
          <w:rFonts w:ascii="Verdana" w:hAnsi="Verdana"/>
          <w:sz w:val="20"/>
          <w:szCs w:val="20"/>
          <w:lang w:val="bg-BG" w:eastAsia="bg-BG"/>
        </w:rPr>
        <w:t>ВЪЗЛОЖИТЕЛЯТ не дължи лихва за времето, през което средствата по Гаранцият</w:t>
      </w:r>
      <w:r w:rsidR="0033272D" w:rsidRPr="002C7F6E">
        <w:rPr>
          <w:rFonts w:ascii="Verdana" w:hAnsi="Verdana"/>
          <w:sz w:val="20"/>
          <w:szCs w:val="20"/>
          <w:lang w:val="bg-BG" w:eastAsia="bg-BG"/>
        </w:rPr>
        <w:t>а за изпълнение</w:t>
      </w:r>
      <w:r w:rsidRPr="002C7F6E">
        <w:rPr>
          <w:rFonts w:ascii="Verdana" w:hAnsi="Verdana"/>
          <w:sz w:val="20"/>
          <w:szCs w:val="20"/>
          <w:lang w:val="bg-BG" w:eastAsia="bg-BG"/>
        </w:rPr>
        <w:t xml:space="preserve"> са престояли при него законосъобразно.</w:t>
      </w:r>
    </w:p>
    <w:p w14:paraId="31B0B6AC" w14:textId="77777777" w:rsidR="00576876" w:rsidRPr="002C7F6E" w:rsidRDefault="00427598" w:rsidP="005664A8">
      <w:pPr>
        <w:keepNext/>
        <w:keepLines/>
        <w:spacing w:before="240" w:after="240" w:line="240" w:lineRule="auto"/>
        <w:ind w:firstLine="720"/>
        <w:jc w:val="center"/>
        <w:outlineLvl w:val="1"/>
        <w:rPr>
          <w:rFonts w:ascii="Verdana" w:eastAsia="Times New Roman" w:hAnsi="Verdana"/>
          <w:b/>
          <w:bCs/>
          <w:color w:val="000000"/>
          <w:sz w:val="20"/>
          <w:szCs w:val="20"/>
          <w:lang w:val="bg-BG" w:eastAsia="bg-BG"/>
        </w:rPr>
      </w:pPr>
      <w:r w:rsidRPr="002C7F6E">
        <w:rPr>
          <w:rFonts w:ascii="Verdana" w:eastAsia="Times New Roman" w:hAnsi="Verdana"/>
          <w:b/>
          <w:bCs/>
          <w:color w:val="000000"/>
          <w:sz w:val="20"/>
          <w:szCs w:val="20"/>
          <w:lang w:eastAsia="bg-BG"/>
        </w:rPr>
        <w:t>V.</w:t>
      </w:r>
      <w:bookmarkStart w:id="11" w:name="_Hlk510080675"/>
      <w:r w:rsidR="00576876" w:rsidRPr="002C7F6E">
        <w:rPr>
          <w:rFonts w:ascii="Verdana" w:eastAsia="Times New Roman" w:hAnsi="Verdana"/>
          <w:b/>
          <w:bCs/>
          <w:color w:val="000000"/>
          <w:sz w:val="20"/>
          <w:szCs w:val="20"/>
          <w:lang w:val="bg-BG" w:eastAsia="bg-BG"/>
        </w:rPr>
        <w:t xml:space="preserve">ПРАВА И ЗАДЪЛЖЕНИЯ </w:t>
      </w:r>
      <w:bookmarkEnd w:id="11"/>
      <w:r w:rsidR="00576876" w:rsidRPr="002C7F6E">
        <w:rPr>
          <w:rFonts w:ascii="Verdana" w:eastAsia="Times New Roman" w:hAnsi="Verdana"/>
          <w:b/>
          <w:bCs/>
          <w:color w:val="000000"/>
          <w:sz w:val="20"/>
          <w:szCs w:val="20"/>
          <w:lang w:val="bg-BG" w:eastAsia="bg-BG"/>
        </w:rPr>
        <w:t>НА СТРАНИТЕ</w:t>
      </w:r>
    </w:p>
    <w:p w14:paraId="635CBE66" w14:textId="77777777" w:rsidR="00576876" w:rsidRPr="002C7F6E" w:rsidRDefault="00576876" w:rsidP="00427598">
      <w:pPr>
        <w:spacing w:after="0" w:line="240" w:lineRule="auto"/>
        <w:ind w:firstLine="720"/>
        <w:jc w:val="both"/>
        <w:rPr>
          <w:rFonts w:ascii="Verdana" w:eastAsia="Times New Roman" w:hAnsi="Verdana"/>
          <w:b/>
          <w:bCs/>
          <w:color w:val="000000"/>
          <w:spacing w:val="1"/>
          <w:sz w:val="20"/>
          <w:szCs w:val="20"/>
          <w:lang w:val="bg-BG"/>
        </w:rPr>
      </w:pPr>
      <w:r w:rsidRPr="002C7F6E">
        <w:rPr>
          <w:rFonts w:ascii="Verdana" w:eastAsia="Times New Roman" w:hAnsi="Verdana"/>
          <w:b/>
          <w:bCs/>
          <w:color w:val="000000"/>
          <w:spacing w:val="1"/>
          <w:sz w:val="20"/>
          <w:szCs w:val="20"/>
          <w:lang w:val="bg-BG"/>
        </w:rPr>
        <w:t xml:space="preserve">Чл. </w:t>
      </w:r>
      <w:r w:rsidR="001F5532" w:rsidRPr="002C7F6E">
        <w:rPr>
          <w:rFonts w:ascii="Verdana" w:eastAsia="Times New Roman" w:hAnsi="Verdana"/>
          <w:b/>
          <w:bCs/>
          <w:color w:val="000000"/>
          <w:spacing w:val="1"/>
          <w:sz w:val="20"/>
          <w:szCs w:val="20"/>
          <w:lang w:val="bg-BG"/>
        </w:rPr>
        <w:t>2</w:t>
      </w:r>
      <w:r w:rsidR="00427598" w:rsidRPr="002C7F6E">
        <w:rPr>
          <w:rFonts w:ascii="Verdana" w:eastAsia="Times New Roman" w:hAnsi="Verdana"/>
          <w:b/>
          <w:bCs/>
          <w:color w:val="000000"/>
          <w:spacing w:val="1"/>
          <w:sz w:val="20"/>
          <w:szCs w:val="20"/>
          <w:lang w:val="bg-BG"/>
        </w:rPr>
        <w:t>3</w:t>
      </w:r>
      <w:r w:rsidRPr="002C7F6E">
        <w:rPr>
          <w:rFonts w:ascii="Verdana" w:eastAsia="Times New Roman" w:hAnsi="Verdana"/>
          <w:b/>
          <w:bCs/>
          <w:color w:val="000000"/>
          <w:spacing w:val="1"/>
          <w:sz w:val="20"/>
          <w:szCs w:val="20"/>
          <w:lang w:val="bg-BG"/>
        </w:rPr>
        <w:t xml:space="preserve">. </w:t>
      </w:r>
      <w:r w:rsidRPr="002C7F6E">
        <w:rPr>
          <w:rFonts w:ascii="Verdana" w:eastAsia="Times New Roman" w:hAnsi="Verdana"/>
          <w:bCs/>
          <w:color w:val="000000"/>
          <w:spacing w:val="1"/>
          <w:sz w:val="20"/>
          <w:szCs w:val="20"/>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780127B1" w14:textId="77777777" w:rsidR="00576876" w:rsidRPr="002C7F6E" w:rsidRDefault="00576876" w:rsidP="00576876">
      <w:pPr>
        <w:spacing w:after="0" w:line="240" w:lineRule="auto"/>
        <w:jc w:val="both"/>
        <w:rPr>
          <w:rFonts w:ascii="Verdana" w:hAnsi="Verdana"/>
          <w:sz w:val="20"/>
          <w:szCs w:val="20"/>
          <w:lang w:val="bg-BG" w:eastAsia="bg-BG"/>
        </w:rPr>
      </w:pPr>
    </w:p>
    <w:p w14:paraId="5F5CACEE" w14:textId="77777777" w:rsidR="00576876" w:rsidRPr="002C7F6E" w:rsidRDefault="008A5E7E" w:rsidP="005664A8">
      <w:pPr>
        <w:spacing w:after="0" w:line="240" w:lineRule="auto"/>
        <w:ind w:firstLine="720"/>
        <w:jc w:val="center"/>
        <w:rPr>
          <w:rFonts w:ascii="Verdana" w:hAnsi="Verdana"/>
          <w:b/>
          <w:sz w:val="20"/>
          <w:szCs w:val="20"/>
          <w:lang w:val="bg-BG" w:eastAsia="bg-BG"/>
        </w:rPr>
      </w:pPr>
      <w:r w:rsidRPr="002C7F6E">
        <w:rPr>
          <w:rFonts w:ascii="Verdana" w:eastAsia="Times New Roman" w:hAnsi="Verdana"/>
          <w:b/>
          <w:bCs/>
          <w:color w:val="000000"/>
          <w:sz w:val="20"/>
          <w:szCs w:val="20"/>
          <w:lang w:val="bg-BG" w:eastAsia="bg-BG"/>
        </w:rPr>
        <w:t xml:space="preserve">А. ПРАВА И ЗАДЪЛЖЕНИЯ НА </w:t>
      </w:r>
      <w:r w:rsidR="00576876" w:rsidRPr="002C7F6E">
        <w:rPr>
          <w:rFonts w:ascii="Verdana" w:hAnsi="Verdana"/>
          <w:b/>
          <w:sz w:val="20"/>
          <w:szCs w:val="20"/>
          <w:lang w:val="bg-BG" w:eastAsia="bg-BG"/>
        </w:rPr>
        <w:t>ИЗПЪЛНИТЕЛЯ</w:t>
      </w:r>
    </w:p>
    <w:p w14:paraId="01631B94" w14:textId="77777777" w:rsidR="00576876" w:rsidRPr="002C7F6E" w:rsidRDefault="00576876" w:rsidP="00576876">
      <w:pPr>
        <w:spacing w:after="0" w:line="240" w:lineRule="auto"/>
        <w:jc w:val="both"/>
        <w:rPr>
          <w:rFonts w:ascii="Verdana" w:eastAsia="Times New Roman" w:hAnsi="Verdana"/>
          <w:bCs/>
          <w:color w:val="000000"/>
          <w:spacing w:val="1"/>
          <w:sz w:val="20"/>
          <w:szCs w:val="20"/>
          <w:lang w:val="bg-BG"/>
        </w:rPr>
      </w:pPr>
      <w:r w:rsidRPr="002C7F6E">
        <w:rPr>
          <w:rFonts w:ascii="Verdana" w:eastAsia="Times New Roman" w:hAnsi="Verdana"/>
          <w:bCs/>
          <w:color w:val="000000"/>
          <w:spacing w:val="1"/>
          <w:sz w:val="20"/>
          <w:szCs w:val="20"/>
          <w:lang w:val="bg-BG"/>
        </w:rPr>
        <w:tab/>
      </w:r>
    </w:p>
    <w:p w14:paraId="5225AC92" w14:textId="77777777" w:rsidR="00576876" w:rsidRPr="002C7F6E" w:rsidRDefault="00576876" w:rsidP="008A5E7E">
      <w:pPr>
        <w:spacing w:after="0" w:line="240" w:lineRule="auto"/>
        <w:ind w:firstLine="720"/>
        <w:jc w:val="both"/>
        <w:rPr>
          <w:rFonts w:ascii="Verdana" w:eastAsia="Times New Roman" w:hAnsi="Verdana"/>
          <w:b/>
          <w:color w:val="000000"/>
          <w:spacing w:val="1"/>
          <w:sz w:val="20"/>
          <w:szCs w:val="20"/>
          <w:lang w:val="bg-BG"/>
        </w:rPr>
      </w:pPr>
      <w:r w:rsidRPr="002C7F6E">
        <w:rPr>
          <w:rFonts w:ascii="Verdana" w:eastAsia="Times New Roman" w:hAnsi="Verdana"/>
          <w:b/>
          <w:bCs/>
          <w:color w:val="000000"/>
          <w:spacing w:val="1"/>
          <w:sz w:val="20"/>
          <w:szCs w:val="20"/>
          <w:lang w:val="bg-BG"/>
        </w:rPr>
        <w:t xml:space="preserve">Чл. </w:t>
      </w:r>
      <w:r w:rsidR="001F5532" w:rsidRPr="002C7F6E">
        <w:rPr>
          <w:rFonts w:ascii="Verdana" w:eastAsia="Times New Roman" w:hAnsi="Verdana"/>
          <w:b/>
          <w:bCs/>
          <w:color w:val="000000"/>
          <w:spacing w:val="1"/>
          <w:sz w:val="20"/>
          <w:szCs w:val="20"/>
          <w:lang w:val="bg-BG"/>
        </w:rPr>
        <w:t>2</w:t>
      </w:r>
      <w:r w:rsidR="008A5E7E" w:rsidRPr="002C7F6E">
        <w:rPr>
          <w:rFonts w:ascii="Verdana" w:eastAsia="Times New Roman" w:hAnsi="Verdana"/>
          <w:b/>
          <w:bCs/>
          <w:color w:val="000000"/>
          <w:spacing w:val="1"/>
          <w:sz w:val="20"/>
          <w:szCs w:val="20"/>
          <w:lang w:val="bg-BG"/>
        </w:rPr>
        <w:t>4</w:t>
      </w:r>
      <w:r w:rsidRPr="002C7F6E">
        <w:rPr>
          <w:rFonts w:ascii="Verdana" w:eastAsia="Times New Roman" w:hAnsi="Verdana"/>
          <w:b/>
          <w:bCs/>
          <w:color w:val="000000"/>
          <w:spacing w:val="1"/>
          <w:sz w:val="20"/>
          <w:szCs w:val="20"/>
          <w:lang w:val="bg-BG"/>
        </w:rPr>
        <w:t xml:space="preserve">. </w:t>
      </w:r>
      <w:r w:rsidRPr="002C7F6E">
        <w:rPr>
          <w:rFonts w:ascii="Verdana" w:eastAsia="Times New Roman" w:hAnsi="Verdana"/>
          <w:b/>
          <w:color w:val="000000"/>
          <w:spacing w:val="1"/>
          <w:sz w:val="20"/>
          <w:szCs w:val="20"/>
          <w:lang w:val="bg-BG"/>
        </w:rPr>
        <w:t>ИЗПЪЛНИТЕЛЯТ има право:</w:t>
      </w:r>
      <w:r w:rsidRPr="002C7F6E">
        <w:rPr>
          <w:rFonts w:ascii="Verdana" w:eastAsia="Times New Roman" w:hAnsi="Verdana"/>
          <w:b/>
          <w:color w:val="000000"/>
          <w:spacing w:val="1"/>
          <w:sz w:val="20"/>
          <w:szCs w:val="20"/>
          <w:lang w:val="bg-BG"/>
        </w:rPr>
        <w:tab/>
      </w:r>
    </w:p>
    <w:p w14:paraId="0A5A3289" w14:textId="77777777" w:rsidR="00576876" w:rsidRPr="002C7F6E" w:rsidRDefault="00576876" w:rsidP="008A5E7E">
      <w:pPr>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bCs/>
          <w:color w:val="000000"/>
          <w:spacing w:val="1"/>
          <w:sz w:val="20"/>
          <w:szCs w:val="20"/>
          <w:lang w:val="bg-BG"/>
        </w:rPr>
        <w:t>1.</w:t>
      </w:r>
      <w:r w:rsidRPr="002C7F6E">
        <w:rPr>
          <w:rFonts w:ascii="Verdana" w:eastAsia="Times New Roman" w:hAnsi="Verdana"/>
          <w:color w:val="000000"/>
          <w:spacing w:val="1"/>
          <w:sz w:val="20"/>
          <w:szCs w:val="20"/>
          <w:lang w:val="bg-BG"/>
        </w:rPr>
        <w:t xml:space="preserve"> да получи възнаграждение в размера, сроковете и при условията по чл. </w:t>
      </w:r>
      <w:r w:rsidR="008A5E7E" w:rsidRPr="002C7F6E">
        <w:rPr>
          <w:rFonts w:ascii="Verdana" w:eastAsia="Times New Roman" w:hAnsi="Verdana"/>
          <w:color w:val="000000"/>
          <w:spacing w:val="1"/>
          <w:sz w:val="20"/>
          <w:szCs w:val="20"/>
          <w:lang w:val="bg-BG"/>
        </w:rPr>
        <w:t>7 – 11</w:t>
      </w:r>
      <w:r w:rsidR="00122F4D" w:rsidRPr="002C7F6E">
        <w:rPr>
          <w:rFonts w:ascii="Verdana" w:eastAsia="Times New Roman" w:hAnsi="Verdana"/>
          <w:color w:val="000000"/>
          <w:spacing w:val="1"/>
          <w:sz w:val="20"/>
          <w:szCs w:val="20"/>
          <w:lang w:val="bg-BG"/>
        </w:rPr>
        <w:t xml:space="preserve"> от Д</w:t>
      </w:r>
      <w:r w:rsidRPr="002C7F6E">
        <w:rPr>
          <w:rFonts w:ascii="Verdana" w:eastAsia="Times New Roman" w:hAnsi="Verdana"/>
          <w:color w:val="000000"/>
          <w:spacing w:val="1"/>
          <w:sz w:val="20"/>
          <w:szCs w:val="20"/>
          <w:lang w:val="bg-BG"/>
        </w:rPr>
        <w:t>оговора;</w:t>
      </w:r>
    </w:p>
    <w:p w14:paraId="41517A60" w14:textId="77777777" w:rsidR="00576876" w:rsidRPr="002C7F6E" w:rsidRDefault="00576876" w:rsidP="008A5E7E">
      <w:pPr>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bCs/>
          <w:color w:val="000000"/>
          <w:spacing w:val="1"/>
          <w:sz w:val="20"/>
          <w:szCs w:val="20"/>
          <w:lang w:val="bg-BG"/>
        </w:rPr>
        <w:t>2.</w:t>
      </w:r>
      <w:r w:rsidRPr="002C7F6E">
        <w:rPr>
          <w:rFonts w:ascii="Verdana" w:eastAsia="Times New Roman" w:hAnsi="Verdana"/>
          <w:color w:val="000000"/>
          <w:spacing w:val="1"/>
          <w:sz w:val="20"/>
          <w:szCs w:val="20"/>
          <w:lang w:val="bg-BG"/>
        </w:rPr>
        <w:t xml:space="preserve"> да иска и да получава от </w:t>
      </w:r>
      <w:bookmarkStart w:id="12" w:name="_Hlk510081422"/>
      <w:r w:rsidRPr="002C7F6E">
        <w:rPr>
          <w:rFonts w:ascii="Verdana" w:eastAsia="Times New Roman" w:hAnsi="Verdana"/>
          <w:color w:val="000000"/>
          <w:spacing w:val="1"/>
          <w:sz w:val="20"/>
          <w:szCs w:val="20"/>
          <w:lang w:val="bg-BG"/>
        </w:rPr>
        <w:t>ВЪЗЛОЖИТЕЛЯ</w:t>
      </w:r>
      <w:bookmarkEnd w:id="12"/>
      <w:r w:rsidRPr="002C7F6E">
        <w:rPr>
          <w:rFonts w:ascii="Verdana" w:eastAsia="Times New Roman" w:hAnsi="Verdana"/>
          <w:color w:val="000000"/>
          <w:spacing w:val="1"/>
          <w:sz w:val="20"/>
          <w:szCs w:val="20"/>
          <w:lang w:val="bg-BG"/>
        </w:rPr>
        <w:t xml:space="preserve"> необходимото съдействие </w:t>
      </w:r>
      <w:bookmarkStart w:id="13" w:name="_Hlk510081871"/>
      <w:r w:rsidRPr="002C7F6E">
        <w:rPr>
          <w:rFonts w:ascii="Verdana" w:eastAsia="Times New Roman" w:hAnsi="Verdana"/>
          <w:color w:val="000000"/>
          <w:spacing w:val="1"/>
          <w:sz w:val="20"/>
          <w:szCs w:val="20"/>
          <w:lang w:val="bg-BG"/>
        </w:rPr>
        <w:t>за изпълнение на задълженията по този Договор</w:t>
      </w:r>
      <w:bookmarkEnd w:id="13"/>
      <w:r w:rsidRPr="002C7F6E">
        <w:rPr>
          <w:rFonts w:ascii="Verdana" w:eastAsia="Times New Roman" w:hAnsi="Verdana"/>
          <w:color w:val="000000"/>
          <w:spacing w:val="1"/>
          <w:sz w:val="20"/>
          <w:szCs w:val="20"/>
          <w:lang w:val="bg-BG"/>
        </w:rPr>
        <w:t>, както и всички необходими документи, информация и данни, пряко свързани или необходими за изпълнение на Договора</w:t>
      </w:r>
      <w:r w:rsidR="006C41CE" w:rsidRPr="002C7F6E">
        <w:rPr>
          <w:rFonts w:ascii="Verdana" w:eastAsia="Times New Roman" w:hAnsi="Verdana"/>
          <w:color w:val="000000"/>
          <w:spacing w:val="1"/>
          <w:sz w:val="20"/>
          <w:szCs w:val="20"/>
          <w:lang w:val="bg-BG"/>
        </w:rPr>
        <w:t>.</w:t>
      </w:r>
    </w:p>
    <w:p w14:paraId="6DD08F16" w14:textId="77777777" w:rsidR="00BB6B05" w:rsidRPr="002C7F6E" w:rsidRDefault="00576876" w:rsidP="00576876">
      <w:pPr>
        <w:spacing w:after="0" w:line="240" w:lineRule="auto"/>
        <w:jc w:val="both"/>
        <w:rPr>
          <w:rFonts w:ascii="Verdana" w:eastAsia="Times New Roman" w:hAnsi="Verdana"/>
          <w:color w:val="000000"/>
          <w:spacing w:val="1"/>
          <w:sz w:val="20"/>
          <w:szCs w:val="20"/>
          <w:lang w:val="bg-BG"/>
        </w:rPr>
      </w:pPr>
      <w:bookmarkStart w:id="14" w:name="_DV_M80"/>
      <w:bookmarkEnd w:id="14"/>
      <w:r w:rsidRPr="002C7F6E">
        <w:rPr>
          <w:rFonts w:ascii="Verdana" w:eastAsia="Times New Roman" w:hAnsi="Verdana"/>
          <w:color w:val="000000"/>
          <w:spacing w:val="1"/>
          <w:sz w:val="20"/>
          <w:szCs w:val="20"/>
          <w:lang w:val="bg-BG"/>
        </w:rPr>
        <w:tab/>
      </w:r>
    </w:p>
    <w:p w14:paraId="750E3381" w14:textId="77777777" w:rsidR="00576876" w:rsidRPr="002C7F6E" w:rsidRDefault="00BB6B05" w:rsidP="00BB6B05">
      <w:pPr>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b/>
          <w:bCs/>
          <w:color w:val="000000"/>
          <w:spacing w:val="1"/>
          <w:sz w:val="20"/>
          <w:szCs w:val="20"/>
          <w:lang w:val="bg-BG"/>
        </w:rPr>
        <w:t>Чл.</w:t>
      </w:r>
      <w:r w:rsidRPr="002C7F6E">
        <w:rPr>
          <w:rFonts w:ascii="Verdana" w:eastAsia="Times New Roman" w:hAnsi="Verdana"/>
          <w:b/>
          <w:color w:val="000000"/>
          <w:spacing w:val="1"/>
          <w:sz w:val="20"/>
          <w:szCs w:val="20"/>
          <w:lang w:val="bg-BG"/>
        </w:rPr>
        <w:t xml:space="preserve"> </w:t>
      </w:r>
      <w:r w:rsidRPr="002C7F6E">
        <w:rPr>
          <w:rFonts w:ascii="Verdana" w:eastAsia="Times New Roman" w:hAnsi="Verdana"/>
          <w:b/>
          <w:bCs/>
          <w:color w:val="000000"/>
          <w:spacing w:val="1"/>
          <w:sz w:val="20"/>
          <w:szCs w:val="20"/>
          <w:lang w:val="bg-BG"/>
        </w:rPr>
        <w:t>25.</w:t>
      </w:r>
      <w:r w:rsidRPr="002C7F6E">
        <w:rPr>
          <w:rFonts w:ascii="Verdana" w:eastAsia="Times New Roman" w:hAnsi="Verdana"/>
          <w:b/>
          <w:color w:val="000000"/>
          <w:spacing w:val="1"/>
          <w:sz w:val="20"/>
          <w:szCs w:val="20"/>
          <w:lang w:val="bg-BG"/>
        </w:rPr>
        <w:t xml:space="preserve"> </w:t>
      </w:r>
      <w:r w:rsidRPr="002C7F6E">
        <w:rPr>
          <w:rFonts w:ascii="Verdana" w:eastAsia="Times New Roman" w:hAnsi="Verdana"/>
          <w:color w:val="000000"/>
          <w:spacing w:val="1"/>
          <w:sz w:val="20"/>
          <w:szCs w:val="20"/>
          <w:lang w:val="bg-BG"/>
        </w:rPr>
        <w:t>ИЗПЪЛНИТЕЛЯТ,</w:t>
      </w:r>
      <w:r w:rsidRPr="002C7F6E">
        <w:rPr>
          <w:rFonts w:ascii="Verdana" w:eastAsia="Times New Roman" w:hAnsi="Verdana"/>
          <w:b/>
          <w:color w:val="000000"/>
          <w:spacing w:val="1"/>
          <w:sz w:val="20"/>
          <w:szCs w:val="20"/>
          <w:lang w:val="bg-BG"/>
        </w:rPr>
        <w:t xml:space="preserve"> </w:t>
      </w:r>
      <w:r w:rsidRPr="002C7F6E">
        <w:rPr>
          <w:rFonts w:ascii="Verdana" w:eastAsia="Times New Roman" w:hAnsi="Verdana"/>
          <w:color w:val="000000"/>
          <w:spacing w:val="1"/>
          <w:sz w:val="20"/>
          <w:szCs w:val="20"/>
          <w:lang w:val="bg-BG"/>
        </w:rPr>
        <w:t>след съгласуване с ВЪЗЛОЖИТЕЛЯ, има право да прави необходимите изменения и допълнения в плана за охрана на обектите</w:t>
      </w:r>
      <w:r w:rsidR="00053903" w:rsidRPr="002C7F6E">
        <w:rPr>
          <w:rFonts w:ascii="Verdana" w:eastAsia="Times New Roman" w:hAnsi="Verdana"/>
          <w:color w:val="000000"/>
          <w:spacing w:val="1"/>
          <w:sz w:val="20"/>
          <w:szCs w:val="20"/>
          <w:lang w:val="bg-BG"/>
        </w:rPr>
        <w:t xml:space="preserve">, съобразно условията на </w:t>
      </w:r>
      <w:bookmarkStart w:id="15" w:name="_Hlk513198387"/>
      <w:r w:rsidR="00053903" w:rsidRPr="002C7F6E">
        <w:rPr>
          <w:rFonts w:ascii="Verdana" w:eastAsia="Times New Roman" w:hAnsi="Verdana"/>
          <w:color w:val="000000"/>
          <w:spacing w:val="1"/>
          <w:sz w:val="20"/>
          <w:szCs w:val="20"/>
          <w:lang w:val="bg-BG"/>
        </w:rPr>
        <w:t xml:space="preserve">чл. 66, ал. 2 от </w:t>
      </w:r>
      <w:bookmarkEnd w:id="15"/>
      <w:r w:rsidR="00053903" w:rsidRPr="002C7F6E">
        <w:rPr>
          <w:rFonts w:ascii="Verdana" w:eastAsia="Times New Roman" w:hAnsi="Verdana"/>
          <w:color w:val="000000"/>
          <w:spacing w:val="1"/>
          <w:sz w:val="20"/>
          <w:szCs w:val="20"/>
          <w:lang w:val="bg-BG"/>
        </w:rPr>
        <w:t xml:space="preserve">Закона за частната охранителна дейност </w:t>
      </w:r>
      <w:r w:rsidR="00053903" w:rsidRPr="002C7F6E">
        <w:rPr>
          <w:rFonts w:ascii="Verdana" w:eastAsia="Times New Roman" w:hAnsi="Verdana"/>
          <w:color w:val="000000"/>
          <w:spacing w:val="1"/>
          <w:sz w:val="20"/>
          <w:szCs w:val="20"/>
        </w:rPr>
        <w:t>(</w:t>
      </w:r>
      <w:r w:rsidR="00053903" w:rsidRPr="002C7F6E">
        <w:rPr>
          <w:rFonts w:ascii="Verdana" w:eastAsia="Times New Roman" w:hAnsi="Verdana"/>
          <w:color w:val="000000"/>
          <w:spacing w:val="1"/>
          <w:sz w:val="20"/>
          <w:szCs w:val="20"/>
          <w:lang w:val="bg-BG"/>
        </w:rPr>
        <w:t>ЗЧОД</w:t>
      </w:r>
      <w:r w:rsidR="00053903" w:rsidRPr="002C7F6E">
        <w:rPr>
          <w:rFonts w:ascii="Verdana" w:eastAsia="Times New Roman" w:hAnsi="Verdana"/>
          <w:color w:val="000000"/>
          <w:spacing w:val="1"/>
          <w:sz w:val="20"/>
          <w:szCs w:val="20"/>
        </w:rPr>
        <w:t>)</w:t>
      </w:r>
      <w:r w:rsidR="00053903" w:rsidRPr="002C7F6E">
        <w:rPr>
          <w:rFonts w:ascii="Verdana" w:eastAsia="Times New Roman" w:hAnsi="Verdana"/>
          <w:color w:val="000000"/>
          <w:spacing w:val="1"/>
          <w:sz w:val="20"/>
          <w:szCs w:val="20"/>
          <w:lang w:val="bg-BG"/>
        </w:rPr>
        <w:t>, в сила от 31.03.2018 г.</w:t>
      </w:r>
    </w:p>
    <w:p w14:paraId="3CDAC716" w14:textId="77777777" w:rsidR="00BB6B05" w:rsidRPr="002C7F6E" w:rsidRDefault="00BB6B05" w:rsidP="00BB6B05">
      <w:pPr>
        <w:spacing w:after="0" w:line="240" w:lineRule="auto"/>
        <w:ind w:firstLine="720"/>
        <w:jc w:val="both"/>
        <w:rPr>
          <w:rFonts w:ascii="Verdana" w:eastAsia="Times New Roman" w:hAnsi="Verdana"/>
          <w:color w:val="000000"/>
          <w:spacing w:val="1"/>
          <w:sz w:val="20"/>
          <w:szCs w:val="20"/>
          <w:lang w:val="bg-BG"/>
        </w:rPr>
      </w:pPr>
    </w:p>
    <w:p w14:paraId="30146E23" w14:textId="77777777" w:rsidR="00BB6B05" w:rsidRPr="002C7F6E" w:rsidRDefault="00BB6B05" w:rsidP="00BB6B05">
      <w:pPr>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b/>
          <w:bCs/>
          <w:color w:val="000000"/>
          <w:spacing w:val="1"/>
          <w:sz w:val="20"/>
          <w:szCs w:val="20"/>
          <w:lang w:val="bg-BG"/>
        </w:rPr>
        <w:t>Чл.</w:t>
      </w:r>
      <w:r w:rsidRPr="002C7F6E">
        <w:rPr>
          <w:rFonts w:ascii="Verdana" w:eastAsia="Times New Roman" w:hAnsi="Verdana"/>
          <w:b/>
          <w:color w:val="000000"/>
          <w:spacing w:val="1"/>
          <w:sz w:val="20"/>
          <w:szCs w:val="20"/>
          <w:lang w:val="bg-BG"/>
        </w:rPr>
        <w:t xml:space="preserve"> </w:t>
      </w:r>
      <w:r w:rsidRPr="002C7F6E">
        <w:rPr>
          <w:rFonts w:ascii="Verdana" w:eastAsia="Times New Roman" w:hAnsi="Verdana"/>
          <w:b/>
          <w:bCs/>
          <w:color w:val="000000"/>
          <w:spacing w:val="1"/>
          <w:sz w:val="20"/>
          <w:szCs w:val="20"/>
          <w:lang w:val="bg-BG"/>
        </w:rPr>
        <w:t>26.</w:t>
      </w:r>
      <w:r w:rsidRPr="002C7F6E">
        <w:rPr>
          <w:rFonts w:ascii="Verdana" w:eastAsia="Times New Roman" w:hAnsi="Verdana"/>
          <w:b/>
          <w:color w:val="000000"/>
          <w:spacing w:val="1"/>
          <w:sz w:val="20"/>
          <w:szCs w:val="20"/>
          <w:lang w:val="bg-BG"/>
        </w:rPr>
        <w:t xml:space="preserve"> </w:t>
      </w:r>
      <w:r w:rsidRPr="002C7F6E">
        <w:rPr>
          <w:rFonts w:ascii="Verdana" w:eastAsia="Times New Roman" w:hAnsi="Verdana"/>
          <w:color w:val="000000"/>
          <w:spacing w:val="1"/>
          <w:sz w:val="20"/>
          <w:szCs w:val="20"/>
          <w:lang w:val="bg-BG"/>
        </w:rPr>
        <w:t>ИЗПЪЛНИТЕЛЯТ има право да осъществява контрол върху охраната по всяко време, по начин и със средства, които по негова преценка са необходими и достатъчни</w:t>
      </w:r>
      <w:r w:rsidR="002D7C77" w:rsidRPr="002C7F6E">
        <w:rPr>
          <w:rFonts w:ascii="Verdana" w:eastAsia="Times New Roman" w:hAnsi="Verdana"/>
          <w:color w:val="000000"/>
          <w:spacing w:val="1"/>
          <w:sz w:val="20"/>
          <w:szCs w:val="20"/>
          <w:lang w:val="bg-BG"/>
        </w:rPr>
        <w:t xml:space="preserve"> за изпълнение на поетите по този Договор задължения</w:t>
      </w:r>
      <w:r w:rsidRPr="002C7F6E">
        <w:rPr>
          <w:rFonts w:ascii="Verdana" w:eastAsia="Times New Roman" w:hAnsi="Verdana"/>
          <w:color w:val="000000"/>
          <w:spacing w:val="1"/>
          <w:sz w:val="20"/>
          <w:szCs w:val="20"/>
          <w:lang w:val="bg-BG"/>
        </w:rPr>
        <w:t>;</w:t>
      </w:r>
    </w:p>
    <w:p w14:paraId="1AD1F1B6" w14:textId="77777777" w:rsidR="00BB6B05" w:rsidRPr="002C7F6E" w:rsidRDefault="00BB6B05" w:rsidP="00BB6B05">
      <w:pPr>
        <w:spacing w:after="0" w:line="240" w:lineRule="auto"/>
        <w:ind w:firstLine="720"/>
        <w:jc w:val="both"/>
        <w:rPr>
          <w:rFonts w:ascii="Verdana" w:eastAsia="Times New Roman" w:hAnsi="Verdana"/>
          <w:color w:val="000000"/>
          <w:spacing w:val="1"/>
          <w:sz w:val="20"/>
          <w:szCs w:val="20"/>
          <w:lang w:val="bg-BG"/>
        </w:rPr>
      </w:pPr>
    </w:p>
    <w:p w14:paraId="0332810D" w14:textId="77777777" w:rsidR="002078F0" w:rsidRPr="002C7F6E" w:rsidRDefault="00576876" w:rsidP="002078F0">
      <w:pPr>
        <w:spacing w:after="0" w:line="240" w:lineRule="auto"/>
        <w:ind w:firstLine="720"/>
        <w:jc w:val="both"/>
        <w:rPr>
          <w:rFonts w:ascii="Verdana" w:eastAsia="Times New Roman" w:hAnsi="Verdana"/>
          <w:b/>
          <w:color w:val="000000"/>
          <w:spacing w:val="1"/>
          <w:sz w:val="20"/>
          <w:szCs w:val="20"/>
          <w:lang w:val="bg-BG"/>
        </w:rPr>
      </w:pPr>
      <w:bookmarkStart w:id="16" w:name="_Hlk510081348"/>
      <w:r w:rsidRPr="002C7F6E">
        <w:rPr>
          <w:rFonts w:ascii="Verdana" w:eastAsia="Times New Roman" w:hAnsi="Verdana"/>
          <w:b/>
          <w:bCs/>
          <w:color w:val="000000"/>
          <w:spacing w:val="1"/>
          <w:sz w:val="20"/>
          <w:szCs w:val="20"/>
          <w:lang w:val="bg-BG"/>
        </w:rPr>
        <w:t>Чл.</w:t>
      </w:r>
      <w:r w:rsidRPr="002C7F6E">
        <w:rPr>
          <w:rFonts w:ascii="Verdana" w:eastAsia="Times New Roman" w:hAnsi="Verdana"/>
          <w:b/>
          <w:color w:val="000000"/>
          <w:spacing w:val="1"/>
          <w:sz w:val="20"/>
          <w:szCs w:val="20"/>
          <w:lang w:val="bg-BG"/>
        </w:rPr>
        <w:t xml:space="preserve"> </w:t>
      </w:r>
      <w:r w:rsidR="001F5532" w:rsidRPr="002C7F6E">
        <w:rPr>
          <w:rFonts w:ascii="Verdana" w:eastAsia="Times New Roman" w:hAnsi="Verdana"/>
          <w:b/>
          <w:bCs/>
          <w:color w:val="000000"/>
          <w:spacing w:val="1"/>
          <w:sz w:val="20"/>
          <w:szCs w:val="20"/>
          <w:lang w:val="bg-BG"/>
        </w:rPr>
        <w:t>2</w:t>
      </w:r>
      <w:r w:rsidR="00BB6B05" w:rsidRPr="002C7F6E">
        <w:rPr>
          <w:rFonts w:ascii="Verdana" w:eastAsia="Times New Roman" w:hAnsi="Verdana"/>
          <w:b/>
          <w:bCs/>
          <w:color w:val="000000"/>
          <w:spacing w:val="1"/>
          <w:sz w:val="20"/>
          <w:szCs w:val="20"/>
          <w:lang w:val="bg-BG"/>
        </w:rPr>
        <w:t>7</w:t>
      </w:r>
      <w:r w:rsidRPr="002C7F6E">
        <w:rPr>
          <w:rFonts w:ascii="Verdana" w:eastAsia="Times New Roman" w:hAnsi="Verdana"/>
          <w:b/>
          <w:bCs/>
          <w:color w:val="000000"/>
          <w:spacing w:val="1"/>
          <w:sz w:val="20"/>
          <w:szCs w:val="20"/>
          <w:lang w:val="bg-BG"/>
        </w:rPr>
        <w:t>.</w:t>
      </w:r>
      <w:r w:rsidRPr="002C7F6E">
        <w:rPr>
          <w:rFonts w:ascii="Verdana" w:eastAsia="Times New Roman" w:hAnsi="Verdana"/>
          <w:b/>
          <w:color w:val="000000"/>
          <w:spacing w:val="1"/>
          <w:sz w:val="20"/>
          <w:szCs w:val="20"/>
          <w:lang w:val="bg-BG"/>
        </w:rPr>
        <w:t xml:space="preserve"> ИЗПЪЛНИТЕЛЯТ </w:t>
      </w:r>
      <w:bookmarkEnd w:id="16"/>
      <w:r w:rsidRPr="002C7F6E">
        <w:rPr>
          <w:rFonts w:ascii="Verdana" w:eastAsia="Times New Roman" w:hAnsi="Verdana"/>
          <w:b/>
          <w:color w:val="000000"/>
          <w:spacing w:val="1"/>
          <w:sz w:val="20"/>
          <w:szCs w:val="20"/>
          <w:lang w:val="bg-BG"/>
        </w:rPr>
        <w:t>се задължава:</w:t>
      </w:r>
      <w:bookmarkStart w:id="17" w:name="_DV_M81"/>
      <w:bookmarkStart w:id="18" w:name="_Hlk510082586"/>
      <w:bookmarkEnd w:id="17"/>
    </w:p>
    <w:p w14:paraId="438D9076" w14:textId="77777777" w:rsidR="00576876" w:rsidRPr="002C7F6E" w:rsidRDefault="002078F0" w:rsidP="002078F0">
      <w:pPr>
        <w:spacing w:after="0" w:line="240" w:lineRule="auto"/>
        <w:ind w:firstLine="720"/>
        <w:jc w:val="both"/>
        <w:rPr>
          <w:rFonts w:ascii="Verdana" w:eastAsia="Times New Roman" w:hAnsi="Verdana"/>
          <w:b/>
          <w:color w:val="000000"/>
          <w:spacing w:val="1"/>
          <w:sz w:val="20"/>
          <w:szCs w:val="20"/>
          <w:lang w:val="bg-BG"/>
        </w:rPr>
      </w:pPr>
      <w:r w:rsidRPr="002C7F6E">
        <w:rPr>
          <w:rFonts w:ascii="Verdana" w:eastAsia="Times New Roman" w:hAnsi="Verdana"/>
          <w:color w:val="000000"/>
          <w:spacing w:val="1"/>
          <w:sz w:val="20"/>
          <w:szCs w:val="20"/>
          <w:lang w:val="bg-BG"/>
        </w:rPr>
        <w:t>1.</w:t>
      </w:r>
      <w:r w:rsidRPr="002C7F6E">
        <w:rPr>
          <w:rFonts w:ascii="Verdana" w:eastAsia="Times New Roman" w:hAnsi="Verdana"/>
          <w:b/>
          <w:color w:val="000000"/>
          <w:spacing w:val="1"/>
          <w:sz w:val="20"/>
          <w:szCs w:val="20"/>
          <w:lang w:val="bg-BG"/>
        </w:rPr>
        <w:t xml:space="preserve"> </w:t>
      </w:r>
      <w:r w:rsidR="002D7C77" w:rsidRPr="002C7F6E">
        <w:rPr>
          <w:rFonts w:ascii="Verdana" w:eastAsia="Times New Roman" w:hAnsi="Verdana"/>
          <w:color w:val="000000"/>
          <w:spacing w:val="1"/>
          <w:sz w:val="20"/>
          <w:szCs w:val="20"/>
          <w:lang w:val="bg-BG"/>
        </w:rPr>
        <w:t xml:space="preserve">да </w:t>
      </w:r>
      <w:r w:rsidR="00576876" w:rsidRPr="002C7F6E">
        <w:rPr>
          <w:rFonts w:ascii="Verdana" w:eastAsia="Times New Roman" w:hAnsi="Verdana"/>
          <w:color w:val="000000"/>
          <w:spacing w:val="1"/>
          <w:sz w:val="20"/>
          <w:szCs w:val="20"/>
          <w:lang w:val="bg-BG"/>
        </w:rPr>
        <w:t xml:space="preserve">предоставя </w:t>
      </w:r>
      <w:bookmarkEnd w:id="18"/>
      <w:r w:rsidR="00576876" w:rsidRPr="002C7F6E">
        <w:rPr>
          <w:rFonts w:ascii="Verdana" w:eastAsia="Times New Roman" w:hAnsi="Verdana"/>
          <w:color w:val="000000"/>
          <w:spacing w:val="1"/>
          <w:sz w:val="20"/>
          <w:szCs w:val="20"/>
          <w:lang w:val="bg-BG"/>
        </w:rPr>
        <w:t>Услугите и да изпълнява задълженията си по този Договор в уговорените срокове и качествено, в съответствие с Договора и Приложенията;</w:t>
      </w:r>
    </w:p>
    <w:p w14:paraId="28EBD650" w14:textId="77777777" w:rsidR="00EC515C" w:rsidRPr="002C7F6E" w:rsidRDefault="002078F0" w:rsidP="002078F0">
      <w:pPr>
        <w:pStyle w:val="BodyText2"/>
        <w:tabs>
          <w:tab w:val="left" w:pos="128"/>
        </w:tabs>
        <w:rPr>
          <w:rFonts w:ascii="Verdana" w:hAnsi="Verdana"/>
          <w:sz w:val="20"/>
          <w:shd w:val="clear" w:color="auto" w:fill="FFFFFF"/>
        </w:rPr>
      </w:pPr>
      <w:r w:rsidRPr="002C7F6E">
        <w:rPr>
          <w:rFonts w:ascii="Verdana" w:hAnsi="Verdana"/>
          <w:sz w:val="20"/>
        </w:rPr>
        <w:tab/>
      </w:r>
      <w:r w:rsidRPr="002C7F6E">
        <w:rPr>
          <w:rFonts w:ascii="Verdana" w:hAnsi="Verdana"/>
          <w:sz w:val="20"/>
        </w:rPr>
        <w:tab/>
        <w:t>2. да</w:t>
      </w:r>
      <w:r w:rsidR="00EC515C" w:rsidRPr="002C7F6E">
        <w:rPr>
          <w:rFonts w:ascii="Verdana" w:hAnsi="Verdana"/>
          <w:sz w:val="20"/>
        </w:rPr>
        <w:t xml:space="preserve"> осъществява дейността по охрана, съобразно изискванията на Закона за частната охранителна дейност, с квалифицирани служители и надеждна техника, като осигурява професионализъм, бдителност, конфиденциално</w:t>
      </w:r>
      <w:r w:rsidRPr="002C7F6E">
        <w:rPr>
          <w:rFonts w:ascii="Verdana" w:hAnsi="Verdana"/>
          <w:sz w:val="20"/>
        </w:rPr>
        <w:t>ст и надеждност на обслужването;</w:t>
      </w:r>
    </w:p>
    <w:p w14:paraId="7A898490" w14:textId="77777777" w:rsidR="00576876" w:rsidRPr="002C7F6E" w:rsidRDefault="002078F0" w:rsidP="002D7C77">
      <w:pPr>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color w:val="000000"/>
          <w:spacing w:val="1"/>
          <w:sz w:val="20"/>
          <w:szCs w:val="20"/>
          <w:lang w:val="bg-BG"/>
        </w:rPr>
        <w:t>3</w:t>
      </w:r>
      <w:r w:rsidR="00576876" w:rsidRPr="002C7F6E">
        <w:rPr>
          <w:rFonts w:ascii="Verdana" w:eastAsia="Times New Roman" w:hAnsi="Verdana"/>
          <w:color w:val="000000"/>
          <w:spacing w:val="1"/>
          <w:sz w:val="20"/>
          <w:szCs w:val="20"/>
          <w:lang w:val="bg-BG"/>
        </w:rPr>
        <w:t xml:space="preserve">. да информира своевременно </w:t>
      </w:r>
      <w:bookmarkStart w:id="19" w:name="_Hlk510082661"/>
      <w:r w:rsidR="00576876" w:rsidRPr="002C7F6E">
        <w:rPr>
          <w:rFonts w:ascii="Verdana" w:eastAsia="Times New Roman" w:hAnsi="Verdana"/>
          <w:color w:val="000000"/>
          <w:spacing w:val="1"/>
          <w:sz w:val="20"/>
          <w:szCs w:val="20"/>
          <w:lang w:val="bg-BG"/>
        </w:rPr>
        <w:t>ВЪЗЛОЖИТЕЛЯ</w:t>
      </w:r>
      <w:bookmarkEnd w:id="19"/>
      <w:r w:rsidR="00576876" w:rsidRPr="002C7F6E">
        <w:rPr>
          <w:rFonts w:ascii="Verdana" w:eastAsia="Times New Roman" w:hAnsi="Verdana"/>
          <w:color w:val="000000"/>
          <w:spacing w:val="1"/>
          <w:sz w:val="20"/>
          <w:szCs w:val="20"/>
          <w:lang w:val="bg-BG"/>
        </w:rPr>
        <w:t xml:space="preserve">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14:paraId="08AF8FC9" w14:textId="77777777" w:rsidR="00576876" w:rsidRPr="002C7F6E" w:rsidRDefault="002078F0" w:rsidP="002D7C77">
      <w:pPr>
        <w:spacing w:after="0" w:line="240" w:lineRule="auto"/>
        <w:ind w:firstLine="720"/>
        <w:jc w:val="both"/>
        <w:rPr>
          <w:rFonts w:ascii="Verdana" w:eastAsia="Times New Roman" w:hAnsi="Verdana"/>
          <w:color w:val="000000"/>
          <w:spacing w:val="1"/>
          <w:sz w:val="20"/>
          <w:szCs w:val="20"/>
          <w:lang w:val="bg-BG"/>
        </w:rPr>
      </w:pPr>
      <w:bookmarkStart w:id="20" w:name="_DV_M82"/>
      <w:bookmarkEnd w:id="20"/>
      <w:r w:rsidRPr="002C7F6E">
        <w:rPr>
          <w:rFonts w:ascii="Verdana" w:eastAsia="Times New Roman" w:hAnsi="Verdana"/>
          <w:color w:val="000000"/>
          <w:spacing w:val="1"/>
          <w:sz w:val="20"/>
          <w:szCs w:val="20"/>
          <w:lang w:val="bg-BG"/>
        </w:rPr>
        <w:t>4</w:t>
      </w:r>
      <w:r w:rsidR="00AE1DE8" w:rsidRPr="002C7F6E">
        <w:rPr>
          <w:rFonts w:ascii="Verdana" w:eastAsia="Times New Roman" w:hAnsi="Verdana"/>
          <w:color w:val="000000"/>
          <w:spacing w:val="1"/>
          <w:sz w:val="20"/>
          <w:szCs w:val="20"/>
          <w:lang w:val="bg-BG"/>
        </w:rPr>
        <w:t xml:space="preserve">. </w:t>
      </w:r>
      <w:r w:rsidR="00576876" w:rsidRPr="002C7F6E">
        <w:rPr>
          <w:rFonts w:ascii="Verdana" w:eastAsia="Times New Roman" w:hAnsi="Verdana"/>
          <w:color w:val="000000"/>
          <w:spacing w:val="1"/>
          <w:sz w:val="20"/>
          <w:szCs w:val="20"/>
          <w:lang w:val="bg-BG"/>
        </w:rPr>
        <w:t>да изпълнява всички законосъобразни указания и изисквания на ВЪЗЛОЖИТЕЛЯ;</w:t>
      </w:r>
    </w:p>
    <w:p w14:paraId="522BD514" w14:textId="77777777" w:rsidR="00576876" w:rsidRPr="002C7F6E" w:rsidRDefault="002078F0" w:rsidP="002D7C77">
      <w:pPr>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color w:val="000000"/>
          <w:spacing w:val="1"/>
          <w:sz w:val="20"/>
          <w:szCs w:val="20"/>
          <w:lang w:val="bg-BG"/>
        </w:rPr>
        <w:t>5</w:t>
      </w:r>
      <w:r w:rsidR="00576876" w:rsidRPr="002C7F6E">
        <w:rPr>
          <w:rFonts w:ascii="Verdana" w:eastAsia="Times New Roman" w:hAnsi="Verdana"/>
          <w:color w:val="000000"/>
          <w:spacing w:val="1"/>
          <w:sz w:val="20"/>
          <w:szCs w:val="20"/>
          <w:lang w:val="bg-BG"/>
        </w:rPr>
        <w:t>.</w:t>
      </w:r>
      <w:bookmarkStart w:id="21" w:name="_DV_M84"/>
      <w:bookmarkEnd w:id="21"/>
      <w:r w:rsidR="00576876" w:rsidRPr="002C7F6E">
        <w:rPr>
          <w:rFonts w:ascii="Verdana" w:eastAsia="Times New Roman" w:hAnsi="Verdana"/>
          <w:color w:val="000000"/>
          <w:spacing w:val="1"/>
          <w:sz w:val="20"/>
          <w:szCs w:val="20"/>
          <w:lang w:val="bg-BG"/>
        </w:rPr>
        <w:t xml:space="preserve"> да пази поверителна Конфиденциалната информация, в съответствие с уговореното в чл</w:t>
      </w:r>
      <w:r w:rsidR="002D7C77" w:rsidRPr="002C7F6E">
        <w:rPr>
          <w:rFonts w:ascii="Verdana" w:eastAsia="Times New Roman" w:hAnsi="Verdana"/>
          <w:color w:val="000000"/>
          <w:spacing w:val="1"/>
          <w:sz w:val="20"/>
          <w:szCs w:val="20"/>
          <w:lang w:val="bg-BG"/>
        </w:rPr>
        <w:t>. 51</w:t>
      </w:r>
      <w:r w:rsidR="00576876" w:rsidRPr="002C7F6E">
        <w:rPr>
          <w:rFonts w:ascii="Verdana" w:eastAsia="Times New Roman" w:hAnsi="Verdana"/>
          <w:color w:val="000000"/>
          <w:spacing w:val="1"/>
          <w:sz w:val="20"/>
          <w:szCs w:val="20"/>
          <w:lang w:val="bg-BG"/>
        </w:rPr>
        <w:t xml:space="preserve"> от Договора;  </w:t>
      </w:r>
    </w:p>
    <w:p w14:paraId="769A4FE8" w14:textId="77777777" w:rsidR="005664A8" w:rsidRPr="002C7F6E" w:rsidRDefault="002078F0" w:rsidP="005664A8">
      <w:pPr>
        <w:autoSpaceDE w:val="0"/>
        <w:autoSpaceDN w:val="0"/>
        <w:adjustRightInd w:val="0"/>
        <w:spacing w:after="0" w:line="240" w:lineRule="auto"/>
        <w:ind w:firstLine="720"/>
        <w:jc w:val="both"/>
        <w:rPr>
          <w:rFonts w:ascii="Verdana" w:eastAsia="Times New Roman" w:hAnsi="Verdana"/>
          <w:kern w:val="1"/>
          <w:sz w:val="20"/>
          <w:szCs w:val="20"/>
          <w:lang w:val="bg-BG" w:eastAsia="zh-CN"/>
        </w:rPr>
      </w:pPr>
      <w:r w:rsidRPr="002C7F6E">
        <w:rPr>
          <w:rFonts w:ascii="Verdana" w:eastAsia="Times New Roman" w:hAnsi="Verdana"/>
          <w:color w:val="000000"/>
          <w:spacing w:val="1"/>
          <w:sz w:val="20"/>
          <w:szCs w:val="20"/>
          <w:lang w:val="bg-BG"/>
        </w:rPr>
        <w:t>6</w:t>
      </w:r>
      <w:r w:rsidR="005664A8" w:rsidRPr="002C7F6E">
        <w:rPr>
          <w:rFonts w:ascii="Verdana" w:eastAsia="Times New Roman" w:hAnsi="Verdana"/>
          <w:color w:val="000000"/>
          <w:spacing w:val="1"/>
          <w:sz w:val="20"/>
          <w:szCs w:val="20"/>
          <w:lang w:val="bg-BG"/>
        </w:rPr>
        <w:t xml:space="preserve">.  </w:t>
      </w:r>
      <w:r w:rsidR="005664A8" w:rsidRPr="002C7F6E">
        <w:rPr>
          <w:rFonts w:ascii="Verdana" w:eastAsia="Verdana,Bold" w:hAnsi="Verdana"/>
          <w:bCs/>
          <w:sz w:val="20"/>
          <w:szCs w:val="20"/>
          <w:lang w:val="bg-BG" w:eastAsia="bg-BG"/>
        </w:rPr>
        <w:t>да спазва изискванията на регламент за защита на личните данни (GDPR) - Регламент (ЕС)2016/679 на Европейския парламент и на Съвета от 27 април 2016 година, в сила от 25.05.2018 г.;</w:t>
      </w:r>
    </w:p>
    <w:p w14:paraId="18F869D9" w14:textId="77777777" w:rsidR="00576876" w:rsidRPr="002C7F6E" w:rsidRDefault="002078F0" w:rsidP="002D7C77">
      <w:pPr>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color w:val="000000"/>
          <w:spacing w:val="1"/>
          <w:sz w:val="20"/>
          <w:szCs w:val="20"/>
          <w:lang w:val="bg-BG"/>
        </w:rPr>
        <w:t>7</w:t>
      </w:r>
      <w:r w:rsidR="00860255" w:rsidRPr="002C7F6E">
        <w:rPr>
          <w:rFonts w:ascii="Verdana" w:eastAsia="Times New Roman" w:hAnsi="Verdana"/>
          <w:color w:val="000000"/>
          <w:spacing w:val="1"/>
          <w:sz w:val="20"/>
          <w:szCs w:val="20"/>
          <w:lang w:val="bg-BG"/>
        </w:rPr>
        <w:t xml:space="preserve">. </w:t>
      </w:r>
      <w:r w:rsidR="00576876" w:rsidRPr="002C7F6E">
        <w:rPr>
          <w:rFonts w:ascii="Verdana" w:eastAsia="Times New Roman" w:hAnsi="Verdana"/>
          <w:color w:val="000000"/>
          <w:spacing w:val="1"/>
          <w:sz w:val="20"/>
          <w:szCs w:val="20"/>
          <w:lang w:val="bg-BG"/>
        </w:rPr>
        <w:t>да не възлага работата или части от нея на подизпълнители, извън посоче</w:t>
      </w:r>
      <w:r w:rsidR="002D7C77" w:rsidRPr="002C7F6E">
        <w:rPr>
          <w:rFonts w:ascii="Verdana" w:eastAsia="Times New Roman" w:hAnsi="Verdana"/>
          <w:color w:val="000000"/>
          <w:spacing w:val="1"/>
          <w:sz w:val="20"/>
          <w:szCs w:val="20"/>
          <w:lang w:val="bg-BG"/>
        </w:rPr>
        <w:t xml:space="preserve">ните в офертата </w:t>
      </w:r>
      <w:bookmarkStart w:id="22" w:name="_Hlk510086121"/>
      <w:r w:rsidR="002D7C77" w:rsidRPr="002C7F6E">
        <w:rPr>
          <w:rFonts w:ascii="Verdana" w:eastAsia="Times New Roman" w:hAnsi="Verdana"/>
          <w:color w:val="000000"/>
          <w:spacing w:val="1"/>
          <w:sz w:val="20"/>
          <w:szCs w:val="20"/>
          <w:lang w:val="bg-BG"/>
        </w:rPr>
        <w:t>на ИЗПЪЛНИТЕЛЯ</w:t>
      </w:r>
      <w:bookmarkEnd w:id="22"/>
      <w:r w:rsidR="002D7C77" w:rsidRPr="002C7F6E">
        <w:rPr>
          <w:rFonts w:ascii="Verdana" w:eastAsia="Times New Roman" w:hAnsi="Verdana"/>
          <w:color w:val="000000"/>
          <w:spacing w:val="1"/>
          <w:sz w:val="20"/>
          <w:szCs w:val="20"/>
          <w:lang w:val="bg-BG"/>
        </w:rPr>
        <w:t xml:space="preserve">, </w:t>
      </w:r>
      <w:r w:rsidR="00576876" w:rsidRPr="002C7F6E">
        <w:rPr>
          <w:rFonts w:ascii="Verdana" w:eastAsia="Times New Roman" w:hAnsi="Verdana"/>
          <w:color w:val="000000"/>
          <w:spacing w:val="1"/>
          <w:sz w:val="20"/>
          <w:szCs w:val="20"/>
          <w:lang w:val="bg-BG"/>
        </w:rPr>
        <w:t>освен в случаите и пр</w:t>
      </w:r>
      <w:r w:rsidR="002D7C77" w:rsidRPr="002C7F6E">
        <w:rPr>
          <w:rFonts w:ascii="Verdana" w:eastAsia="Times New Roman" w:hAnsi="Verdana"/>
          <w:color w:val="000000"/>
          <w:spacing w:val="1"/>
          <w:sz w:val="20"/>
          <w:szCs w:val="20"/>
          <w:lang w:val="bg-BG"/>
        </w:rPr>
        <w:t>и условията, предвидени в ЗОП</w:t>
      </w:r>
      <w:r w:rsidR="005664A8" w:rsidRPr="002C7F6E">
        <w:rPr>
          <w:rFonts w:ascii="Verdana" w:eastAsia="Times New Roman" w:hAnsi="Verdana"/>
          <w:color w:val="000000"/>
          <w:spacing w:val="1"/>
          <w:sz w:val="20"/>
          <w:szCs w:val="20"/>
          <w:lang w:val="bg-BG"/>
        </w:rPr>
        <w:t>;</w:t>
      </w:r>
    </w:p>
    <w:p w14:paraId="0D017956" w14:textId="77777777" w:rsidR="00576876" w:rsidRPr="002C7F6E" w:rsidRDefault="002078F0" w:rsidP="002D7C77">
      <w:pPr>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color w:val="000000"/>
          <w:spacing w:val="1"/>
          <w:sz w:val="20"/>
          <w:szCs w:val="20"/>
          <w:lang w:val="bg-BG"/>
        </w:rPr>
        <w:t>8</w:t>
      </w:r>
      <w:r w:rsidR="002D7C77" w:rsidRPr="002C7F6E">
        <w:rPr>
          <w:rFonts w:ascii="Verdana" w:eastAsia="Times New Roman" w:hAnsi="Verdana"/>
          <w:color w:val="000000"/>
          <w:spacing w:val="1"/>
          <w:sz w:val="20"/>
          <w:szCs w:val="20"/>
          <w:lang w:val="bg-BG"/>
        </w:rPr>
        <w:t xml:space="preserve">. </w:t>
      </w:r>
      <w:r w:rsidR="00576876" w:rsidRPr="002C7F6E">
        <w:rPr>
          <w:rFonts w:ascii="Verdana" w:eastAsia="Times New Roman" w:hAnsi="Verdana"/>
          <w:color w:val="000000"/>
          <w:spacing w:val="1"/>
          <w:sz w:val="20"/>
          <w:szCs w:val="20"/>
          <w:lang w:val="bg-BG"/>
        </w:rPr>
        <w:t xml:space="preserve">да участва във всички работни срещи, свързани </w:t>
      </w:r>
      <w:r w:rsidR="002D7C77" w:rsidRPr="002C7F6E">
        <w:rPr>
          <w:rFonts w:ascii="Verdana" w:eastAsia="Times New Roman" w:hAnsi="Verdana"/>
          <w:color w:val="000000"/>
          <w:spacing w:val="1"/>
          <w:sz w:val="20"/>
          <w:szCs w:val="20"/>
          <w:lang w:val="bg-BG"/>
        </w:rPr>
        <w:t>с изпълнението на този Договор</w:t>
      </w:r>
      <w:r w:rsidR="00576876" w:rsidRPr="002C7F6E">
        <w:rPr>
          <w:rFonts w:ascii="Verdana" w:eastAsia="Times New Roman" w:hAnsi="Verdana"/>
          <w:color w:val="000000"/>
          <w:spacing w:val="1"/>
          <w:sz w:val="20"/>
          <w:szCs w:val="20"/>
          <w:lang w:val="bg-BG"/>
        </w:rPr>
        <w:t>;</w:t>
      </w:r>
    </w:p>
    <w:p w14:paraId="0C988102" w14:textId="77777777" w:rsidR="003F20D8" w:rsidRPr="002C7F6E" w:rsidRDefault="002078F0" w:rsidP="002D7C77">
      <w:pPr>
        <w:spacing w:after="0" w:line="240" w:lineRule="auto"/>
        <w:ind w:firstLine="720"/>
        <w:jc w:val="both"/>
        <w:rPr>
          <w:rFonts w:ascii="Verdana" w:eastAsia="Times New Roman" w:hAnsi="Verdana"/>
          <w:sz w:val="20"/>
          <w:szCs w:val="20"/>
          <w:lang w:val="bg-BG" w:eastAsia="bg-BG"/>
        </w:rPr>
      </w:pPr>
      <w:bookmarkStart w:id="23" w:name="_DV_M83"/>
      <w:bookmarkStart w:id="24" w:name="_DV_M85"/>
      <w:bookmarkStart w:id="25" w:name="_DV_M86"/>
      <w:bookmarkStart w:id="26" w:name="_DV_M87"/>
      <w:bookmarkEnd w:id="23"/>
      <w:bookmarkEnd w:id="24"/>
      <w:bookmarkEnd w:id="25"/>
      <w:bookmarkEnd w:id="26"/>
      <w:r w:rsidRPr="002C7F6E">
        <w:rPr>
          <w:rFonts w:ascii="Verdana" w:eastAsia="Times New Roman" w:hAnsi="Verdana"/>
          <w:bCs/>
          <w:color w:val="000000"/>
          <w:spacing w:val="1"/>
          <w:sz w:val="20"/>
          <w:szCs w:val="20"/>
          <w:lang w:val="bg-BG"/>
        </w:rPr>
        <w:t>9</w:t>
      </w:r>
      <w:r w:rsidR="00576876" w:rsidRPr="002C7F6E">
        <w:rPr>
          <w:rFonts w:ascii="Verdana" w:eastAsia="Times New Roman" w:hAnsi="Verdana"/>
          <w:bCs/>
          <w:color w:val="000000"/>
          <w:spacing w:val="1"/>
          <w:sz w:val="20"/>
          <w:szCs w:val="20"/>
          <w:lang w:val="bg-BG"/>
        </w:rPr>
        <w:t xml:space="preserve">. </w:t>
      </w:r>
      <w:r w:rsidR="003F20D8" w:rsidRPr="002C7F6E">
        <w:rPr>
          <w:rFonts w:ascii="Verdana" w:eastAsia="Times New Roman" w:hAnsi="Verdana"/>
          <w:sz w:val="20"/>
          <w:szCs w:val="20"/>
          <w:lang w:val="bg-BG" w:eastAsia="bg-BG"/>
        </w:rPr>
        <w:t>Изпълнителят се задължава да сключи договор/договори за подизпълнение с посочените в оферт</w:t>
      </w:r>
      <w:r w:rsidR="002D7C77" w:rsidRPr="002C7F6E">
        <w:rPr>
          <w:rFonts w:ascii="Verdana" w:eastAsia="Times New Roman" w:hAnsi="Verdana"/>
          <w:sz w:val="20"/>
          <w:szCs w:val="20"/>
          <w:lang w:val="bg-BG" w:eastAsia="bg-BG"/>
        </w:rPr>
        <w:t>ата му подизпълнители в срок от</w:t>
      </w:r>
      <w:r w:rsidR="002D7C77" w:rsidRPr="002C7F6E">
        <w:rPr>
          <w:rFonts w:ascii="Verdana" w:eastAsia="Times New Roman" w:hAnsi="Verdana"/>
          <w:color w:val="000000"/>
          <w:sz w:val="20"/>
          <w:szCs w:val="20"/>
          <w:lang w:val="bg-BG"/>
        </w:rPr>
        <w:t xml:space="preserve"> </w:t>
      </w:r>
      <w:bookmarkStart w:id="27" w:name="_Hlk510082430"/>
      <w:r w:rsidR="002D7C77" w:rsidRPr="002C7F6E">
        <w:rPr>
          <w:rFonts w:ascii="Verdana" w:eastAsia="Times New Roman" w:hAnsi="Verdana"/>
          <w:color w:val="000000"/>
          <w:sz w:val="20"/>
          <w:szCs w:val="20"/>
          <w:lang w:val="bg-BG"/>
        </w:rPr>
        <w:t xml:space="preserve">3 (три) </w:t>
      </w:r>
      <w:bookmarkEnd w:id="27"/>
      <w:r w:rsidR="003F20D8" w:rsidRPr="002C7F6E">
        <w:rPr>
          <w:rFonts w:ascii="Verdana" w:eastAsia="Times New Roman" w:hAnsi="Verdana"/>
          <w:sz w:val="20"/>
          <w:szCs w:val="20"/>
          <w:lang w:val="bg-BG" w:eastAsia="bg-BG"/>
        </w:rPr>
        <w:t>дни от сключване на настоящия Договор.</w:t>
      </w:r>
      <w:r w:rsidR="004C1BA2" w:rsidRPr="002C7F6E">
        <w:rPr>
          <w:rFonts w:ascii="Verdana" w:eastAsia="Times New Roman" w:hAnsi="Verdana"/>
          <w:sz w:val="20"/>
          <w:szCs w:val="20"/>
          <w:lang w:val="bg-BG" w:eastAsia="bg-BG"/>
        </w:rPr>
        <w:t xml:space="preserve"> </w:t>
      </w:r>
      <w:r w:rsidR="003F20D8" w:rsidRPr="002C7F6E">
        <w:rPr>
          <w:rFonts w:ascii="Verdana" w:eastAsia="Times New Roman" w:hAnsi="Verdana"/>
          <w:sz w:val="20"/>
          <w:szCs w:val="20"/>
          <w:lang w:val="bg-BG" w:eastAsia="bg-BG"/>
        </w:rPr>
        <w:t xml:space="preserve">В срок до </w:t>
      </w:r>
      <w:r w:rsidR="002D7C77" w:rsidRPr="002C7F6E">
        <w:rPr>
          <w:rFonts w:ascii="Verdana" w:eastAsia="Times New Roman" w:hAnsi="Verdana"/>
          <w:color w:val="000000"/>
          <w:sz w:val="20"/>
          <w:szCs w:val="20"/>
          <w:lang w:val="bg-BG"/>
        </w:rPr>
        <w:t xml:space="preserve">3 (три) </w:t>
      </w:r>
      <w:r w:rsidR="00477804" w:rsidRPr="002C7F6E">
        <w:rPr>
          <w:rFonts w:ascii="Verdana" w:eastAsia="Times New Roman" w:hAnsi="Verdana"/>
          <w:sz w:val="20"/>
          <w:szCs w:val="20"/>
          <w:lang w:val="bg-BG"/>
        </w:rPr>
        <w:t xml:space="preserve">дни </w:t>
      </w:r>
      <w:r w:rsidR="003F20D8" w:rsidRPr="002C7F6E">
        <w:rPr>
          <w:rFonts w:ascii="Verdana" w:eastAsia="Times New Roman" w:hAnsi="Verdana"/>
          <w:sz w:val="20"/>
          <w:szCs w:val="20"/>
          <w:lang w:val="bg-BG" w:eastAsia="bg-BG"/>
        </w:rPr>
        <w:t xml:space="preserve">от сключването на договор за подизпълнение или на допълнително споразумение за замяна на посочен в офертата </w:t>
      </w:r>
      <w:r w:rsidR="003F20D8" w:rsidRPr="002C7F6E">
        <w:rPr>
          <w:rFonts w:ascii="Verdana" w:eastAsia="Times New Roman" w:hAnsi="Verdana"/>
          <w:sz w:val="20"/>
          <w:szCs w:val="20"/>
          <w:lang w:val="bg-BG" w:eastAsia="bg-BG"/>
        </w:rPr>
        <w:lastRenderedPageBreak/>
        <w:t xml:space="preserve">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12" w:anchor="p28982788" w:tgtFrame="_blank" w:history="1">
        <w:r w:rsidR="003F20D8" w:rsidRPr="002C7F6E">
          <w:rPr>
            <w:rFonts w:ascii="Verdana" w:eastAsia="Times New Roman" w:hAnsi="Verdana"/>
            <w:sz w:val="20"/>
            <w:szCs w:val="20"/>
            <w:lang w:val="bg-BG" w:eastAsia="bg-BG"/>
          </w:rPr>
          <w:t>чл. 66, ал. 2</w:t>
        </w:r>
      </w:hyperlink>
      <w:r w:rsidR="003F20D8" w:rsidRPr="002C7F6E">
        <w:rPr>
          <w:rFonts w:ascii="Verdana" w:eastAsia="Times New Roman" w:hAnsi="Verdana"/>
          <w:sz w:val="20"/>
          <w:szCs w:val="20"/>
          <w:lang w:val="bg-BG" w:eastAsia="bg-BG"/>
        </w:rPr>
        <w:t xml:space="preserve"> и </w:t>
      </w:r>
      <w:hyperlink r:id="rId13" w:anchor="p28982788" w:tgtFrame="_blank" w:history="1">
        <w:r w:rsidR="003F20D8" w:rsidRPr="002C7F6E">
          <w:rPr>
            <w:rFonts w:ascii="Verdana" w:eastAsia="Times New Roman" w:hAnsi="Verdana"/>
            <w:sz w:val="20"/>
            <w:szCs w:val="20"/>
            <w:lang w:val="bg-BG" w:eastAsia="bg-BG"/>
          </w:rPr>
          <w:t>11 ЗОП</w:t>
        </w:r>
      </w:hyperlink>
      <w:r w:rsidR="00452CDF" w:rsidRPr="002C7F6E">
        <w:rPr>
          <w:rFonts w:ascii="Verdana" w:eastAsia="Times New Roman" w:hAnsi="Verdana"/>
          <w:sz w:val="20"/>
          <w:szCs w:val="20"/>
          <w:lang w:eastAsia="bg-BG"/>
        </w:rPr>
        <w:t>.</w:t>
      </w:r>
    </w:p>
    <w:p w14:paraId="5199D602" w14:textId="77777777" w:rsidR="00ED206E" w:rsidRPr="002C7F6E" w:rsidRDefault="00ED206E" w:rsidP="002D7C77">
      <w:pPr>
        <w:spacing w:after="0" w:line="240" w:lineRule="auto"/>
        <w:ind w:firstLine="720"/>
        <w:jc w:val="both"/>
        <w:rPr>
          <w:rFonts w:ascii="Verdana" w:eastAsia="Times New Roman" w:hAnsi="Verdana"/>
          <w:sz w:val="20"/>
          <w:szCs w:val="20"/>
          <w:lang w:val="bg-BG" w:eastAsia="bg-BG"/>
        </w:rPr>
      </w:pPr>
      <w:r w:rsidRPr="002C7F6E">
        <w:rPr>
          <w:rFonts w:ascii="Verdana" w:eastAsia="Times New Roman" w:hAnsi="Verdana"/>
          <w:sz w:val="20"/>
          <w:szCs w:val="20"/>
          <w:lang w:val="bg-BG" w:eastAsia="bg-BG"/>
        </w:rPr>
        <w:t>10.</w:t>
      </w:r>
      <w:r w:rsidR="005019B0" w:rsidRPr="002C7F6E">
        <w:rPr>
          <w:rFonts w:ascii="Verdana" w:eastAsia="Times New Roman" w:hAnsi="Verdana"/>
          <w:sz w:val="20"/>
          <w:szCs w:val="20"/>
          <w:lang w:val="bg-BG" w:eastAsia="bg-BG"/>
        </w:rPr>
        <w:t xml:space="preserve"> Да разполага с </w:t>
      </w:r>
      <w:r w:rsidR="00881E67" w:rsidRPr="002C7F6E">
        <w:rPr>
          <w:rFonts w:ascii="Verdana" w:eastAsia="Times New Roman" w:hAnsi="Verdana"/>
          <w:sz w:val="20"/>
          <w:szCs w:val="20"/>
          <w:lang w:val="bg-BG" w:eastAsia="bg-BG"/>
        </w:rPr>
        <w:t xml:space="preserve">нормативно </w:t>
      </w:r>
      <w:r w:rsidR="005019B0" w:rsidRPr="002C7F6E">
        <w:rPr>
          <w:rFonts w:ascii="Verdana" w:eastAsia="Times New Roman" w:hAnsi="Verdana"/>
          <w:sz w:val="20"/>
          <w:szCs w:val="20"/>
          <w:lang w:val="bg-BG" w:eastAsia="bg-BG"/>
        </w:rPr>
        <w:t>изискуеми документи свързани с безопасност и здраве при работа</w:t>
      </w:r>
      <w:r w:rsidR="00881E67" w:rsidRPr="002C7F6E">
        <w:rPr>
          <w:rFonts w:ascii="Verdana" w:eastAsia="Times New Roman" w:hAnsi="Verdana"/>
          <w:sz w:val="20"/>
          <w:szCs w:val="20"/>
          <w:lang w:val="bg-BG" w:eastAsia="bg-BG"/>
        </w:rPr>
        <w:t xml:space="preserve"> и да представя </w:t>
      </w:r>
      <w:r w:rsidR="00BC4A81" w:rsidRPr="002C7F6E">
        <w:rPr>
          <w:rFonts w:ascii="Verdana" w:eastAsia="Times New Roman" w:hAnsi="Verdana"/>
          <w:sz w:val="20"/>
          <w:szCs w:val="20"/>
          <w:lang w:val="bg-BG" w:eastAsia="bg-BG"/>
        </w:rPr>
        <w:t xml:space="preserve">копия от тях </w:t>
      </w:r>
      <w:r w:rsidR="00881E67" w:rsidRPr="002C7F6E">
        <w:rPr>
          <w:rFonts w:ascii="Verdana" w:eastAsia="Times New Roman" w:hAnsi="Verdana"/>
          <w:sz w:val="20"/>
          <w:szCs w:val="20"/>
          <w:lang w:val="bg-BG" w:eastAsia="bg-BG"/>
        </w:rPr>
        <w:t>при поискване от ВЪЗЛОЖИТЕЛЯ</w:t>
      </w:r>
      <w:r w:rsidR="005019B0" w:rsidRPr="002C7F6E">
        <w:rPr>
          <w:rFonts w:ascii="Verdana" w:eastAsia="Times New Roman" w:hAnsi="Verdana"/>
          <w:sz w:val="20"/>
          <w:szCs w:val="20"/>
          <w:lang w:val="bg-BG" w:eastAsia="bg-BG"/>
        </w:rPr>
        <w:t>.</w:t>
      </w:r>
    </w:p>
    <w:p w14:paraId="15B3F1FB" w14:textId="77777777" w:rsidR="005664A8" w:rsidRPr="002C7F6E" w:rsidRDefault="005664A8" w:rsidP="005664A8">
      <w:pPr>
        <w:spacing w:after="0" w:line="240" w:lineRule="auto"/>
        <w:jc w:val="both"/>
        <w:rPr>
          <w:rFonts w:ascii="Verdana" w:eastAsia="Times New Roman" w:hAnsi="Verdana"/>
          <w:sz w:val="20"/>
          <w:szCs w:val="20"/>
          <w:lang w:val="bg-BG"/>
        </w:rPr>
      </w:pPr>
    </w:p>
    <w:p w14:paraId="3356E933" w14:textId="77777777" w:rsidR="00860255" w:rsidRPr="002C7F6E" w:rsidRDefault="00860255" w:rsidP="005664A8">
      <w:pPr>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b/>
          <w:bCs/>
          <w:color w:val="000000"/>
          <w:spacing w:val="1"/>
          <w:sz w:val="20"/>
          <w:szCs w:val="20"/>
          <w:lang w:val="bg-BG"/>
        </w:rPr>
        <w:t>Чл.</w:t>
      </w:r>
      <w:r w:rsidRPr="002C7F6E">
        <w:rPr>
          <w:rFonts w:ascii="Verdana" w:eastAsia="Times New Roman" w:hAnsi="Verdana"/>
          <w:b/>
          <w:color w:val="000000"/>
          <w:spacing w:val="1"/>
          <w:sz w:val="20"/>
          <w:szCs w:val="20"/>
          <w:lang w:val="bg-BG"/>
        </w:rPr>
        <w:t xml:space="preserve"> </w:t>
      </w:r>
      <w:r w:rsidRPr="002C7F6E">
        <w:rPr>
          <w:rFonts w:ascii="Verdana" w:eastAsia="Times New Roman" w:hAnsi="Verdana"/>
          <w:b/>
          <w:bCs/>
          <w:color w:val="000000"/>
          <w:spacing w:val="1"/>
          <w:sz w:val="20"/>
          <w:szCs w:val="20"/>
          <w:lang w:val="bg-BG"/>
        </w:rPr>
        <w:t>28.</w:t>
      </w:r>
      <w:r w:rsidRPr="002C7F6E">
        <w:rPr>
          <w:rFonts w:ascii="Verdana" w:eastAsia="Times New Roman" w:hAnsi="Verdana"/>
          <w:b/>
          <w:color w:val="000000"/>
          <w:spacing w:val="1"/>
          <w:sz w:val="20"/>
          <w:szCs w:val="20"/>
          <w:lang w:val="bg-BG"/>
        </w:rPr>
        <w:t xml:space="preserve"> </w:t>
      </w:r>
      <w:r w:rsidRPr="002C7F6E">
        <w:rPr>
          <w:rFonts w:ascii="Verdana" w:eastAsia="Times New Roman" w:hAnsi="Verdana"/>
          <w:color w:val="000000"/>
          <w:spacing w:val="1"/>
          <w:sz w:val="20"/>
          <w:szCs w:val="20"/>
          <w:lang w:val="bg-BG"/>
        </w:rPr>
        <w:t>ИЗПЪЛНИТЕЛЯТ се задължава да:</w:t>
      </w:r>
    </w:p>
    <w:p w14:paraId="283D1A27" w14:textId="77777777" w:rsidR="00860255" w:rsidRPr="002C7F6E" w:rsidRDefault="00860255" w:rsidP="00E31A53">
      <w:pPr>
        <w:numPr>
          <w:ilvl w:val="0"/>
          <w:numId w:val="2"/>
        </w:numPr>
        <w:spacing w:after="0" w:line="240" w:lineRule="auto"/>
        <w:jc w:val="both"/>
        <w:rPr>
          <w:rFonts w:ascii="Verdana" w:eastAsia="Times New Roman" w:hAnsi="Verdana"/>
          <w:color w:val="000000"/>
          <w:spacing w:val="1"/>
          <w:sz w:val="20"/>
          <w:szCs w:val="20"/>
          <w:lang w:val="bg-BG"/>
        </w:rPr>
      </w:pPr>
      <w:r w:rsidRPr="002C7F6E">
        <w:rPr>
          <w:rFonts w:ascii="Verdana" w:eastAsia="Times New Roman" w:hAnsi="Verdana"/>
          <w:color w:val="000000"/>
          <w:spacing w:val="1"/>
          <w:sz w:val="20"/>
          <w:szCs w:val="20"/>
          <w:lang w:val="bg-BG"/>
        </w:rPr>
        <w:t xml:space="preserve">проучи на място състоянието на обектите и съгласувано с </w:t>
      </w:r>
      <w:bookmarkStart w:id="28" w:name="_Hlk510083893"/>
      <w:r w:rsidRPr="002C7F6E">
        <w:rPr>
          <w:rFonts w:ascii="Verdana" w:eastAsia="Times New Roman" w:hAnsi="Verdana"/>
          <w:color w:val="000000"/>
          <w:spacing w:val="1"/>
          <w:sz w:val="20"/>
          <w:szCs w:val="20"/>
          <w:lang w:val="bg-BG"/>
        </w:rPr>
        <w:t xml:space="preserve">ВЪЗЛОЖИТЕЛЯ </w:t>
      </w:r>
      <w:bookmarkEnd w:id="28"/>
      <w:r w:rsidRPr="002C7F6E">
        <w:rPr>
          <w:rFonts w:ascii="Verdana" w:eastAsia="Times New Roman" w:hAnsi="Verdana"/>
          <w:color w:val="000000"/>
          <w:spacing w:val="1"/>
          <w:sz w:val="20"/>
          <w:szCs w:val="20"/>
          <w:lang w:val="bg-BG"/>
        </w:rPr>
        <w:t>да осигури надеждна охрана съобразно тяхната специфика;</w:t>
      </w:r>
    </w:p>
    <w:p w14:paraId="4B210EBA" w14:textId="77777777" w:rsidR="00860255" w:rsidRPr="002C7F6E" w:rsidRDefault="00860255" w:rsidP="00E31A53">
      <w:pPr>
        <w:numPr>
          <w:ilvl w:val="0"/>
          <w:numId w:val="2"/>
        </w:numPr>
        <w:spacing w:after="0" w:line="240" w:lineRule="auto"/>
        <w:jc w:val="both"/>
        <w:rPr>
          <w:rFonts w:ascii="Verdana" w:eastAsia="Times New Roman" w:hAnsi="Verdana"/>
          <w:color w:val="000000"/>
          <w:spacing w:val="1"/>
          <w:sz w:val="20"/>
          <w:szCs w:val="20"/>
          <w:lang w:val="bg-BG"/>
        </w:rPr>
      </w:pPr>
      <w:r w:rsidRPr="002C7F6E">
        <w:rPr>
          <w:rFonts w:ascii="Verdana" w:eastAsia="Times New Roman" w:hAnsi="Verdana"/>
          <w:color w:val="000000"/>
          <w:spacing w:val="1"/>
          <w:sz w:val="20"/>
          <w:szCs w:val="20"/>
          <w:lang w:val="bg-BG"/>
        </w:rPr>
        <w:t xml:space="preserve">оценява състоянието и степента на сигурност на охраняваните обекти при необходимост, но не по-малко от веднъж </w:t>
      </w:r>
      <w:r w:rsidR="006508B6">
        <w:rPr>
          <w:rFonts w:ascii="Verdana" w:eastAsia="Times New Roman" w:hAnsi="Verdana"/>
          <w:color w:val="000000"/>
          <w:spacing w:val="1"/>
          <w:sz w:val="20"/>
          <w:szCs w:val="20"/>
          <w:lang w:val="bg-BG"/>
        </w:rPr>
        <w:t>годишно</w:t>
      </w:r>
      <w:bookmarkStart w:id="29" w:name="_Hlk510083738"/>
      <w:r w:rsidRPr="002C7F6E">
        <w:rPr>
          <w:rFonts w:ascii="Verdana" w:eastAsia="Times New Roman" w:hAnsi="Verdana"/>
          <w:color w:val="000000"/>
          <w:spacing w:val="1"/>
          <w:sz w:val="20"/>
          <w:szCs w:val="20"/>
          <w:lang w:val="bg-BG"/>
        </w:rPr>
        <w:t>;</w:t>
      </w:r>
      <w:bookmarkEnd w:id="29"/>
    </w:p>
    <w:p w14:paraId="4E3ED720" w14:textId="77777777" w:rsidR="00860255" w:rsidRPr="002C7F6E" w:rsidRDefault="00860255" w:rsidP="00E31A53">
      <w:pPr>
        <w:numPr>
          <w:ilvl w:val="0"/>
          <w:numId w:val="2"/>
        </w:numPr>
        <w:spacing w:after="0" w:line="240" w:lineRule="auto"/>
        <w:jc w:val="both"/>
        <w:rPr>
          <w:rFonts w:ascii="Verdana" w:eastAsia="Times New Roman" w:hAnsi="Verdana"/>
          <w:color w:val="000000"/>
          <w:spacing w:val="1"/>
          <w:sz w:val="20"/>
          <w:szCs w:val="20"/>
          <w:lang w:val="bg-BG"/>
        </w:rPr>
      </w:pPr>
      <w:r w:rsidRPr="002C7F6E">
        <w:rPr>
          <w:rFonts w:ascii="Verdana" w:eastAsia="Times New Roman" w:hAnsi="Verdana"/>
          <w:color w:val="000000"/>
          <w:spacing w:val="1"/>
          <w:sz w:val="20"/>
          <w:szCs w:val="20"/>
          <w:lang w:val="bg-BG"/>
        </w:rPr>
        <w:t xml:space="preserve">създава </w:t>
      </w:r>
      <w:r w:rsidR="000249CC" w:rsidRPr="002C7F6E">
        <w:rPr>
          <w:rFonts w:ascii="Verdana" w:eastAsia="Times New Roman" w:hAnsi="Verdana"/>
          <w:color w:val="000000"/>
          <w:spacing w:val="1"/>
          <w:sz w:val="20"/>
          <w:szCs w:val="20"/>
          <w:lang w:val="bg-BG"/>
        </w:rPr>
        <w:t xml:space="preserve">съответната организация за охрана и безопасност, както и да провежда задължителен периодичен </w:t>
      </w:r>
      <w:r w:rsidR="003A0963" w:rsidRPr="002C7F6E">
        <w:rPr>
          <w:rFonts w:ascii="Verdana" w:eastAsia="Times New Roman" w:hAnsi="Verdana"/>
          <w:color w:val="000000"/>
          <w:spacing w:val="1"/>
          <w:sz w:val="20"/>
          <w:szCs w:val="20"/>
          <w:lang w:val="bg-BG"/>
        </w:rPr>
        <w:t>инструктаж</w:t>
      </w:r>
      <w:r w:rsidR="000249CC" w:rsidRPr="002C7F6E">
        <w:rPr>
          <w:rFonts w:ascii="Verdana" w:eastAsia="Times New Roman" w:hAnsi="Verdana"/>
          <w:color w:val="000000"/>
          <w:spacing w:val="1"/>
          <w:sz w:val="20"/>
          <w:szCs w:val="20"/>
          <w:lang w:val="bg-BG"/>
        </w:rPr>
        <w:t xml:space="preserve"> </w:t>
      </w:r>
      <w:r w:rsidR="00AE1DE8" w:rsidRPr="002C7F6E">
        <w:rPr>
          <w:rFonts w:ascii="Verdana" w:eastAsia="Times New Roman" w:hAnsi="Verdana"/>
          <w:color w:val="000000"/>
          <w:spacing w:val="1"/>
          <w:sz w:val="20"/>
          <w:szCs w:val="20"/>
          <w:lang w:val="bg-BG"/>
        </w:rPr>
        <w:t xml:space="preserve">на охранителите на всеки </w:t>
      </w:r>
      <w:bookmarkStart w:id="30" w:name="_Hlk510088838"/>
      <w:r w:rsidR="00801DB3" w:rsidRPr="002C7F6E">
        <w:rPr>
          <w:rFonts w:ascii="Verdana" w:eastAsia="Times New Roman" w:hAnsi="Verdana"/>
          <w:color w:val="000000"/>
          <w:spacing w:val="1"/>
          <w:sz w:val="20"/>
          <w:szCs w:val="20"/>
          <w:lang w:val="bg-BG"/>
        </w:rPr>
        <w:t>3</w:t>
      </w:r>
      <w:r w:rsidR="00AE1DE8" w:rsidRPr="002C7F6E">
        <w:rPr>
          <w:rFonts w:ascii="Verdana" w:eastAsia="Times New Roman" w:hAnsi="Verdana"/>
          <w:color w:val="000000"/>
          <w:spacing w:val="1"/>
          <w:sz w:val="20"/>
          <w:szCs w:val="20"/>
          <w:lang w:val="bg-BG"/>
        </w:rPr>
        <w:t xml:space="preserve"> </w:t>
      </w:r>
      <w:r w:rsidR="00AE1DE8" w:rsidRPr="002C7F6E">
        <w:rPr>
          <w:rFonts w:ascii="Verdana" w:eastAsia="Times New Roman" w:hAnsi="Verdana"/>
          <w:color w:val="000000"/>
          <w:spacing w:val="1"/>
          <w:sz w:val="20"/>
          <w:szCs w:val="20"/>
        </w:rPr>
        <w:t>(</w:t>
      </w:r>
      <w:r w:rsidR="00801DB3" w:rsidRPr="002C7F6E">
        <w:rPr>
          <w:rFonts w:ascii="Verdana" w:eastAsia="Times New Roman" w:hAnsi="Verdana"/>
          <w:color w:val="000000"/>
          <w:spacing w:val="1"/>
          <w:sz w:val="20"/>
          <w:szCs w:val="20"/>
          <w:lang w:val="bg-BG"/>
        </w:rPr>
        <w:t>три</w:t>
      </w:r>
      <w:r w:rsidR="00AE1DE8" w:rsidRPr="002C7F6E">
        <w:rPr>
          <w:rFonts w:ascii="Verdana" w:eastAsia="Times New Roman" w:hAnsi="Verdana"/>
          <w:color w:val="000000"/>
          <w:spacing w:val="1"/>
          <w:sz w:val="20"/>
          <w:szCs w:val="20"/>
        </w:rPr>
        <w:t>)</w:t>
      </w:r>
      <w:r w:rsidR="00AE1DE8" w:rsidRPr="002C7F6E">
        <w:rPr>
          <w:rFonts w:ascii="Verdana" w:eastAsia="Times New Roman" w:hAnsi="Verdana"/>
          <w:color w:val="000000"/>
          <w:spacing w:val="1"/>
          <w:sz w:val="20"/>
          <w:szCs w:val="20"/>
          <w:lang w:val="bg-BG"/>
        </w:rPr>
        <w:t xml:space="preserve"> </w:t>
      </w:r>
      <w:bookmarkEnd w:id="30"/>
      <w:r w:rsidR="00AE1DE8" w:rsidRPr="002C7F6E">
        <w:rPr>
          <w:rFonts w:ascii="Verdana" w:eastAsia="Times New Roman" w:hAnsi="Verdana"/>
          <w:color w:val="000000"/>
          <w:spacing w:val="1"/>
          <w:sz w:val="20"/>
          <w:szCs w:val="20"/>
          <w:lang w:val="bg-BG"/>
        </w:rPr>
        <w:t>месеца;</w:t>
      </w:r>
    </w:p>
    <w:p w14:paraId="5BCFD37F" w14:textId="77777777" w:rsidR="00AE1DE8" w:rsidRPr="002C7F6E" w:rsidRDefault="00AE1DE8" w:rsidP="00E31A53">
      <w:pPr>
        <w:numPr>
          <w:ilvl w:val="0"/>
          <w:numId w:val="2"/>
        </w:numPr>
        <w:spacing w:after="0" w:line="240" w:lineRule="auto"/>
        <w:jc w:val="both"/>
        <w:rPr>
          <w:rFonts w:ascii="Verdana" w:eastAsia="Times New Roman" w:hAnsi="Verdana"/>
          <w:color w:val="000000"/>
          <w:spacing w:val="1"/>
          <w:sz w:val="20"/>
          <w:szCs w:val="20"/>
          <w:lang w:val="bg-BG"/>
        </w:rPr>
      </w:pPr>
      <w:r w:rsidRPr="002C7F6E">
        <w:rPr>
          <w:rFonts w:ascii="Verdana" w:eastAsia="Times New Roman" w:hAnsi="Verdana"/>
          <w:color w:val="000000"/>
          <w:spacing w:val="1"/>
          <w:sz w:val="20"/>
          <w:szCs w:val="20"/>
          <w:lang w:val="bg-BG"/>
        </w:rPr>
        <w:t>изготвя и съхранява правила и указания за спецификата на извършваните видове охранителна дейност</w:t>
      </w:r>
      <w:bookmarkStart w:id="31" w:name="_Hlk510084626"/>
      <w:r w:rsidRPr="002C7F6E">
        <w:rPr>
          <w:rFonts w:ascii="Verdana" w:eastAsia="Times New Roman" w:hAnsi="Verdana"/>
          <w:color w:val="000000"/>
          <w:spacing w:val="1"/>
          <w:sz w:val="20"/>
          <w:szCs w:val="20"/>
          <w:lang w:val="bg-BG"/>
        </w:rPr>
        <w:t>, утвърдени от ВЪЗЛОЖИТЕЛЯ или от упълномощен от него представител;</w:t>
      </w:r>
      <w:bookmarkEnd w:id="31"/>
    </w:p>
    <w:p w14:paraId="4EF1860E" w14:textId="77777777" w:rsidR="00BC5A12" w:rsidRPr="002C7F6E" w:rsidRDefault="00AE1DE8" w:rsidP="00E31A53">
      <w:pPr>
        <w:numPr>
          <w:ilvl w:val="0"/>
          <w:numId w:val="2"/>
        </w:numPr>
        <w:spacing w:after="0" w:line="240" w:lineRule="auto"/>
        <w:jc w:val="both"/>
        <w:rPr>
          <w:rFonts w:ascii="Verdana" w:eastAsia="Times New Roman" w:hAnsi="Verdana"/>
          <w:color w:val="000000"/>
          <w:spacing w:val="1"/>
          <w:sz w:val="20"/>
          <w:szCs w:val="20"/>
          <w:lang w:val="bg-BG"/>
        </w:rPr>
      </w:pPr>
      <w:r w:rsidRPr="002C7F6E">
        <w:rPr>
          <w:rFonts w:ascii="Verdana" w:hAnsi="Verdana"/>
          <w:sz w:val="20"/>
          <w:szCs w:val="20"/>
        </w:rPr>
        <w:t xml:space="preserve">за обектите, поети за охрана – да изготви </w:t>
      </w:r>
      <w:r w:rsidR="002E6B0E" w:rsidRPr="002C7F6E">
        <w:rPr>
          <w:rFonts w:ascii="Verdana" w:eastAsia="Times New Roman" w:hAnsi="Verdana"/>
          <w:color w:val="000000"/>
          <w:spacing w:val="1"/>
          <w:sz w:val="20"/>
          <w:szCs w:val="20"/>
          <w:lang w:val="bg-BG"/>
        </w:rPr>
        <w:t>списък и график</w:t>
      </w:r>
      <w:r w:rsidR="00383753" w:rsidRPr="002C7F6E">
        <w:rPr>
          <w:rFonts w:ascii="Verdana" w:eastAsia="Times New Roman" w:hAnsi="Verdana"/>
          <w:color w:val="000000"/>
          <w:spacing w:val="1"/>
          <w:sz w:val="20"/>
          <w:szCs w:val="20"/>
          <w:lang w:val="bg-BG"/>
        </w:rPr>
        <w:t xml:space="preserve"> за работа на </w:t>
      </w:r>
      <w:r w:rsidR="00BC5A12" w:rsidRPr="002C7F6E">
        <w:rPr>
          <w:rFonts w:ascii="Verdana" w:eastAsia="Times New Roman" w:hAnsi="Verdana"/>
          <w:color w:val="000000"/>
          <w:spacing w:val="1"/>
          <w:sz w:val="20"/>
          <w:szCs w:val="20"/>
          <w:lang w:val="bg-BG"/>
        </w:rPr>
        <w:t>охранителите;</w:t>
      </w:r>
    </w:p>
    <w:p w14:paraId="22B0958A" w14:textId="77777777" w:rsidR="00BC5A12" w:rsidRPr="002C7F6E" w:rsidRDefault="00BC5A12" w:rsidP="00E31A53">
      <w:pPr>
        <w:numPr>
          <w:ilvl w:val="0"/>
          <w:numId w:val="2"/>
        </w:numPr>
        <w:spacing w:after="0" w:line="240" w:lineRule="auto"/>
        <w:jc w:val="both"/>
        <w:rPr>
          <w:rFonts w:ascii="Verdana" w:eastAsia="Times New Roman" w:hAnsi="Verdana"/>
          <w:color w:val="000000"/>
          <w:spacing w:val="1"/>
          <w:sz w:val="20"/>
          <w:szCs w:val="20"/>
          <w:lang w:val="bg-BG"/>
        </w:rPr>
      </w:pPr>
      <w:r w:rsidRPr="002C7F6E">
        <w:rPr>
          <w:rFonts w:ascii="Verdana" w:eastAsia="Times New Roman" w:hAnsi="Verdana"/>
          <w:color w:val="000000"/>
          <w:spacing w:val="1"/>
          <w:sz w:val="20"/>
          <w:szCs w:val="20"/>
          <w:lang w:val="bg-BG"/>
        </w:rPr>
        <w:t xml:space="preserve">осигури на служителите си лична </w:t>
      </w:r>
      <w:r w:rsidR="003F5E3D" w:rsidRPr="002C7F6E">
        <w:rPr>
          <w:rFonts w:ascii="Verdana" w:eastAsia="Times New Roman" w:hAnsi="Verdana"/>
          <w:color w:val="000000"/>
          <w:spacing w:val="1"/>
          <w:sz w:val="20"/>
          <w:szCs w:val="20"/>
          <w:lang w:val="bg-BG"/>
        </w:rPr>
        <w:t xml:space="preserve">идентификационна </w:t>
      </w:r>
      <w:r w:rsidRPr="002C7F6E">
        <w:rPr>
          <w:rFonts w:ascii="Verdana" w:eastAsia="Times New Roman" w:hAnsi="Verdana"/>
          <w:color w:val="000000"/>
          <w:spacing w:val="1"/>
          <w:sz w:val="20"/>
          <w:szCs w:val="20"/>
          <w:lang w:val="bg-BG"/>
        </w:rPr>
        <w:t>карта със снимка, отличителен знак и официално униформено облекло</w:t>
      </w:r>
      <w:r w:rsidR="000818C4" w:rsidRPr="002C7F6E">
        <w:rPr>
          <w:rFonts w:ascii="Verdana" w:eastAsia="Times New Roman" w:hAnsi="Verdana"/>
          <w:color w:val="000000"/>
          <w:spacing w:val="1"/>
          <w:sz w:val="20"/>
          <w:szCs w:val="20"/>
          <w:lang w:val="bg-BG"/>
        </w:rPr>
        <w:t>, както и други помощни средства, съгласно Закона за частната охранителна дейност, по преценка на ИЗПЪЛНИТЕЛЯ</w:t>
      </w:r>
      <w:r w:rsidR="0032228E" w:rsidRPr="002C7F6E">
        <w:rPr>
          <w:rFonts w:ascii="Verdana" w:eastAsia="Times New Roman" w:hAnsi="Verdana"/>
          <w:color w:val="000000"/>
          <w:spacing w:val="1"/>
          <w:sz w:val="20"/>
          <w:szCs w:val="20"/>
          <w:lang w:val="bg-BG"/>
        </w:rPr>
        <w:t>;</w:t>
      </w:r>
    </w:p>
    <w:p w14:paraId="6B65896D" w14:textId="77777777" w:rsidR="000818C4" w:rsidRPr="002C7F6E" w:rsidRDefault="000818C4" w:rsidP="00E31A53">
      <w:pPr>
        <w:numPr>
          <w:ilvl w:val="0"/>
          <w:numId w:val="2"/>
        </w:numPr>
        <w:spacing w:after="0" w:line="240" w:lineRule="auto"/>
        <w:jc w:val="both"/>
        <w:rPr>
          <w:rFonts w:ascii="Verdana" w:eastAsia="Times New Roman" w:hAnsi="Verdana"/>
          <w:color w:val="000000"/>
          <w:spacing w:val="1"/>
          <w:sz w:val="20"/>
          <w:szCs w:val="20"/>
          <w:lang w:val="bg-BG"/>
        </w:rPr>
      </w:pPr>
      <w:r w:rsidRPr="002C7F6E">
        <w:rPr>
          <w:rFonts w:ascii="Verdana" w:eastAsia="Times New Roman" w:hAnsi="Verdana"/>
          <w:color w:val="000000"/>
          <w:spacing w:val="1"/>
          <w:sz w:val="20"/>
          <w:szCs w:val="20"/>
          <w:lang w:val="bg-BG"/>
        </w:rPr>
        <w:t xml:space="preserve">уведомява незабавно </w:t>
      </w:r>
      <w:bookmarkStart w:id="32" w:name="_Hlk510085770"/>
      <w:r w:rsidRPr="002C7F6E">
        <w:rPr>
          <w:rFonts w:ascii="Verdana" w:eastAsia="Times New Roman" w:hAnsi="Verdana"/>
          <w:color w:val="000000"/>
          <w:spacing w:val="1"/>
          <w:sz w:val="20"/>
          <w:szCs w:val="20"/>
          <w:lang w:val="bg-BG"/>
        </w:rPr>
        <w:t>ВЪЗЛОЖИТЕЛЯ</w:t>
      </w:r>
      <w:bookmarkEnd w:id="32"/>
      <w:r w:rsidR="00EC515C" w:rsidRPr="002C7F6E">
        <w:rPr>
          <w:rFonts w:ascii="Verdana" w:eastAsia="Times New Roman" w:hAnsi="Verdana"/>
          <w:color w:val="000000"/>
          <w:spacing w:val="1"/>
          <w:sz w:val="20"/>
          <w:szCs w:val="20"/>
          <w:lang w:val="bg-BG"/>
        </w:rPr>
        <w:t xml:space="preserve"> или посочено от него лице</w:t>
      </w:r>
      <w:r w:rsidRPr="002C7F6E">
        <w:rPr>
          <w:rFonts w:ascii="Verdana" w:eastAsia="Times New Roman" w:hAnsi="Verdana"/>
          <w:color w:val="000000"/>
          <w:spacing w:val="1"/>
          <w:sz w:val="20"/>
          <w:szCs w:val="20"/>
          <w:lang w:val="bg-BG"/>
        </w:rPr>
        <w:t xml:space="preserve"> за контакт и съответните компетентни органи за всяка възникнала аварийна или екстремна ситуация по време на дежурството и предприема незабавни действия за отстраняване на възникналата ситуация</w:t>
      </w:r>
      <w:r w:rsidR="00A0266D" w:rsidRPr="002C7F6E">
        <w:rPr>
          <w:rFonts w:ascii="Verdana" w:eastAsia="Times New Roman" w:hAnsi="Verdana"/>
          <w:color w:val="000000"/>
          <w:spacing w:val="1"/>
          <w:sz w:val="20"/>
          <w:szCs w:val="20"/>
        </w:rPr>
        <w:t xml:space="preserve"> </w:t>
      </w:r>
      <w:bookmarkStart w:id="33" w:name="_Hlk510085813"/>
      <w:r w:rsidR="00A0266D" w:rsidRPr="002C7F6E">
        <w:rPr>
          <w:rFonts w:ascii="Verdana" w:eastAsia="Times New Roman" w:hAnsi="Verdana"/>
          <w:color w:val="000000"/>
          <w:spacing w:val="1"/>
          <w:sz w:val="20"/>
          <w:szCs w:val="20"/>
        </w:rPr>
        <w:t>(</w:t>
      </w:r>
      <w:r w:rsidR="00A0266D" w:rsidRPr="002C7F6E">
        <w:rPr>
          <w:rFonts w:ascii="Verdana" w:eastAsia="Times New Roman" w:hAnsi="Verdana"/>
          <w:color w:val="000000"/>
          <w:spacing w:val="1"/>
          <w:sz w:val="20"/>
          <w:szCs w:val="20"/>
          <w:lang w:val="bg-BG"/>
        </w:rPr>
        <w:t>в това число пожари, природни бедствия и пр.</w:t>
      </w:r>
      <w:r w:rsidR="00A0266D" w:rsidRPr="002C7F6E">
        <w:rPr>
          <w:rFonts w:ascii="Verdana" w:eastAsia="Times New Roman" w:hAnsi="Verdana"/>
          <w:color w:val="000000"/>
          <w:spacing w:val="1"/>
          <w:sz w:val="20"/>
          <w:szCs w:val="20"/>
        </w:rPr>
        <w:t>)</w:t>
      </w:r>
      <w:r w:rsidR="0032228E" w:rsidRPr="002C7F6E">
        <w:rPr>
          <w:rFonts w:ascii="Verdana" w:eastAsia="Times New Roman" w:hAnsi="Verdana"/>
          <w:color w:val="000000"/>
          <w:spacing w:val="1"/>
          <w:sz w:val="20"/>
          <w:szCs w:val="20"/>
          <w:lang w:val="bg-BG"/>
        </w:rPr>
        <w:t>;</w:t>
      </w:r>
    </w:p>
    <w:p w14:paraId="31560094" w14:textId="77777777" w:rsidR="00860255" w:rsidRPr="002C7F6E" w:rsidRDefault="00383753" w:rsidP="00E31A53">
      <w:pPr>
        <w:numPr>
          <w:ilvl w:val="0"/>
          <w:numId w:val="2"/>
        </w:numPr>
        <w:spacing w:after="0" w:line="240" w:lineRule="auto"/>
        <w:jc w:val="both"/>
        <w:rPr>
          <w:rFonts w:ascii="Verdana" w:eastAsia="Times New Roman" w:hAnsi="Verdana"/>
          <w:color w:val="000000"/>
          <w:spacing w:val="1"/>
          <w:sz w:val="20"/>
          <w:szCs w:val="20"/>
          <w:lang w:val="bg-BG"/>
        </w:rPr>
      </w:pPr>
      <w:r w:rsidRPr="002C7F6E">
        <w:rPr>
          <w:rFonts w:ascii="Verdana" w:hAnsi="Verdana"/>
          <w:sz w:val="20"/>
          <w:szCs w:val="20"/>
        </w:rPr>
        <w:t xml:space="preserve">при терористичен акт или заплаха от терористичен акт </w:t>
      </w:r>
      <w:r w:rsidR="006773F6">
        <w:rPr>
          <w:rFonts w:ascii="Verdana" w:hAnsi="Verdana"/>
          <w:sz w:val="20"/>
          <w:szCs w:val="20"/>
          <w:lang w:val="bg-BG"/>
        </w:rPr>
        <w:t xml:space="preserve">на </w:t>
      </w:r>
      <w:r w:rsidR="006508B6">
        <w:rPr>
          <w:rFonts w:ascii="Verdana" w:hAnsi="Verdana"/>
          <w:sz w:val="20"/>
          <w:szCs w:val="20"/>
          <w:lang w:val="bg-BG"/>
        </w:rPr>
        <w:t xml:space="preserve">Стратегически </w:t>
      </w:r>
      <w:r w:rsidR="006773F6">
        <w:rPr>
          <w:rFonts w:ascii="Verdana" w:hAnsi="Verdana"/>
          <w:sz w:val="20"/>
          <w:szCs w:val="20"/>
          <w:lang w:val="bg-BG"/>
        </w:rPr>
        <w:t>обект</w:t>
      </w:r>
      <w:r w:rsidR="006508B6">
        <w:rPr>
          <w:rFonts w:ascii="Verdana" w:hAnsi="Verdana"/>
          <w:sz w:val="20"/>
          <w:szCs w:val="20"/>
          <w:lang w:val="bg-BG"/>
        </w:rPr>
        <w:t xml:space="preserve"> </w:t>
      </w:r>
      <w:r w:rsidR="006773F6">
        <w:rPr>
          <w:rFonts w:ascii="Verdana" w:hAnsi="Verdana"/>
          <w:sz w:val="20"/>
          <w:szCs w:val="20"/>
          <w:lang w:val="bg-BG"/>
        </w:rPr>
        <w:t xml:space="preserve">и зони с обособена стратегическа дейност, </w:t>
      </w:r>
      <w:r w:rsidRPr="002C7F6E">
        <w:rPr>
          <w:rFonts w:ascii="Verdana" w:hAnsi="Verdana"/>
          <w:sz w:val="20"/>
          <w:szCs w:val="20"/>
          <w:lang w:val="bg-BG"/>
        </w:rPr>
        <w:t>да</w:t>
      </w:r>
      <w:r w:rsidRPr="002C7F6E">
        <w:rPr>
          <w:rFonts w:ascii="Verdana" w:hAnsi="Verdana"/>
          <w:sz w:val="20"/>
          <w:szCs w:val="20"/>
        </w:rPr>
        <w:t xml:space="preserve"> действа по предварително съгласуван със съответната областна дирекция на МВР план, конкретен за всеки обект</w:t>
      </w:r>
      <w:r w:rsidRPr="002C7F6E">
        <w:rPr>
          <w:rFonts w:ascii="Verdana" w:hAnsi="Verdana"/>
          <w:sz w:val="20"/>
          <w:szCs w:val="20"/>
          <w:lang w:val="bg-BG"/>
        </w:rPr>
        <w:t>, съгласно</w:t>
      </w:r>
      <w:bookmarkEnd w:id="33"/>
      <w:r w:rsidRPr="002C7F6E">
        <w:rPr>
          <w:rFonts w:ascii="Verdana" w:hAnsi="Verdana"/>
          <w:sz w:val="20"/>
          <w:szCs w:val="20"/>
          <w:lang w:val="bg-BG"/>
        </w:rPr>
        <w:t xml:space="preserve"> </w:t>
      </w:r>
      <w:r w:rsidRPr="002C7F6E">
        <w:rPr>
          <w:rFonts w:ascii="Verdana" w:eastAsia="Times New Roman" w:hAnsi="Verdana"/>
          <w:color w:val="000000"/>
          <w:spacing w:val="1"/>
          <w:sz w:val="20"/>
          <w:szCs w:val="20"/>
          <w:lang w:val="bg-BG"/>
        </w:rPr>
        <w:t>чл. 66, ал. 2 от ЗЧОД.</w:t>
      </w:r>
    </w:p>
    <w:p w14:paraId="4B60E97C" w14:textId="77777777" w:rsidR="00383753" w:rsidRPr="002C7F6E" w:rsidRDefault="00383753" w:rsidP="008464A2">
      <w:pPr>
        <w:spacing w:after="0" w:line="240" w:lineRule="auto"/>
        <w:ind w:firstLine="360"/>
        <w:jc w:val="both"/>
        <w:rPr>
          <w:rFonts w:ascii="Verdana" w:eastAsia="Times New Roman" w:hAnsi="Verdana"/>
          <w:b/>
          <w:bCs/>
          <w:color w:val="000000"/>
          <w:spacing w:val="1"/>
          <w:sz w:val="20"/>
          <w:szCs w:val="20"/>
          <w:lang w:val="bg-BG"/>
        </w:rPr>
      </w:pPr>
      <w:bookmarkStart w:id="34" w:name="_Hlk510085689"/>
    </w:p>
    <w:p w14:paraId="5FEA0AF8" w14:textId="77777777" w:rsidR="008464A2" w:rsidRPr="002C7F6E" w:rsidRDefault="008464A2" w:rsidP="008D26D8">
      <w:pPr>
        <w:spacing w:after="0" w:line="240" w:lineRule="auto"/>
        <w:ind w:firstLine="709"/>
        <w:jc w:val="both"/>
        <w:rPr>
          <w:rFonts w:ascii="Verdana" w:eastAsia="Times New Roman" w:hAnsi="Verdana"/>
          <w:color w:val="000000"/>
          <w:spacing w:val="1"/>
          <w:sz w:val="20"/>
          <w:szCs w:val="20"/>
          <w:lang w:val="bg-BG"/>
        </w:rPr>
      </w:pPr>
      <w:r w:rsidRPr="002C7F6E">
        <w:rPr>
          <w:rFonts w:ascii="Verdana" w:eastAsia="Times New Roman" w:hAnsi="Verdana"/>
          <w:b/>
          <w:bCs/>
          <w:color w:val="000000"/>
          <w:spacing w:val="1"/>
          <w:sz w:val="20"/>
          <w:szCs w:val="20"/>
          <w:lang w:val="bg-BG"/>
        </w:rPr>
        <w:t>Чл.</w:t>
      </w:r>
      <w:r w:rsidRPr="002C7F6E">
        <w:rPr>
          <w:rFonts w:ascii="Verdana" w:eastAsia="Times New Roman" w:hAnsi="Verdana"/>
          <w:b/>
          <w:color w:val="000000"/>
          <w:spacing w:val="1"/>
          <w:sz w:val="20"/>
          <w:szCs w:val="20"/>
          <w:lang w:val="bg-BG"/>
        </w:rPr>
        <w:t xml:space="preserve"> </w:t>
      </w:r>
      <w:r w:rsidRPr="002C7F6E">
        <w:rPr>
          <w:rFonts w:ascii="Verdana" w:eastAsia="Times New Roman" w:hAnsi="Verdana"/>
          <w:b/>
          <w:bCs/>
          <w:color w:val="000000"/>
          <w:spacing w:val="1"/>
          <w:sz w:val="20"/>
          <w:szCs w:val="20"/>
          <w:lang w:val="bg-BG"/>
        </w:rPr>
        <w:t>29.</w:t>
      </w:r>
      <w:r w:rsidRPr="002C7F6E">
        <w:rPr>
          <w:rFonts w:ascii="Verdana" w:eastAsia="Times New Roman" w:hAnsi="Verdana"/>
          <w:b/>
          <w:color w:val="000000"/>
          <w:spacing w:val="1"/>
          <w:sz w:val="20"/>
          <w:szCs w:val="20"/>
          <w:lang w:val="bg-BG"/>
        </w:rPr>
        <w:t xml:space="preserve"> </w:t>
      </w:r>
      <w:bookmarkStart w:id="35" w:name="_Hlk510085734"/>
      <w:bookmarkStart w:id="36" w:name="_Hlk510085946"/>
      <w:bookmarkEnd w:id="34"/>
      <w:r w:rsidRPr="002C7F6E">
        <w:rPr>
          <w:rFonts w:ascii="Verdana" w:eastAsia="Times New Roman" w:hAnsi="Verdana"/>
          <w:color w:val="000000"/>
          <w:spacing w:val="1"/>
          <w:sz w:val="20"/>
          <w:szCs w:val="20"/>
          <w:lang w:val="bg-BG"/>
        </w:rPr>
        <w:t>ИЗПЪЛНИТЕЛЯ</w:t>
      </w:r>
      <w:bookmarkEnd w:id="36"/>
      <w:r w:rsidRPr="002C7F6E">
        <w:rPr>
          <w:rFonts w:ascii="Verdana" w:eastAsia="Times New Roman" w:hAnsi="Verdana"/>
          <w:color w:val="000000"/>
          <w:spacing w:val="1"/>
          <w:sz w:val="20"/>
          <w:szCs w:val="20"/>
          <w:lang w:val="bg-BG"/>
        </w:rPr>
        <w:t>Т</w:t>
      </w:r>
      <w:bookmarkEnd w:id="35"/>
      <w:r w:rsidRPr="002C7F6E">
        <w:rPr>
          <w:rFonts w:ascii="Verdana" w:eastAsia="Times New Roman" w:hAnsi="Verdana"/>
          <w:color w:val="000000"/>
          <w:spacing w:val="1"/>
          <w:sz w:val="20"/>
          <w:szCs w:val="20"/>
          <w:lang w:val="bg-BG"/>
        </w:rPr>
        <w:t xml:space="preserve"> носи имуществена отговорност за намиращото се в охраняваните обекти имущество.</w:t>
      </w:r>
    </w:p>
    <w:p w14:paraId="30B3AC87" w14:textId="77777777" w:rsidR="00D03534" w:rsidRPr="002C7F6E" w:rsidRDefault="00D03534" w:rsidP="008D26D8">
      <w:pPr>
        <w:spacing w:after="0" w:line="240" w:lineRule="auto"/>
        <w:ind w:firstLine="709"/>
        <w:jc w:val="both"/>
        <w:rPr>
          <w:rFonts w:ascii="Verdana" w:eastAsia="Times New Roman" w:hAnsi="Verdana"/>
          <w:color w:val="000000"/>
          <w:spacing w:val="1"/>
          <w:sz w:val="20"/>
          <w:szCs w:val="20"/>
          <w:lang w:val="bg-BG"/>
        </w:rPr>
      </w:pPr>
      <w:r w:rsidRPr="002C7F6E">
        <w:rPr>
          <w:rFonts w:ascii="Verdana" w:eastAsia="SimSun" w:hAnsi="Verdana"/>
          <w:kern w:val="1"/>
          <w:sz w:val="20"/>
          <w:szCs w:val="20"/>
          <w:lang w:val="bg-BG" w:bidi="hi-IN"/>
        </w:rPr>
        <w:t xml:space="preserve">ИЗПЪЛНИТЕЛЯТ се задължава да </w:t>
      </w:r>
      <w:r w:rsidRPr="002C7F6E">
        <w:rPr>
          <w:rFonts w:ascii="Verdana" w:hAnsi="Verdana"/>
          <w:bCs/>
          <w:color w:val="000000"/>
          <w:sz w:val="20"/>
          <w:szCs w:val="20"/>
          <w:lang w:val="bg-BG"/>
        </w:rPr>
        <w:t>поддържа валидна застраховка „Професионална о</w:t>
      </w:r>
      <w:r w:rsidRPr="002C7F6E">
        <w:rPr>
          <w:rFonts w:ascii="Verdana" w:hAnsi="Verdana"/>
          <w:bCs/>
          <w:color w:val="000000"/>
          <w:sz w:val="20"/>
          <w:szCs w:val="20"/>
          <w:lang w:val="bg-BG"/>
        </w:rPr>
        <w:t>т</w:t>
      </w:r>
      <w:r w:rsidRPr="002C7F6E">
        <w:rPr>
          <w:rFonts w:ascii="Verdana" w:hAnsi="Verdana"/>
          <w:bCs/>
          <w:color w:val="000000"/>
          <w:sz w:val="20"/>
          <w:szCs w:val="20"/>
          <w:lang w:val="bg-BG"/>
        </w:rPr>
        <w:t>говорност“ за целия срок на договора</w:t>
      </w:r>
      <w:r w:rsidRPr="002C7F6E">
        <w:rPr>
          <w:rFonts w:ascii="Verdana" w:hAnsi="Verdana"/>
          <w:bCs/>
          <w:color w:val="000000"/>
          <w:sz w:val="20"/>
          <w:szCs w:val="20"/>
        </w:rPr>
        <w:t>.</w:t>
      </w:r>
    </w:p>
    <w:p w14:paraId="77EE881D" w14:textId="77777777" w:rsidR="008464A2" w:rsidRPr="002C7F6E" w:rsidRDefault="008464A2" w:rsidP="008D26D8">
      <w:pPr>
        <w:spacing w:after="0" w:line="240" w:lineRule="auto"/>
        <w:ind w:firstLine="709"/>
        <w:jc w:val="both"/>
        <w:rPr>
          <w:rFonts w:ascii="Verdana" w:eastAsia="Times New Roman" w:hAnsi="Verdana"/>
          <w:sz w:val="20"/>
          <w:szCs w:val="20"/>
          <w:lang w:val="bg-BG"/>
        </w:rPr>
      </w:pPr>
    </w:p>
    <w:p w14:paraId="14E8AEE8" w14:textId="77777777" w:rsidR="008464A2" w:rsidRPr="002C7F6E" w:rsidRDefault="008464A2" w:rsidP="008D26D8">
      <w:pPr>
        <w:spacing w:after="0" w:line="240" w:lineRule="auto"/>
        <w:ind w:firstLine="709"/>
        <w:jc w:val="both"/>
        <w:rPr>
          <w:rFonts w:ascii="Verdana" w:eastAsia="Times New Roman" w:hAnsi="Verdana"/>
          <w:color w:val="000000"/>
          <w:spacing w:val="1"/>
          <w:sz w:val="20"/>
          <w:szCs w:val="20"/>
          <w:lang w:val="bg-BG"/>
        </w:rPr>
      </w:pPr>
      <w:bookmarkStart w:id="37" w:name="_Hlk510086190"/>
      <w:r w:rsidRPr="002C7F6E">
        <w:rPr>
          <w:rFonts w:ascii="Verdana" w:eastAsia="Times New Roman" w:hAnsi="Verdana"/>
          <w:b/>
          <w:bCs/>
          <w:color w:val="000000"/>
          <w:spacing w:val="1"/>
          <w:sz w:val="20"/>
          <w:szCs w:val="20"/>
          <w:lang w:val="bg-BG"/>
        </w:rPr>
        <w:t>Чл.</w:t>
      </w:r>
      <w:r w:rsidRPr="002C7F6E">
        <w:rPr>
          <w:rFonts w:ascii="Verdana" w:eastAsia="Times New Roman" w:hAnsi="Verdana"/>
          <w:b/>
          <w:color w:val="000000"/>
          <w:spacing w:val="1"/>
          <w:sz w:val="20"/>
          <w:szCs w:val="20"/>
          <w:lang w:val="bg-BG"/>
        </w:rPr>
        <w:t xml:space="preserve"> </w:t>
      </w:r>
      <w:r w:rsidRPr="002C7F6E">
        <w:rPr>
          <w:rFonts w:ascii="Verdana" w:eastAsia="Times New Roman" w:hAnsi="Verdana"/>
          <w:b/>
          <w:bCs/>
          <w:color w:val="000000"/>
          <w:spacing w:val="1"/>
          <w:sz w:val="20"/>
          <w:szCs w:val="20"/>
          <w:lang w:val="bg-BG"/>
        </w:rPr>
        <w:t>30.</w:t>
      </w:r>
      <w:r w:rsidRPr="002C7F6E">
        <w:rPr>
          <w:rFonts w:ascii="Verdana" w:eastAsia="Times New Roman" w:hAnsi="Verdana"/>
          <w:color w:val="000000"/>
          <w:spacing w:val="1"/>
          <w:sz w:val="20"/>
          <w:szCs w:val="20"/>
          <w:lang w:val="bg-BG"/>
        </w:rPr>
        <w:t xml:space="preserve"> ИЗПЪЛНИТЕЛЯТ се задължава </w:t>
      </w:r>
      <w:bookmarkEnd w:id="37"/>
      <w:r w:rsidRPr="002C7F6E">
        <w:rPr>
          <w:rFonts w:ascii="Verdana" w:eastAsia="Times New Roman" w:hAnsi="Verdana"/>
          <w:color w:val="000000"/>
          <w:spacing w:val="1"/>
          <w:sz w:val="20"/>
          <w:szCs w:val="20"/>
          <w:lang w:val="bg-BG"/>
        </w:rPr>
        <w:t xml:space="preserve">да обезщети </w:t>
      </w:r>
      <w:bookmarkStart w:id="38" w:name="_Hlk510086138"/>
      <w:r w:rsidRPr="002C7F6E">
        <w:rPr>
          <w:rFonts w:ascii="Verdana" w:eastAsia="Times New Roman" w:hAnsi="Verdana"/>
          <w:color w:val="000000"/>
          <w:spacing w:val="1"/>
          <w:sz w:val="20"/>
          <w:szCs w:val="20"/>
          <w:lang w:val="bg-BG"/>
        </w:rPr>
        <w:t>ВЪЗЛОЖИТЕЛЯ</w:t>
      </w:r>
      <w:bookmarkEnd w:id="38"/>
      <w:r w:rsidRPr="002C7F6E">
        <w:rPr>
          <w:rFonts w:ascii="Verdana" w:eastAsia="Times New Roman" w:hAnsi="Verdana"/>
          <w:color w:val="000000"/>
          <w:spacing w:val="1"/>
          <w:sz w:val="20"/>
          <w:szCs w:val="20"/>
          <w:lang w:val="bg-BG"/>
        </w:rPr>
        <w:t xml:space="preserve"> за понесени щети</w:t>
      </w:r>
      <w:r w:rsidRPr="002C7F6E">
        <w:rPr>
          <w:rFonts w:ascii="Verdana" w:eastAsia="Times New Roman" w:hAnsi="Verdana"/>
          <w:color w:val="000000"/>
          <w:spacing w:val="1"/>
          <w:sz w:val="20"/>
          <w:szCs w:val="20"/>
        </w:rPr>
        <w:t xml:space="preserve"> </w:t>
      </w:r>
      <w:r w:rsidRPr="002C7F6E">
        <w:rPr>
          <w:rFonts w:ascii="Verdana" w:eastAsia="Times New Roman" w:hAnsi="Verdana"/>
          <w:color w:val="000000"/>
          <w:spacing w:val="1"/>
          <w:sz w:val="20"/>
          <w:szCs w:val="20"/>
          <w:lang w:val="bg-BG"/>
        </w:rPr>
        <w:t xml:space="preserve">на имущество в обектите, в случаи на несвоевременни или неправилни </w:t>
      </w:r>
      <w:r w:rsidR="00AB3F81" w:rsidRPr="002C7F6E">
        <w:rPr>
          <w:rFonts w:ascii="Verdana" w:eastAsia="Times New Roman" w:hAnsi="Verdana"/>
          <w:color w:val="000000"/>
          <w:spacing w:val="1"/>
          <w:sz w:val="20"/>
          <w:szCs w:val="20"/>
          <w:lang w:val="bg-BG"/>
        </w:rPr>
        <w:t xml:space="preserve">действия </w:t>
      </w:r>
      <w:r w:rsidRPr="002C7F6E">
        <w:rPr>
          <w:rFonts w:ascii="Verdana" w:eastAsia="Times New Roman" w:hAnsi="Verdana"/>
          <w:color w:val="000000"/>
          <w:spacing w:val="1"/>
          <w:sz w:val="20"/>
          <w:szCs w:val="20"/>
          <w:lang w:val="bg-BG"/>
        </w:rPr>
        <w:t>на персонала на ИЗПЪЛНИТЕЛЯ, или при доказано умишлено деяние на негови служители. Размерът на щетите се установява с констативен протокол, който се изготвя от комисия с представители на</w:t>
      </w:r>
      <w:r w:rsidR="008037B8" w:rsidRPr="002C7F6E">
        <w:rPr>
          <w:rFonts w:ascii="Verdana" w:eastAsia="Times New Roman" w:hAnsi="Verdana"/>
          <w:color w:val="000000"/>
          <w:spacing w:val="1"/>
          <w:sz w:val="20"/>
          <w:szCs w:val="20"/>
          <w:lang w:val="bg-BG"/>
        </w:rPr>
        <w:t xml:space="preserve"> </w:t>
      </w:r>
      <w:bookmarkStart w:id="39" w:name="_Hlk510088529"/>
      <w:r w:rsidR="008037B8" w:rsidRPr="002C7F6E">
        <w:rPr>
          <w:rFonts w:ascii="Verdana" w:eastAsia="Times New Roman" w:hAnsi="Verdana"/>
          <w:color w:val="000000"/>
          <w:spacing w:val="1"/>
          <w:sz w:val="20"/>
          <w:szCs w:val="20"/>
          <w:lang w:val="bg-BG"/>
        </w:rPr>
        <w:t>ВЪЗЛОЖИТЕЛЯ</w:t>
      </w:r>
      <w:bookmarkEnd w:id="39"/>
      <w:r w:rsidR="008037B8" w:rsidRPr="002C7F6E">
        <w:rPr>
          <w:rFonts w:ascii="Verdana" w:eastAsia="Times New Roman" w:hAnsi="Verdana"/>
          <w:color w:val="000000"/>
          <w:spacing w:val="1"/>
          <w:sz w:val="20"/>
          <w:szCs w:val="20"/>
          <w:lang w:val="bg-BG"/>
        </w:rPr>
        <w:t xml:space="preserve"> и</w:t>
      </w:r>
      <w:r w:rsidRPr="002C7F6E">
        <w:rPr>
          <w:rFonts w:ascii="Verdana" w:eastAsia="Times New Roman" w:hAnsi="Verdana"/>
          <w:color w:val="000000"/>
          <w:spacing w:val="1"/>
          <w:sz w:val="20"/>
          <w:szCs w:val="20"/>
          <w:lang w:val="bg-BG"/>
        </w:rPr>
        <w:t xml:space="preserve"> </w:t>
      </w:r>
      <w:r w:rsidR="008037B8" w:rsidRPr="002C7F6E">
        <w:rPr>
          <w:rFonts w:ascii="Verdana" w:eastAsia="Times New Roman" w:hAnsi="Verdana"/>
          <w:color w:val="000000"/>
          <w:spacing w:val="1"/>
          <w:sz w:val="20"/>
          <w:szCs w:val="20"/>
          <w:lang w:val="bg-BG"/>
        </w:rPr>
        <w:t>ИЗПЪЛНИТЕЛЯ.</w:t>
      </w:r>
    </w:p>
    <w:p w14:paraId="3D8AC330" w14:textId="77777777" w:rsidR="008037B8" w:rsidRPr="002C7F6E" w:rsidRDefault="008037B8" w:rsidP="008D26D8">
      <w:pPr>
        <w:spacing w:after="0" w:line="240" w:lineRule="auto"/>
        <w:ind w:firstLine="709"/>
        <w:jc w:val="both"/>
        <w:rPr>
          <w:rFonts w:ascii="Verdana" w:eastAsia="Times New Roman" w:hAnsi="Verdana"/>
          <w:b/>
          <w:bCs/>
          <w:color w:val="000000"/>
          <w:spacing w:val="1"/>
          <w:sz w:val="20"/>
          <w:szCs w:val="20"/>
          <w:lang w:val="bg-BG"/>
        </w:rPr>
      </w:pPr>
    </w:p>
    <w:p w14:paraId="0F6ED82A" w14:textId="77777777" w:rsidR="008464A2" w:rsidRPr="002C7F6E" w:rsidRDefault="008037B8" w:rsidP="008D26D8">
      <w:pPr>
        <w:spacing w:after="0" w:line="240" w:lineRule="auto"/>
        <w:ind w:firstLine="709"/>
        <w:jc w:val="both"/>
        <w:rPr>
          <w:rFonts w:ascii="Verdana" w:hAnsi="Verdana"/>
          <w:b/>
          <w:color w:val="000000"/>
          <w:sz w:val="20"/>
          <w:szCs w:val="20"/>
          <w:u w:val="single"/>
          <w:lang w:val="bg-BG" w:eastAsia="bg-BG"/>
        </w:rPr>
      </w:pPr>
      <w:bookmarkStart w:id="40" w:name="_Hlk510087938"/>
      <w:r w:rsidRPr="002C7F6E">
        <w:rPr>
          <w:rFonts w:ascii="Verdana" w:eastAsia="Times New Roman" w:hAnsi="Verdana"/>
          <w:b/>
          <w:bCs/>
          <w:color w:val="000000"/>
          <w:spacing w:val="1"/>
          <w:sz w:val="20"/>
          <w:szCs w:val="20"/>
          <w:lang w:val="bg-BG"/>
        </w:rPr>
        <w:t>Чл.</w:t>
      </w:r>
      <w:r w:rsidRPr="002C7F6E">
        <w:rPr>
          <w:rFonts w:ascii="Verdana" w:eastAsia="Times New Roman" w:hAnsi="Verdana"/>
          <w:b/>
          <w:color w:val="000000"/>
          <w:spacing w:val="1"/>
          <w:sz w:val="20"/>
          <w:szCs w:val="20"/>
          <w:lang w:val="bg-BG"/>
        </w:rPr>
        <w:t xml:space="preserve"> </w:t>
      </w:r>
      <w:r w:rsidRPr="002C7F6E">
        <w:rPr>
          <w:rFonts w:ascii="Verdana" w:eastAsia="Times New Roman" w:hAnsi="Verdana"/>
          <w:b/>
          <w:bCs/>
          <w:color w:val="000000"/>
          <w:spacing w:val="1"/>
          <w:sz w:val="20"/>
          <w:szCs w:val="20"/>
          <w:lang w:val="bg-BG"/>
        </w:rPr>
        <w:t>31.</w:t>
      </w:r>
      <w:bookmarkEnd w:id="40"/>
      <w:r w:rsidR="00407A31" w:rsidRPr="002C7F6E">
        <w:rPr>
          <w:rFonts w:ascii="Verdana" w:eastAsia="Times New Roman" w:hAnsi="Verdana"/>
          <w:color w:val="000000"/>
          <w:spacing w:val="1"/>
          <w:sz w:val="20"/>
          <w:szCs w:val="20"/>
          <w:lang w:val="bg-BG"/>
        </w:rPr>
        <w:t xml:space="preserve"> Служителите на ИЗПЪЛНИТЕЛЯ, ако носят и употребяват огнестрелно оръжие за срока на действие на договора, следва да притежават застраховка „Гражданска отговорност“, която следва да покрива нанесени имуществени и неимуществени вреди на трети лица.</w:t>
      </w:r>
    </w:p>
    <w:p w14:paraId="2A6780ED" w14:textId="77777777" w:rsidR="00407A31" w:rsidRPr="002C7F6E" w:rsidRDefault="00407A31" w:rsidP="008D26D8">
      <w:pPr>
        <w:spacing w:after="0" w:line="240" w:lineRule="auto"/>
        <w:ind w:firstLine="709"/>
        <w:jc w:val="both"/>
        <w:rPr>
          <w:rFonts w:ascii="Verdana" w:hAnsi="Verdana"/>
          <w:b/>
          <w:sz w:val="20"/>
          <w:szCs w:val="20"/>
          <w:lang w:val="bg-BG" w:eastAsia="bg-BG"/>
        </w:rPr>
      </w:pPr>
    </w:p>
    <w:p w14:paraId="5FC9CA61" w14:textId="77777777" w:rsidR="008037B8" w:rsidRPr="002C7F6E" w:rsidRDefault="00407A31" w:rsidP="008D26D8">
      <w:pPr>
        <w:spacing w:after="0" w:line="240" w:lineRule="auto"/>
        <w:ind w:firstLine="709"/>
        <w:jc w:val="both"/>
        <w:rPr>
          <w:rFonts w:ascii="Verdana" w:eastAsia="Times New Roman" w:hAnsi="Verdana"/>
          <w:color w:val="000000"/>
          <w:spacing w:val="1"/>
          <w:sz w:val="20"/>
          <w:szCs w:val="20"/>
          <w:lang w:val="bg-BG"/>
        </w:rPr>
      </w:pPr>
      <w:r w:rsidRPr="002C7F6E">
        <w:rPr>
          <w:rFonts w:ascii="Verdana" w:hAnsi="Verdana"/>
          <w:b/>
          <w:sz w:val="20"/>
          <w:szCs w:val="20"/>
          <w:lang w:val="bg-BG" w:eastAsia="bg-BG"/>
        </w:rPr>
        <w:t>Ч</w:t>
      </w:r>
      <w:r w:rsidRPr="002C7F6E">
        <w:rPr>
          <w:rFonts w:ascii="Verdana" w:eastAsia="Times New Roman" w:hAnsi="Verdana"/>
          <w:b/>
          <w:bCs/>
          <w:color w:val="000000"/>
          <w:spacing w:val="1"/>
          <w:sz w:val="20"/>
          <w:szCs w:val="20"/>
          <w:lang w:val="bg-BG"/>
        </w:rPr>
        <w:t>л.</w:t>
      </w:r>
      <w:r w:rsidRPr="002C7F6E">
        <w:rPr>
          <w:rFonts w:ascii="Verdana" w:eastAsia="Times New Roman" w:hAnsi="Verdana"/>
          <w:b/>
          <w:color w:val="000000"/>
          <w:spacing w:val="1"/>
          <w:sz w:val="20"/>
          <w:szCs w:val="20"/>
          <w:lang w:val="bg-BG"/>
        </w:rPr>
        <w:t xml:space="preserve"> </w:t>
      </w:r>
      <w:r w:rsidRPr="002C7F6E">
        <w:rPr>
          <w:rFonts w:ascii="Verdana" w:eastAsia="Times New Roman" w:hAnsi="Verdana"/>
          <w:b/>
          <w:bCs/>
          <w:color w:val="000000"/>
          <w:spacing w:val="1"/>
          <w:sz w:val="20"/>
          <w:szCs w:val="20"/>
          <w:lang w:val="bg-BG"/>
        </w:rPr>
        <w:t>32.</w:t>
      </w:r>
      <w:r w:rsidR="009164FA" w:rsidRPr="002C7F6E">
        <w:rPr>
          <w:rFonts w:ascii="Verdana" w:eastAsia="Times New Roman" w:hAnsi="Verdana"/>
          <w:color w:val="000000"/>
          <w:spacing w:val="1"/>
          <w:sz w:val="20"/>
          <w:szCs w:val="20"/>
          <w:lang w:val="bg-BG"/>
        </w:rPr>
        <w:t xml:space="preserve"> </w:t>
      </w:r>
      <w:r w:rsidR="009164FA" w:rsidRPr="002C7F6E">
        <w:rPr>
          <w:rFonts w:ascii="Verdana" w:eastAsia="Times New Roman" w:hAnsi="Verdana"/>
          <w:b/>
          <w:color w:val="000000"/>
          <w:spacing w:val="-2"/>
          <w:sz w:val="20"/>
          <w:szCs w:val="20"/>
          <w:lang w:val="bg-BG"/>
        </w:rPr>
        <w:t>(</w:t>
      </w:r>
      <w:bookmarkStart w:id="41" w:name="_Hlk513199394"/>
      <w:r w:rsidR="009164FA" w:rsidRPr="002C7F6E">
        <w:rPr>
          <w:rFonts w:ascii="Verdana" w:eastAsia="Times New Roman" w:hAnsi="Verdana"/>
          <w:b/>
          <w:color w:val="000000"/>
          <w:spacing w:val="-2"/>
          <w:sz w:val="20"/>
          <w:szCs w:val="20"/>
          <w:lang w:val="bg-BG"/>
        </w:rPr>
        <w:t>1)</w:t>
      </w:r>
      <w:r w:rsidR="009164FA" w:rsidRPr="002C7F6E">
        <w:rPr>
          <w:rFonts w:ascii="Verdana" w:eastAsia="Times New Roman" w:hAnsi="Verdana"/>
          <w:color w:val="000000"/>
          <w:spacing w:val="-2"/>
          <w:sz w:val="20"/>
          <w:szCs w:val="20"/>
          <w:lang w:val="bg-BG"/>
        </w:rPr>
        <w:t xml:space="preserve"> </w:t>
      </w:r>
      <w:bookmarkStart w:id="42" w:name="_Hlk510088343"/>
      <w:r w:rsidRPr="002C7F6E">
        <w:rPr>
          <w:rFonts w:ascii="Verdana" w:eastAsia="Times New Roman" w:hAnsi="Verdana"/>
          <w:color w:val="000000"/>
          <w:spacing w:val="1"/>
          <w:sz w:val="20"/>
          <w:szCs w:val="20"/>
          <w:lang w:val="bg-BG"/>
        </w:rPr>
        <w:t>ИЗПЪЛНИТЕЛЯТ се задължава</w:t>
      </w:r>
      <w:bookmarkEnd w:id="41"/>
      <w:bookmarkEnd w:id="42"/>
      <w:r w:rsidR="001C6C53" w:rsidRPr="002C7F6E">
        <w:rPr>
          <w:rFonts w:ascii="Verdana" w:eastAsia="Times New Roman" w:hAnsi="Verdana"/>
          <w:color w:val="000000"/>
          <w:spacing w:val="1"/>
          <w:sz w:val="20"/>
          <w:szCs w:val="20"/>
          <w:lang w:val="bg-BG"/>
        </w:rPr>
        <w:t>,</w:t>
      </w:r>
      <w:r w:rsidRPr="002C7F6E">
        <w:rPr>
          <w:rFonts w:ascii="Verdana" w:eastAsia="Times New Roman" w:hAnsi="Verdana"/>
          <w:color w:val="000000"/>
          <w:spacing w:val="1"/>
          <w:sz w:val="20"/>
          <w:szCs w:val="20"/>
          <w:lang w:val="bg-BG"/>
        </w:rPr>
        <w:t xml:space="preserve"> посредством денонощен дежурен център да следи и регистрира всички получени сигнали от сигнално-охранителната техника</w:t>
      </w:r>
      <w:r w:rsidR="00291BF7" w:rsidRPr="002C7F6E">
        <w:rPr>
          <w:rFonts w:ascii="Verdana" w:eastAsia="Times New Roman" w:hAnsi="Verdana"/>
          <w:color w:val="000000"/>
          <w:spacing w:val="1"/>
          <w:sz w:val="20"/>
          <w:szCs w:val="20"/>
          <w:lang w:val="bg-BG"/>
        </w:rPr>
        <w:t>.</w:t>
      </w:r>
    </w:p>
    <w:p w14:paraId="5B65D39D" w14:textId="77777777" w:rsidR="00643FBC" w:rsidRPr="002C7F6E" w:rsidRDefault="00F66305" w:rsidP="00F66305">
      <w:pPr>
        <w:pStyle w:val="BodyText"/>
        <w:tabs>
          <w:tab w:val="left" w:pos="-90"/>
          <w:tab w:val="left" w:pos="30"/>
          <w:tab w:val="left" w:pos="75"/>
          <w:tab w:val="left" w:pos="128"/>
        </w:tabs>
        <w:spacing w:after="0"/>
        <w:jc w:val="both"/>
        <w:rPr>
          <w:rFonts w:ascii="Verdana" w:eastAsia="SimSun" w:hAnsi="Verdana"/>
          <w:kern w:val="1"/>
          <w:sz w:val="20"/>
          <w:szCs w:val="20"/>
          <w:lang w:val="bg-BG" w:eastAsia="zh-CN" w:bidi="hi-IN"/>
        </w:rPr>
      </w:pPr>
      <w:r>
        <w:rPr>
          <w:rFonts w:ascii="Verdana" w:eastAsia="Times New Roman" w:hAnsi="Verdana"/>
          <w:b/>
          <w:color w:val="000000"/>
          <w:spacing w:val="-2"/>
          <w:sz w:val="20"/>
          <w:szCs w:val="20"/>
          <w:lang w:val="bg-BG"/>
        </w:rPr>
        <w:tab/>
      </w:r>
      <w:r>
        <w:rPr>
          <w:rFonts w:ascii="Verdana" w:eastAsia="Times New Roman" w:hAnsi="Verdana"/>
          <w:b/>
          <w:color w:val="000000"/>
          <w:spacing w:val="-2"/>
          <w:sz w:val="20"/>
          <w:szCs w:val="20"/>
          <w:lang w:val="bg-BG"/>
        </w:rPr>
        <w:tab/>
      </w:r>
      <w:r>
        <w:rPr>
          <w:rFonts w:ascii="Verdana" w:eastAsia="Times New Roman" w:hAnsi="Verdana"/>
          <w:b/>
          <w:color w:val="000000"/>
          <w:spacing w:val="-2"/>
          <w:sz w:val="20"/>
          <w:szCs w:val="20"/>
          <w:lang w:val="bg-BG"/>
        </w:rPr>
        <w:tab/>
      </w:r>
      <w:r>
        <w:rPr>
          <w:rFonts w:ascii="Verdana" w:eastAsia="Times New Roman" w:hAnsi="Verdana"/>
          <w:b/>
          <w:color w:val="000000"/>
          <w:spacing w:val="-2"/>
          <w:sz w:val="20"/>
          <w:szCs w:val="20"/>
          <w:lang w:val="bg-BG"/>
        </w:rPr>
        <w:tab/>
      </w:r>
      <w:r w:rsidR="00643FBC" w:rsidRPr="002C7F6E">
        <w:rPr>
          <w:rFonts w:ascii="Verdana" w:eastAsia="Times New Roman" w:hAnsi="Verdana"/>
          <w:b/>
          <w:color w:val="000000"/>
          <w:spacing w:val="-2"/>
          <w:sz w:val="20"/>
          <w:szCs w:val="20"/>
          <w:lang w:val="bg-BG"/>
        </w:rPr>
        <w:t xml:space="preserve">(2) </w:t>
      </w:r>
      <w:r w:rsidR="00643FBC" w:rsidRPr="002C7F6E">
        <w:rPr>
          <w:rFonts w:ascii="Verdana" w:eastAsia="Times New Roman" w:hAnsi="Verdana"/>
          <w:color w:val="000000"/>
          <w:spacing w:val="1"/>
          <w:sz w:val="20"/>
          <w:szCs w:val="20"/>
          <w:lang w:val="bg-BG"/>
        </w:rPr>
        <w:t>ИЗПЪЛНИТЕЛЯТ се задължава</w:t>
      </w:r>
      <w:r>
        <w:rPr>
          <w:rFonts w:ascii="Verdana" w:eastAsia="SimSun" w:hAnsi="Verdana"/>
          <w:kern w:val="1"/>
          <w:sz w:val="20"/>
          <w:szCs w:val="20"/>
          <w:lang w:val="bg-BG" w:eastAsia="zh-CN" w:bidi="hi-IN"/>
        </w:rPr>
        <w:t xml:space="preserve"> да осигури </w:t>
      </w:r>
      <w:r w:rsidR="00643FBC" w:rsidRPr="002C7F6E">
        <w:rPr>
          <w:rFonts w:ascii="Verdana" w:eastAsia="SimSun" w:hAnsi="Verdana"/>
          <w:kern w:val="1"/>
          <w:sz w:val="20"/>
          <w:szCs w:val="20"/>
          <w:lang w:val="bg-BG" w:eastAsia="zh-CN" w:bidi="hi-IN"/>
        </w:rPr>
        <w:t xml:space="preserve">охрана със СОТ </w:t>
      </w:r>
      <w:r w:rsidR="009600FA">
        <w:rPr>
          <w:rFonts w:ascii="Verdana" w:eastAsia="SimSun" w:hAnsi="Verdana"/>
          <w:kern w:val="1"/>
          <w:sz w:val="20"/>
          <w:szCs w:val="20"/>
          <w:lang w:val="bg-BG" w:eastAsia="zh-CN" w:bidi="hi-IN"/>
        </w:rPr>
        <w:t xml:space="preserve">на обектите в съответствие с режима на охрана, </w:t>
      </w:r>
      <w:r w:rsidR="00F34C27" w:rsidRPr="002C7F6E">
        <w:rPr>
          <w:rFonts w:ascii="Verdana" w:eastAsia="SimSun" w:hAnsi="Verdana"/>
          <w:kern w:val="1"/>
          <w:sz w:val="20"/>
          <w:szCs w:val="20"/>
          <w:lang w:val="bg-BG" w:eastAsia="zh-CN" w:bidi="hi-IN"/>
        </w:rPr>
        <w:t>посоч</w:t>
      </w:r>
      <w:r>
        <w:rPr>
          <w:rFonts w:ascii="Verdana" w:eastAsia="SimSun" w:hAnsi="Verdana"/>
          <w:kern w:val="1"/>
          <w:sz w:val="20"/>
          <w:szCs w:val="20"/>
          <w:lang w:val="bg-BG" w:eastAsia="zh-CN" w:bidi="hi-IN"/>
        </w:rPr>
        <w:t>ен</w:t>
      </w:r>
      <w:r w:rsidR="009600FA">
        <w:rPr>
          <w:rFonts w:ascii="Verdana" w:eastAsia="SimSun" w:hAnsi="Verdana"/>
          <w:kern w:val="1"/>
          <w:sz w:val="20"/>
          <w:szCs w:val="20"/>
          <w:lang w:val="bg-BG" w:eastAsia="zh-CN" w:bidi="hi-IN"/>
        </w:rPr>
        <w:t xml:space="preserve"> в Техническата спецификация.</w:t>
      </w:r>
    </w:p>
    <w:p w14:paraId="6C7408D9" w14:textId="77777777" w:rsidR="009164FA" w:rsidRPr="002C7F6E" w:rsidRDefault="00643FBC" w:rsidP="008D26D8">
      <w:pPr>
        <w:spacing w:after="0" w:line="240" w:lineRule="auto"/>
        <w:ind w:firstLine="709"/>
        <w:jc w:val="both"/>
        <w:rPr>
          <w:rFonts w:ascii="Verdana" w:eastAsia="Times New Roman" w:hAnsi="Verdana"/>
          <w:color w:val="000000"/>
          <w:spacing w:val="1"/>
          <w:sz w:val="20"/>
          <w:szCs w:val="20"/>
          <w:lang w:val="bg-BG"/>
        </w:rPr>
      </w:pPr>
      <w:bookmarkStart w:id="43" w:name="_Hlk510088558"/>
      <w:r w:rsidRPr="002C7F6E">
        <w:rPr>
          <w:rFonts w:ascii="Verdana" w:eastAsia="Times New Roman" w:hAnsi="Verdana"/>
          <w:b/>
          <w:color w:val="000000"/>
          <w:spacing w:val="-2"/>
          <w:sz w:val="20"/>
          <w:szCs w:val="20"/>
          <w:lang w:val="bg-BG"/>
        </w:rPr>
        <w:lastRenderedPageBreak/>
        <w:t>(3</w:t>
      </w:r>
      <w:r w:rsidR="009164FA" w:rsidRPr="002C7F6E">
        <w:rPr>
          <w:rFonts w:ascii="Verdana" w:eastAsia="Times New Roman" w:hAnsi="Verdana"/>
          <w:b/>
          <w:color w:val="000000"/>
          <w:spacing w:val="-2"/>
          <w:sz w:val="20"/>
          <w:szCs w:val="20"/>
          <w:lang w:val="bg-BG"/>
        </w:rPr>
        <w:t xml:space="preserve">) </w:t>
      </w:r>
      <w:bookmarkEnd w:id="43"/>
      <w:r w:rsidR="009164FA" w:rsidRPr="002C7F6E">
        <w:rPr>
          <w:rFonts w:ascii="Verdana" w:eastAsia="Times New Roman" w:hAnsi="Verdana"/>
          <w:color w:val="000000"/>
          <w:spacing w:val="-2"/>
          <w:sz w:val="20"/>
          <w:szCs w:val="20"/>
          <w:lang w:val="bg-BG"/>
        </w:rPr>
        <w:t xml:space="preserve">При получаване на сигнал за посегателство върху охраняван обект, </w:t>
      </w:r>
      <w:r w:rsidR="009164FA" w:rsidRPr="002C7F6E">
        <w:rPr>
          <w:rFonts w:ascii="Verdana" w:eastAsia="Times New Roman" w:hAnsi="Verdana"/>
          <w:color w:val="000000"/>
          <w:spacing w:val="1"/>
          <w:sz w:val="20"/>
          <w:szCs w:val="20"/>
          <w:lang w:val="bg-BG"/>
        </w:rPr>
        <w:t>ИЗПЪЛНИТЕЛЯТ се задължава</w:t>
      </w:r>
      <w:r w:rsidR="0065516D" w:rsidRPr="002C7F6E">
        <w:rPr>
          <w:rFonts w:ascii="Verdana" w:eastAsia="Times New Roman" w:hAnsi="Verdana"/>
          <w:color w:val="000000"/>
          <w:spacing w:val="1"/>
          <w:sz w:val="20"/>
          <w:szCs w:val="20"/>
          <w:lang w:val="bg-BG"/>
        </w:rPr>
        <w:t xml:space="preserve"> да извърши проверка в срок</w:t>
      </w:r>
      <w:r w:rsidR="009600FA">
        <w:rPr>
          <w:rFonts w:ascii="Verdana" w:eastAsia="Times New Roman" w:hAnsi="Verdana"/>
          <w:color w:val="000000"/>
          <w:spacing w:val="1"/>
          <w:sz w:val="20"/>
          <w:szCs w:val="20"/>
          <w:lang w:val="bg-BG"/>
        </w:rPr>
        <w:t>а</w:t>
      </w:r>
      <w:ins w:id="44" w:author="Lazarova, Margarita" w:date="2019-08-21T12:54:00Z">
        <w:r w:rsidR="00FC4418">
          <w:rPr>
            <w:rFonts w:ascii="Verdana" w:eastAsia="Times New Roman" w:hAnsi="Verdana"/>
            <w:color w:val="000000"/>
            <w:spacing w:val="1"/>
            <w:sz w:val="20"/>
            <w:szCs w:val="20"/>
          </w:rPr>
          <w:t>,</w:t>
        </w:r>
      </w:ins>
      <w:r w:rsidR="009600FA">
        <w:rPr>
          <w:rFonts w:ascii="Verdana" w:eastAsia="Times New Roman" w:hAnsi="Verdana"/>
          <w:color w:val="000000"/>
          <w:spacing w:val="1"/>
          <w:sz w:val="20"/>
          <w:szCs w:val="20"/>
          <w:lang w:val="bg-BG"/>
        </w:rPr>
        <w:t xml:space="preserve"> посочен в плана за охрана на съответния обект</w:t>
      </w:r>
      <w:r w:rsidR="009164FA" w:rsidRPr="002C7F6E">
        <w:rPr>
          <w:rFonts w:ascii="Verdana" w:eastAsia="Times New Roman" w:hAnsi="Verdana"/>
          <w:color w:val="000000"/>
          <w:spacing w:val="1"/>
          <w:sz w:val="20"/>
          <w:szCs w:val="20"/>
          <w:lang w:val="bg-BG"/>
        </w:rPr>
        <w:t xml:space="preserve"> и да противодейства с човешки ресурси, с цел да предотврати евентуални нарушения и нанасянето на вреди на ВЪЗЛОЖИТЕЛЯ</w:t>
      </w:r>
      <w:r w:rsidR="00291BF7" w:rsidRPr="002C7F6E">
        <w:rPr>
          <w:rFonts w:ascii="Verdana" w:eastAsia="Times New Roman" w:hAnsi="Verdana"/>
          <w:color w:val="000000"/>
          <w:spacing w:val="1"/>
          <w:sz w:val="20"/>
          <w:szCs w:val="20"/>
          <w:lang w:val="bg-BG"/>
        </w:rPr>
        <w:t>.</w:t>
      </w:r>
    </w:p>
    <w:p w14:paraId="3A844C5E" w14:textId="77777777" w:rsidR="00185971" w:rsidRPr="002C7F6E" w:rsidRDefault="00643FBC" w:rsidP="00F66305">
      <w:pPr>
        <w:pStyle w:val="NormalWeb"/>
        <w:spacing w:before="0" w:beforeAutospacing="0" w:after="0" w:afterAutospacing="0"/>
        <w:ind w:firstLine="709"/>
        <w:jc w:val="both"/>
        <w:rPr>
          <w:rFonts w:ascii="Verdana" w:hAnsi="Verdana"/>
          <w:sz w:val="20"/>
          <w:szCs w:val="20"/>
          <w:u w:val="single"/>
          <w:lang w:val="bg-BG"/>
        </w:rPr>
      </w:pPr>
      <w:bookmarkStart w:id="45" w:name="_Hlk510088805"/>
      <w:r w:rsidRPr="002C7F6E">
        <w:rPr>
          <w:rFonts w:ascii="Verdana" w:hAnsi="Verdana"/>
          <w:b/>
          <w:color w:val="000000"/>
          <w:spacing w:val="-2"/>
          <w:sz w:val="20"/>
          <w:szCs w:val="20"/>
          <w:lang w:val="bg-BG"/>
        </w:rPr>
        <w:t>(4</w:t>
      </w:r>
      <w:r w:rsidR="009164FA" w:rsidRPr="002C7F6E">
        <w:rPr>
          <w:rFonts w:ascii="Verdana" w:hAnsi="Verdana"/>
          <w:b/>
          <w:color w:val="000000"/>
          <w:spacing w:val="-2"/>
          <w:sz w:val="20"/>
          <w:szCs w:val="20"/>
          <w:lang w:val="bg-BG"/>
        </w:rPr>
        <w:t>)</w:t>
      </w:r>
      <w:r w:rsidR="00185971" w:rsidRPr="002C7F6E">
        <w:rPr>
          <w:rFonts w:ascii="Verdana" w:hAnsi="Verdana"/>
          <w:sz w:val="20"/>
          <w:szCs w:val="20"/>
          <w:lang w:val="bg-BG"/>
        </w:rPr>
        <w:t xml:space="preserve"> </w:t>
      </w:r>
      <w:bookmarkEnd w:id="45"/>
      <w:r w:rsidR="00185971" w:rsidRPr="002C7F6E">
        <w:rPr>
          <w:rFonts w:ascii="Verdana" w:hAnsi="Verdana"/>
          <w:sz w:val="20"/>
          <w:szCs w:val="20"/>
          <w:lang w:val="bg-BG"/>
        </w:rPr>
        <w:t>В случай на посегателство, ИЗПЪЛНИТЕЛЯТ се задължава да блокира входно-изходните и уязвимите точки на охраняван</w:t>
      </w:r>
      <w:r w:rsidR="009600FA">
        <w:rPr>
          <w:rFonts w:ascii="Verdana" w:hAnsi="Verdana"/>
          <w:sz w:val="20"/>
          <w:szCs w:val="20"/>
          <w:lang w:val="bg-BG"/>
        </w:rPr>
        <w:t>ия</w:t>
      </w:r>
      <w:r w:rsidR="00185971" w:rsidRPr="002C7F6E">
        <w:rPr>
          <w:rFonts w:ascii="Verdana" w:hAnsi="Verdana"/>
          <w:sz w:val="20"/>
          <w:szCs w:val="20"/>
          <w:lang w:val="bg-BG"/>
        </w:rPr>
        <w:t xml:space="preserve"> обект, за който е по</w:t>
      </w:r>
      <w:r w:rsidR="00AB3F81" w:rsidRPr="002C7F6E">
        <w:rPr>
          <w:rFonts w:ascii="Verdana" w:hAnsi="Verdana"/>
          <w:sz w:val="20"/>
          <w:szCs w:val="20"/>
          <w:lang w:val="bg-BG"/>
        </w:rPr>
        <w:t xml:space="preserve">лучен сигнал за нарушение и </w:t>
      </w:r>
      <w:r w:rsidR="00185971" w:rsidRPr="002C7F6E">
        <w:rPr>
          <w:rFonts w:ascii="Verdana" w:hAnsi="Verdana"/>
          <w:sz w:val="20"/>
          <w:szCs w:val="20"/>
          <w:lang w:val="bg-BG"/>
        </w:rPr>
        <w:t xml:space="preserve">да осигури физическа охрана на </w:t>
      </w:r>
      <w:r w:rsidR="001C6C53" w:rsidRPr="002C7F6E">
        <w:rPr>
          <w:rFonts w:ascii="Verdana" w:hAnsi="Verdana"/>
          <w:sz w:val="20"/>
          <w:szCs w:val="20"/>
          <w:lang w:val="bg-BG"/>
        </w:rPr>
        <w:t>обект</w:t>
      </w:r>
      <w:r w:rsidR="009600FA">
        <w:rPr>
          <w:rFonts w:ascii="Verdana" w:hAnsi="Verdana"/>
          <w:sz w:val="20"/>
          <w:szCs w:val="20"/>
          <w:lang w:val="bg-BG"/>
        </w:rPr>
        <w:t>а</w:t>
      </w:r>
      <w:r w:rsidR="00185971" w:rsidRPr="002C7F6E">
        <w:rPr>
          <w:rFonts w:ascii="Verdana" w:hAnsi="Verdana"/>
          <w:sz w:val="20"/>
          <w:szCs w:val="20"/>
          <w:lang w:val="bg-BG"/>
        </w:rPr>
        <w:t xml:space="preserve"> до пристигане на отговорно длъжностно лице</w:t>
      </w:r>
      <w:r w:rsidR="00291BF7" w:rsidRPr="002C7F6E">
        <w:rPr>
          <w:rFonts w:ascii="Verdana" w:hAnsi="Verdana"/>
          <w:sz w:val="20"/>
          <w:szCs w:val="20"/>
          <w:lang w:val="bg-BG"/>
        </w:rPr>
        <w:t>.</w:t>
      </w:r>
    </w:p>
    <w:p w14:paraId="00727C68" w14:textId="77777777" w:rsidR="00185971" w:rsidRPr="002C7F6E" w:rsidRDefault="004C75BF" w:rsidP="00F66305">
      <w:pPr>
        <w:pStyle w:val="NormalWeb"/>
        <w:spacing w:before="0" w:beforeAutospacing="0" w:after="0" w:afterAutospacing="0"/>
        <w:ind w:firstLine="709"/>
        <w:jc w:val="both"/>
        <w:rPr>
          <w:rFonts w:ascii="Verdana" w:hAnsi="Verdana"/>
          <w:sz w:val="20"/>
          <w:szCs w:val="20"/>
        </w:rPr>
      </w:pPr>
      <w:bookmarkStart w:id="46" w:name="_Hlk510088925"/>
      <w:r w:rsidRPr="002C7F6E">
        <w:rPr>
          <w:rFonts w:ascii="Verdana" w:hAnsi="Verdana"/>
          <w:b/>
          <w:color w:val="000000"/>
          <w:spacing w:val="-2"/>
          <w:sz w:val="20"/>
          <w:szCs w:val="20"/>
          <w:lang w:val="bg-BG"/>
        </w:rPr>
        <w:t>(5</w:t>
      </w:r>
      <w:r w:rsidR="0049793F" w:rsidRPr="002C7F6E">
        <w:rPr>
          <w:rFonts w:ascii="Verdana" w:hAnsi="Verdana"/>
          <w:b/>
          <w:color w:val="000000"/>
          <w:spacing w:val="-2"/>
          <w:sz w:val="20"/>
          <w:szCs w:val="20"/>
          <w:lang w:val="bg-BG"/>
        </w:rPr>
        <w:t>)</w:t>
      </w:r>
      <w:r w:rsidR="0049793F" w:rsidRPr="002C7F6E">
        <w:rPr>
          <w:rFonts w:ascii="Verdana" w:hAnsi="Verdana"/>
          <w:sz w:val="20"/>
          <w:szCs w:val="20"/>
          <w:lang w:val="bg-BG"/>
        </w:rPr>
        <w:t xml:space="preserve"> </w:t>
      </w:r>
      <w:bookmarkEnd w:id="46"/>
      <w:r w:rsidR="00185971" w:rsidRPr="002C7F6E">
        <w:rPr>
          <w:rFonts w:ascii="Verdana" w:hAnsi="Verdana"/>
          <w:sz w:val="20"/>
          <w:szCs w:val="20"/>
          <w:lang w:val="bg-BG"/>
        </w:rPr>
        <w:t xml:space="preserve">ИЗПЪЛНИТЕЛЯТ се задължава да уведоми </w:t>
      </w:r>
      <w:r w:rsidR="009D492B">
        <w:rPr>
          <w:rFonts w:ascii="Verdana" w:hAnsi="Verdana"/>
          <w:sz w:val="20"/>
          <w:szCs w:val="20"/>
          <w:lang w:val="bg-BG"/>
        </w:rPr>
        <w:t>Възложителя, съгласно плана за действие при</w:t>
      </w:r>
      <w:r w:rsidR="00185971" w:rsidRPr="002C7F6E">
        <w:rPr>
          <w:rFonts w:ascii="Verdana" w:hAnsi="Verdana"/>
          <w:sz w:val="20"/>
          <w:szCs w:val="20"/>
          <w:lang w:val="bg-BG"/>
        </w:rPr>
        <w:t xml:space="preserve"> получаване на сигнала от предавателя с определена персонална честота</w:t>
      </w:r>
      <w:r w:rsidR="009D492B">
        <w:rPr>
          <w:rFonts w:ascii="Verdana" w:hAnsi="Verdana"/>
          <w:sz w:val="20"/>
          <w:szCs w:val="20"/>
          <w:lang w:val="bg-BG"/>
        </w:rPr>
        <w:t>, както и</w:t>
      </w:r>
      <w:r w:rsidR="00185971" w:rsidRPr="002C7F6E">
        <w:rPr>
          <w:rFonts w:ascii="Verdana" w:hAnsi="Verdana"/>
          <w:sz w:val="20"/>
          <w:szCs w:val="20"/>
          <w:lang w:val="bg-BG"/>
        </w:rPr>
        <w:t xml:space="preserve"> органите на МВР и/или противопожарната охрана при съмнения за престъп</w:t>
      </w:r>
      <w:r w:rsidR="0049793F" w:rsidRPr="002C7F6E">
        <w:rPr>
          <w:rFonts w:ascii="Verdana" w:hAnsi="Verdana"/>
          <w:sz w:val="20"/>
          <w:szCs w:val="20"/>
          <w:lang w:val="bg-BG"/>
        </w:rPr>
        <w:t>на дейност и/или пожар в обектите</w:t>
      </w:r>
      <w:r w:rsidR="00185971" w:rsidRPr="002C7F6E">
        <w:rPr>
          <w:rFonts w:ascii="Verdana" w:hAnsi="Verdana"/>
          <w:sz w:val="20"/>
          <w:szCs w:val="20"/>
        </w:rPr>
        <w:t>;</w:t>
      </w:r>
    </w:p>
    <w:p w14:paraId="431B557B" w14:textId="77777777" w:rsidR="00185971" w:rsidRPr="002C7F6E" w:rsidRDefault="004C75BF" w:rsidP="00F66305">
      <w:pPr>
        <w:pStyle w:val="NormalWeb"/>
        <w:spacing w:before="0" w:beforeAutospacing="0" w:after="0" w:afterAutospacing="0"/>
        <w:ind w:firstLine="709"/>
        <w:jc w:val="both"/>
        <w:rPr>
          <w:rFonts w:ascii="Verdana" w:hAnsi="Verdana"/>
          <w:sz w:val="20"/>
          <w:szCs w:val="20"/>
          <w:lang w:val="bg-BG"/>
        </w:rPr>
      </w:pPr>
      <w:bookmarkStart w:id="47" w:name="_Hlk510089073"/>
      <w:r w:rsidRPr="002C7F6E">
        <w:rPr>
          <w:rFonts w:ascii="Verdana" w:hAnsi="Verdana"/>
          <w:b/>
          <w:color w:val="000000"/>
          <w:spacing w:val="-2"/>
          <w:sz w:val="20"/>
          <w:szCs w:val="20"/>
          <w:lang w:val="bg-BG"/>
        </w:rPr>
        <w:t>(6</w:t>
      </w:r>
      <w:r w:rsidR="0049793F" w:rsidRPr="002C7F6E">
        <w:rPr>
          <w:rFonts w:ascii="Verdana" w:hAnsi="Verdana"/>
          <w:b/>
          <w:color w:val="000000"/>
          <w:spacing w:val="-2"/>
          <w:sz w:val="20"/>
          <w:szCs w:val="20"/>
          <w:lang w:val="bg-BG"/>
        </w:rPr>
        <w:t>)</w:t>
      </w:r>
      <w:bookmarkEnd w:id="47"/>
      <w:r w:rsidR="0049793F" w:rsidRPr="002C7F6E">
        <w:rPr>
          <w:rFonts w:ascii="Verdana" w:hAnsi="Verdana"/>
          <w:sz w:val="20"/>
          <w:szCs w:val="20"/>
          <w:lang w:val="bg-BG"/>
        </w:rPr>
        <w:t xml:space="preserve"> </w:t>
      </w:r>
      <w:r w:rsidR="00185971" w:rsidRPr="002C7F6E">
        <w:rPr>
          <w:rFonts w:ascii="Verdana" w:hAnsi="Verdana"/>
          <w:sz w:val="20"/>
          <w:szCs w:val="20"/>
          <w:lang w:val="bg-BG"/>
        </w:rPr>
        <w:t xml:space="preserve">ИЗПЪЛНИТЕЛЯТ се задължава да предоставя при поискване от </w:t>
      </w:r>
      <w:bookmarkStart w:id="48" w:name="_Hlk513199846"/>
      <w:r w:rsidR="00185971" w:rsidRPr="002C7F6E">
        <w:rPr>
          <w:rFonts w:ascii="Verdana" w:hAnsi="Verdana"/>
          <w:sz w:val="20"/>
          <w:szCs w:val="20"/>
          <w:lang w:val="bg-BG"/>
        </w:rPr>
        <w:t>ВЪЗЛОЖИТЕЛЯ</w:t>
      </w:r>
      <w:bookmarkEnd w:id="48"/>
      <w:r w:rsidR="00185971" w:rsidRPr="002C7F6E">
        <w:rPr>
          <w:rFonts w:ascii="Verdana" w:hAnsi="Verdana"/>
          <w:sz w:val="20"/>
          <w:szCs w:val="20"/>
          <w:lang w:val="bg-BG"/>
        </w:rPr>
        <w:t xml:space="preserve"> информация относно времето за реакция на специализираните патрули при сигнал за нарушение в негов обект; времето н</w:t>
      </w:r>
      <w:r w:rsidR="0049793F" w:rsidRPr="002C7F6E">
        <w:rPr>
          <w:rFonts w:ascii="Verdana" w:hAnsi="Verdana"/>
          <w:sz w:val="20"/>
          <w:szCs w:val="20"/>
          <w:lang w:val="bg-BG"/>
        </w:rPr>
        <w:t>а включване/изключване на СОТ в обектите</w:t>
      </w:r>
      <w:r w:rsidR="00291BF7" w:rsidRPr="002C7F6E">
        <w:rPr>
          <w:rFonts w:ascii="Verdana" w:hAnsi="Verdana"/>
          <w:sz w:val="20"/>
          <w:szCs w:val="20"/>
          <w:lang w:val="bg-BG"/>
        </w:rPr>
        <w:t>.</w:t>
      </w:r>
    </w:p>
    <w:p w14:paraId="0AAB3644" w14:textId="77777777" w:rsidR="0049793F" w:rsidRPr="002C7F6E" w:rsidRDefault="004C75BF" w:rsidP="0083512C">
      <w:pPr>
        <w:suppressAutoHyphens/>
        <w:spacing w:before="120" w:after="0" w:line="240" w:lineRule="auto"/>
        <w:ind w:firstLine="709"/>
        <w:jc w:val="both"/>
        <w:rPr>
          <w:rFonts w:ascii="Verdana" w:eastAsia="Times New Roman" w:hAnsi="Verdana"/>
          <w:sz w:val="20"/>
          <w:szCs w:val="20"/>
          <w:lang w:val="bg-BG"/>
        </w:rPr>
      </w:pPr>
      <w:r w:rsidRPr="002C7F6E">
        <w:rPr>
          <w:rFonts w:ascii="Verdana" w:hAnsi="Verdana"/>
          <w:b/>
          <w:color w:val="000000"/>
          <w:spacing w:val="-2"/>
          <w:sz w:val="20"/>
          <w:szCs w:val="20"/>
          <w:lang w:val="bg-BG"/>
        </w:rPr>
        <w:t>(7</w:t>
      </w:r>
      <w:r w:rsidR="0049793F" w:rsidRPr="002C7F6E">
        <w:rPr>
          <w:rFonts w:ascii="Verdana" w:eastAsia="Times New Roman" w:hAnsi="Verdana"/>
          <w:b/>
          <w:color w:val="000000"/>
          <w:spacing w:val="-2"/>
          <w:sz w:val="20"/>
          <w:szCs w:val="20"/>
          <w:lang w:val="bg-BG"/>
        </w:rPr>
        <w:t>)</w:t>
      </w:r>
      <w:r w:rsidR="0049793F" w:rsidRPr="002C7F6E">
        <w:rPr>
          <w:rFonts w:ascii="Verdana" w:hAnsi="Verdana"/>
          <w:sz w:val="20"/>
          <w:szCs w:val="20"/>
          <w:lang w:val="bg-BG"/>
        </w:rPr>
        <w:t xml:space="preserve">  </w:t>
      </w:r>
      <w:r w:rsidR="0049793F" w:rsidRPr="002C7F6E">
        <w:rPr>
          <w:rFonts w:ascii="Verdana" w:eastAsia="Times New Roman" w:hAnsi="Verdana"/>
          <w:sz w:val="20"/>
          <w:szCs w:val="20"/>
          <w:lang w:val="bg-BG"/>
        </w:rPr>
        <w:t xml:space="preserve">ИЗПЪЛНИТЕЛЯТ се задължава да извършва периодично профилактика </w:t>
      </w:r>
      <w:r w:rsidR="0049793F" w:rsidRPr="002C7F6E">
        <w:rPr>
          <w:rFonts w:ascii="Verdana" w:eastAsia="Times New Roman" w:hAnsi="Verdana"/>
          <w:sz w:val="20"/>
          <w:szCs w:val="20"/>
        </w:rPr>
        <w:t>(</w:t>
      </w:r>
      <w:r w:rsidR="0049793F" w:rsidRPr="002C7F6E">
        <w:rPr>
          <w:rFonts w:ascii="Verdana" w:eastAsia="Times New Roman" w:hAnsi="Verdana"/>
          <w:sz w:val="20"/>
          <w:szCs w:val="20"/>
          <w:lang w:val="bg-BG"/>
        </w:rPr>
        <w:t xml:space="preserve">не по малко от веднъж на </w:t>
      </w:r>
      <w:r w:rsidR="00291BF7" w:rsidRPr="002C7F6E">
        <w:rPr>
          <w:rFonts w:ascii="Verdana" w:eastAsia="Times New Roman" w:hAnsi="Verdana"/>
          <w:sz w:val="20"/>
          <w:szCs w:val="20"/>
          <w:lang w:val="bg-BG"/>
        </w:rPr>
        <w:t>2</w:t>
      </w:r>
      <w:r w:rsidR="0049793F" w:rsidRPr="002C7F6E">
        <w:rPr>
          <w:rFonts w:ascii="Verdana" w:eastAsia="Times New Roman" w:hAnsi="Verdana"/>
          <w:sz w:val="20"/>
          <w:szCs w:val="20"/>
          <w:lang w:val="bg-BG"/>
        </w:rPr>
        <w:t xml:space="preserve"> месеца</w:t>
      </w:r>
      <w:r w:rsidR="0049793F" w:rsidRPr="002C7F6E">
        <w:rPr>
          <w:rFonts w:ascii="Verdana" w:eastAsia="Times New Roman" w:hAnsi="Verdana"/>
          <w:sz w:val="20"/>
          <w:szCs w:val="20"/>
        </w:rPr>
        <w:t>)</w:t>
      </w:r>
      <w:r w:rsidR="0049793F" w:rsidRPr="002C7F6E">
        <w:rPr>
          <w:rFonts w:ascii="Verdana" w:eastAsia="Times New Roman" w:hAnsi="Verdana"/>
          <w:sz w:val="20"/>
          <w:szCs w:val="20"/>
          <w:lang w:val="bg-BG"/>
        </w:rPr>
        <w:t xml:space="preserve"> и да поддържа в техническа изправност монтираните </w:t>
      </w:r>
      <w:r w:rsidR="00291BF7" w:rsidRPr="002C7F6E">
        <w:rPr>
          <w:rFonts w:ascii="Verdana" w:eastAsia="Times New Roman" w:hAnsi="Verdana"/>
          <w:sz w:val="20"/>
          <w:szCs w:val="20"/>
          <w:lang w:val="bg-BG"/>
        </w:rPr>
        <w:t xml:space="preserve">от него </w:t>
      </w:r>
      <w:r w:rsidR="0049793F" w:rsidRPr="002C7F6E">
        <w:rPr>
          <w:rFonts w:ascii="Verdana" w:eastAsia="Times New Roman" w:hAnsi="Verdana"/>
          <w:sz w:val="20"/>
          <w:szCs w:val="20"/>
          <w:lang w:val="bg-BG"/>
        </w:rPr>
        <w:t>в обектите охранителни съоръжения</w:t>
      </w:r>
      <w:r w:rsidR="00291BF7" w:rsidRPr="002C7F6E">
        <w:rPr>
          <w:rFonts w:ascii="Verdana" w:eastAsia="Times New Roman" w:hAnsi="Verdana"/>
          <w:sz w:val="20"/>
          <w:szCs w:val="20"/>
          <w:lang w:val="bg-BG"/>
        </w:rPr>
        <w:t>.</w:t>
      </w:r>
    </w:p>
    <w:p w14:paraId="654D80D4" w14:textId="77777777" w:rsidR="005A007B" w:rsidRPr="002C7F6E" w:rsidRDefault="004C75BF" w:rsidP="00F66305">
      <w:pPr>
        <w:suppressAutoHyphens/>
        <w:spacing w:after="0" w:line="240" w:lineRule="auto"/>
        <w:ind w:firstLine="709"/>
        <w:jc w:val="both"/>
        <w:rPr>
          <w:rFonts w:ascii="Verdana" w:eastAsia="Times New Roman" w:hAnsi="Verdana"/>
          <w:sz w:val="20"/>
          <w:szCs w:val="20"/>
          <w:lang w:val="bg-BG"/>
        </w:rPr>
      </w:pPr>
      <w:bookmarkStart w:id="49" w:name="_Hlk510089873"/>
      <w:r w:rsidRPr="002C7F6E">
        <w:rPr>
          <w:rFonts w:ascii="Verdana" w:hAnsi="Verdana"/>
          <w:b/>
          <w:color w:val="000000"/>
          <w:spacing w:val="-2"/>
          <w:sz w:val="20"/>
          <w:szCs w:val="20"/>
          <w:lang w:val="bg-BG"/>
        </w:rPr>
        <w:t>(8</w:t>
      </w:r>
      <w:r w:rsidR="0049793F" w:rsidRPr="002C7F6E">
        <w:rPr>
          <w:rFonts w:ascii="Verdana" w:eastAsia="Times New Roman" w:hAnsi="Verdana"/>
          <w:b/>
          <w:color w:val="000000"/>
          <w:spacing w:val="-2"/>
          <w:sz w:val="20"/>
          <w:szCs w:val="20"/>
          <w:lang w:val="bg-BG"/>
        </w:rPr>
        <w:t>)</w:t>
      </w:r>
      <w:r w:rsidR="0049793F" w:rsidRPr="002C7F6E">
        <w:rPr>
          <w:rFonts w:ascii="Verdana" w:hAnsi="Verdana"/>
          <w:sz w:val="20"/>
          <w:szCs w:val="20"/>
          <w:lang w:val="bg-BG"/>
        </w:rPr>
        <w:t xml:space="preserve"> </w:t>
      </w:r>
      <w:bookmarkStart w:id="50" w:name="_Hlk513199828"/>
      <w:bookmarkEnd w:id="49"/>
      <w:r w:rsidR="0049793F" w:rsidRPr="002C7F6E">
        <w:rPr>
          <w:rFonts w:ascii="Verdana" w:eastAsia="Times New Roman" w:hAnsi="Verdana"/>
          <w:sz w:val="20"/>
          <w:szCs w:val="20"/>
          <w:lang w:val="bg-BG" w:eastAsia="ar-SA"/>
        </w:rPr>
        <w:t>ИЗПЪЛНИТЕЛЯТ</w:t>
      </w:r>
      <w:bookmarkEnd w:id="50"/>
      <w:r w:rsidR="0049793F" w:rsidRPr="002C7F6E">
        <w:rPr>
          <w:rFonts w:ascii="Verdana" w:eastAsia="Times New Roman" w:hAnsi="Verdana"/>
          <w:sz w:val="20"/>
          <w:szCs w:val="20"/>
          <w:lang w:val="bg-BG" w:eastAsia="ar-SA"/>
        </w:rPr>
        <w:t xml:space="preserve"> </w:t>
      </w:r>
      <w:r w:rsidR="0049793F" w:rsidRPr="002C7F6E">
        <w:rPr>
          <w:rFonts w:ascii="Verdana" w:eastAsia="Times New Roman" w:hAnsi="Verdana"/>
          <w:sz w:val="20"/>
          <w:szCs w:val="20"/>
          <w:lang w:val="bg-BG"/>
        </w:rPr>
        <w:t>е длъжен да запази в тайна условията и начина на използване на СОТ.</w:t>
      </w:r>
    </w:p>
    <w:p w14:paraId="695432B5" w14:textId="77777777" w:rsidR="004C75BF" w:rsidRPr="002C7F6E" w:rsidRDefault="004C75BF" w:rsidP="0083512C">
      <w:pPr>
        <w:widowControl w:val="0"/>
        <w:tabs>
          <w:tab w:val="left" w:pos="128"/>
          <w:tab w:val="left" w:pos="709"/>
        </w:tabs>
        <w:suppressAutoHyphens/>
        <w:spacing w:after="0" w:line="240" w:lineRule="auto"/>
        <w:ind w:firstLine="709"/>
        <w:jc w:val="both"/>
        <w:rPr>
          <w:rFonts w:ascii="Verdana" w:eastAsia="SimSun" w:hAnsi="Verdana"/>
          <w:kern w:val="1"/>
          <w:sz w:val="20"/>
          <w:szCs w:val="20"/>
          <w:lang w:val="bg-BG" w:eastAsia="zh-CN" w:bidi="hi-IN"/>
        </w:rPr>
      </w:pPr>
      <w:bookmarkStart w:id="51" w:name="_Hlk513199898"/>
      <w:r w:rsidRPr="002C7F6E">
        <w:rPr>
          <w:rFonts w:ascii="Verdana" w:hAnsi="Verdana"/>
          <w:b/>
          <w:color w:val="000000"/>
          <w:spacing w:val="-2"/>
          <w:sz w:val="20"/>
          <w:szCs w:val="20"/>
          <w:lang w:val="bg-BG"/>
        </w:rPr>
        <w:t>(9</w:t>
      </w:r>
      <w:r w:rsidRPr="002C7F6E">
        <w:rPr>
          <w:rFonts w:ascii="Verdana" w:eastAsia="Times New Roman" w:hAnsi="Verdana"/>
          <w:b/>
          <w:color w:val="000000"/>
          <w:spacing w:val="-2"/>
          <w:sz w:val="20"/>
          <w:szCs w:val="20"/>
          <w:lang w:val="bg-BG"/>
        </w:rPr>
        <w:t>)</w:t>
      </w:r>
      <w:r w:rsidRPr="002C7F6E">
        <w:rPr>
          <w:rFonts w:ascii="Verdana" w:hAnsi="Verdana"/>
          <w:sz w:val="20"/>
          <w:szCs w:val="20"/>
          <w:lang w:val="bg-BG"/>
        </w:rPr>
        <w:t xml:space="preserve"> </w:t>
      </w:r>
      <w:bookmarkEnd w:id="51"/>
      <w:r w:rsidR="00643FBC" w:rsidRPr="002C7F6E">
        <w:rPr>
          <w:rFonts w:ascii="Verdana" w:eastAsia="SimSun" w:hAnsi="Verdana"/>
          <w:kern w:val="1"/>
          <w:sz w:val="20"/>
          <w:szCs w:val="20"/>
          <w:lang w:val="bg-BG" w:eastAsia="zh-CN" w:bidi="hi-IN"/>
        </w:rPr>
        <w:t xml:space="preserve">При признаци на пожар, </w:t>
      </w:r>
      <w:bookmarkStart w:id="52" w:name="_Hlk513199955"/>
      <w:r w:rsidRPr="002C7F6E">
        <w:rPr>
          <w:rFonts w:ascii="Verdana" w:eastAsia="Times New Roman" w:hAnsi="Verdana"/>
          <w:sz w:val="20"/>
          <w:szCs w:val="20"/>
          <w:lang w:val="bg-BG" w:eastAsia="ar-SA"/>
        </w:rPr>
        <w:t>ИЗПЪЛНИТЕЛЯТ</w:t>
      </w:r>
      <w:r w:rsidR="00643FBC" w:rsidRPr="002C7F6E">
        <w:rPr>
          <w:rFonts w:ascii="Verdana" w:eastAsia="SimSun" w:hAnsi="Verdana"/>
          <w:kern w:val="1"/>
          <w:sz w:val="20"/>
          <w:szCs w:val="20"/>
          <w:lang w:val="bg-BG" w:eastAsia="zh-CN" w:bidi="hi-IN"/>
        </w:rPr>
        <w:t xml:space="preserve"> се задължава </w:t>
      </w:r>
      <w:bookmarkEnd w:id="52"/>
      <w:r w:rsidR="009D492B">
        <w:rPr>
          <w:rFonts w:ascii="Verdana" w:eastAsia="SimSun" w:hAnsi="Verdana"/>
          <w:kern w:val="1"/>
          <w:sz w:val="20"/>
          <w:szCs w:val="20"/>
          <w:lang w:val="bg-BG" w:eastAsia="zh-CN" w:bidi="hi-IN"/>
        </w:rPr>
        <w:t>да уведоми Възложителя, незабавно след узнаването</w:t>
      </w:r>
      <w:r w:rsidR="00643FBC" w:rsidRPr="002C7F6E">
        <w:rPr>
          <w:rFonts w:ascii="Verdana" w:eastAsia="SimSun" w:hAnsi="Verdana"/>
          <w:kern w:val="1"/>
          <w:sz w:val="20"/>
          <w:szCs w:val="20"/>
          <w:lang w:val="bg-BG" w:eastAsia="zh-CN" w:bidi="hi-IN"/>
        </w:rPr>
        <w:t xml:space="preserve"> и органите</w:t>
      </w:r>
      <w:r w:rsidRPr="002C7F6E">
        <w:rPr>
          <w:rFonts w:ascii="Verdana" w:eastAsia="SimSun" w:hAnsi="Verdana"/>
          <w:kern w:val="1"/>
          <w:sz w:val="20"/>
          <w:szCs w:val="20"/>
          <w:lang w:val="bg-BG" w:eastAsia="zh-CN" w:bidi="hi-IN"/>
        </w:rPr>
        <w:t xml:space="preserve"> на РСПБЗН.</w:t>
      </w:r>
    </w:p>
    <w:p w14:paraId="5E2A46F5" w14:textId="77777777" w:rsidR="004C75BF" w:rsidRPr="002C7F6E" w:rsidRDefault="0032469C" w:rsidP="0083512C">
      <w:pPr>
        <w:widowControl w:val="0"/>
        <w:tabs>
          <w:tab w:val="left" w:pos="128"/>
          <w:tab w:val="left" w:pos="709"/>
        </w:tabs>
        <w:suppressAutoHyphens/>
        <w:spacing w:after="0" w:line="240" w:lineRule="auto"/>
        <w:ind w:firstLine="709"/>
        <w:jc w:val="both"/>
        <w:rPr>
          <w:rFonts w:ascii="Verdana" w:eastAsia="SimSun" w:hAnsi="Verdana"/>
          <w:kern w:val="1"/>
          <w:sz w:val="20"/>
          <w:szCs w:val="20"/>
          <w:lang w:val="bg-BG" w:eastAsia="zh-CN" w:bidi="hi-IN"/>
        </w:rPr>
      </w:pPr>
      <w:bookmarkStart w:id="53" w:name="_Hlk513200196"/>
      <w:r w:rsidRPr="002C7F6E">
        <w:rPr>
          <w:rFonts w:ascii="Verdana" w:hAnsi="Verdana"/>
          <w:b/>
          <w:color w:val="000000"/>
          <w:spacing w:val="-2"/>
          <w:sz w:val="20"/>
          <w:szCs w:val="20"/>
          <w:lang w:val="bg-BG"/>
        </w:rPr>
        <w:t>(10</w:t>
      </w:r>
      <w:r w:rsidR="004C75BF" w:rsidRPr="002C7F6E">
        <w:rPr>
          <w:rFonts w:ascii="Verdana" w:eastAsia="Times New Roman" w:hAnsi="Verdana"/>
          <w:b/>
          <w:color w:val="000000"/>
          <w:spacing w:val="-2"/>
          <w:sz w:val="20"/>
          <w:szCs w:val="20"/>
          <w:lang w:val="bg-BG"/>
        </w:rPr>
        <w:t>)</w:t>
      </w:r>
      <w:r w:rsidR="004C75BF" w:rsidRPr="002C7F6E">
        <w:rPr>
          <w:rFonts w:ascii="Verdana" w:eastAsia="SimSun" w:hAnsi="Verdana"/>
          <w:kern w:val="1"/>
          <w:sz w:val="20"/>
          <w:szCs w:val="20"/>
          <w:lang w:val="bg-BG" w:eastAsia="zh-CN" w:bidi="hi-IN"/>
        </w:rPr>
        <w:t xml:space="preserve"> </w:t>
      </w:r>
      <w:bookmarkEnd w:id="53"/>
      <w:r w:rsidR="004C75BF" w:rsidRPr="002C7F6E">
        <w:rPr>
          <w:rFonts w:ascii="Verdana" w:eastAsia="SimSun" w:hAnsi="Verdana"/>
          <w:kern w:val="1"/>
          <w:sz w:val="20"/>
          <w:szCs w:val="20"/>
          <w:lang w:val="bg-BG" w:eastAsia="zh-CN" w:bidi="hi-IN"/>
        </w:rPr>
        <w:t>При възникнала техническа неизправност на СОТ, Изпълнителят следва да осигури физическа охрана на обекта до отстраняване на повредата.</w:t>
      </w:r>
      <w:r w:rsidR="004C75BF" w:rsidRPr="002C7F6E">
        <w:rPr>
          <w:rFonts w:ascii="Verdana" w:eastAsia="SimSun" w:hAnsi="Verdana"/>
          <w:bCs/>
          <w:kern w:val="1"/>
          <w:sz w:val="20"/>
          <w:szCs w:val="20"/>
          <w:lang w:val="bg-BG" w:bidi="hi-IN"/>
        </w:rPr>
        <w:tab/>
      </w:r>
      <w:r w:rsidR="004C75BF" w:rsidRPr="002C7F6E">
        <w:rPr>
          <w:rFonts w:ascii="Verdana" w:eastAsia="Times New Roman" w:hAnsi="Verdana"/>
          <w:bCs/>
          <w:kern w:val="1"/>
          <w:sz w:val="20"/>
          <w:szCs w:val="20"/>
          <w:lang w:val="bg-BG" w:bidi="hi-IN"/>
        </w:rPr>
        <w:t xml:space="preserve">  </w:t>
      </w:r>
    </w:p>
    <w:p w14:paraId="16F112DA" w14:textId="77777777" w:rsidR="00643FBC" w:rsidRPr="002C7F6E" w:rsidRDefault="0032469C" w:rsidP="0083512C">
      <w:pPr>
        <w:widowControl w:val="0"/>
        <w:tabs>
          <w:tab w:val="left" w:pos="128"/>
          <w:tab w:val="left" w:pos="709"/>
        </w:tabs>
        <w:suppressAutoHyphens/>
        <w:spacing w:after="0" w:line="240" w:lineRule="auto"/>
        <w:ind w:firstLine="709"/>
        <w:jc w:val="both"/>
        <w:rPr>
          <w:rFonts w:ascii="Verdana" w:eastAsia="SimSun" w:hAnsi="Verdana"/>
          <w:kern w:val="1"/>
          <w:sz w:val="20"/>
          <w:szCs w:val="20"/>
          <w:lang w:val="bg-BG" w:eastAsia="zh-CN" w:bidi="hi-IN"/>
        </w:rPr>
      </w:pPr>
      <w:bookmarkStart w:id="54" w:name="_Hlk513200019"/>
      <w:r w:rsidRPr="002C7F6E">
        <w:rPr>
          <w:rFonts w:ascii="Verdana" w:hAnsi="Verdana"/>
          <w:b/>
          <w:color w:val="000000"/>
          <w:spacing w:val="-2"/>
          <w:sz w:val="20"/>
          <w:szCs w:val="20"/>
          <w:lang w:val="bg-BG"/>
        </w:rPr>
        <w:t>(11</w:t>
      </w:r>
      <w:r w:rsidRPr="002C7F6E">
        <w:rPr>
          <w:rFonts w:ascii="Verdana" w:eastAsia="Times New Roman" w:hAnsi="Verdana"/>
          <w:b/>
          <w:color w:val="000000"/>
          <w:spacing w:val="-2"/>
          <w:sz w:val="20"/>
          <w:szCs w:val="20"/>
          <w:lang w:val="bg-BG"/>
        </w:rPr>
        <w:t>)</w:t>
      </w:r>
      <w:r w:rsidRPr="002C7F6E">
        <w:rPr>
          <w:rFonts w:ascii="Verdana" w:hAnsi="Verdana"/>
          <w:sz w:val="20"/>
          <w:szCs w:val="20"/>
          <w:lang w:val="bg-BG"/>
        </w:rPr>
        <w:t xml:space="preserve"> </w:t>
      </w:r>
      <w:r w:rsidRPr="002C7F6E">
        <w:rPr>
          <w:rFonts w:ascii="Verdana" w:eastAsia="SimSun" w:hAnsi="Verdana"/>
          <w:kern w:val="1"/>
          <w:sz w:val="20"/>
          <w:szCs w:val="20"/>
          <w:lang w:val="bg-BG" w:eastAsia="zh-CN" w:bidi="hi-IN"/>
        </w:rPr>
        <w:t xml:space="preserve"> </w:t>
      </w:r>
      <w:r w:rsidR="004C75BF" w:rsidRPr="002C7F6E">
        <w:rPr>
          <w:rFonts w:ascii="Verdana" w:eastAsia="Times New Roman" w:hAnsi="Verdana"/>
          <w:sz w:val="20"/>
          <w:szCs w:val="20"/>
          <w:lang w:val="bg-BG" w:eastAsia="ar-SA"/>
        </w:rPr>
        <w:t>ИЗПЪЛНИТЕЛЯТ</w:t>
      </w:r>
      <w:r w:rsidR="004C75BF" w:rsidRPr="002C7F6E">
        <w:rPr>
          <w:rFonts w:ascii="Verdana" w:eastAsia="SimSun" w:hAnsi="Verdana"/>
          <w:kern w:val="1"/>
          <w:sz w:val="20"/>
          <w:szCs w:val="20"/>
          <w:lang w:val="bg-BG" w:eastAsia="zh-CN" w:bidi="hi-IN"/>
        </w:rPr>
        <w:t xml:space="preserve"> </w:t>
      </w:r>
      <w:bookmarkEnd w:id="54"/>
      <w:r w:rsidR="004C75BF" w:rsidRPr="002C7F6E">
        <w:rPr>
          <w:rFonts w:ascii="Verdana" w:eastAsia="SimSun" w:hAnsi="Verdana"/>
          <w:kern w:val="1"/>
          <w:sz w:val="20"/>
          <w:szCs w:val="20"/>
          <w:lang w:val="bg-BG" w:eastAsia="zh-CN" w:bidi="hi-IN"/>
        </w:rPr>
        <w:t xml:space="preserve">се задължава </w:t>
      </w:r>
      <w:r w:rsidR="00643FBC" w:rsidRPr="002C7F6E">
        <w:rPr>
          <w:rFonts w:ascii="Verdana" w:eastAsia="SimSun" w:hAnsi="Verdana"/>
          <w:kern w:val="1"/>
          <w:sz w:val="20"/>
          <w:szCs w:val="20"/>
          <w:lang w:val="bg-BG" w:eastAsia="zh-CN" w:bidi="hi-IN"/>
        </w:rPr>
        <w:t xml:space="preserve">да предоставя безплатно, при поискване от </w:t>
      </w:r>
      <w:r w:rsidR="004C75BF" w:rsidRPr="002C7F6E">
        <w:rPr>
          <w:rFonts w:ascii="Verdana" w:hAnsi="Verdana"/>
          <w:sz w:val="20"/>
          <w:szCs w:val="20"/>
          <w:lang w:val="bg-BG"/>
        </w:rPr>
        <w:t>ВЪЗЛОЖИТЕЛЯ</w:t>
      </w:r>
      <w:r w:rsidR="00643FBC" w:rsidRPr="002C7F6E">
        <w:rPr>
          <w:rFonts w:ascii="Verdana" w:eastAsia="SimSun" w:hAnsi="Verdana"/>
          <w:kern w:val="1"/>
          <w:sz w:val="20"/>
          <w:szCs w:val="20"/>
          <w:lang w:val="bg-BG" w:eastAsia="zh-CN" w:bidi="hi-IN"/>
        </w:rPr>
        <w:t>, компютърна разпечатка за проверка действията на дежурния оператор и за времето на реакция.</w:t>
      </w:r>
      <w:r w:rsidR="00643FBC" w:rsidRPr="002C7F6E">
        <w:rPr>
          <w:rFonts w:ascii="Verdana" w:eastAsia="SimSun" w:hAnsi="Verdana"/>
          <w:b/>
          <w:kern w:val="1"/>
          <w:sz w:val="20"/>
          <w:szCs w:val="20"/>
          <w:lang w:val="bg-BG" w:eastAsia="zh-CN" w:bidi="hi-IN"/>
        </w:rPr>
        <w:tab/>
      </w:r>
      <w:r w:rsidR="00643FBC" w:rsidRPr="002C7F6E">
        <w:rPr>
          <w:rFonts w:ascii="Verdana" w:eastAsia="SimSun" w:hAnsi="Verdana"/>
          <w:b/>
          <w:kern w:val="1"/>
          <w:sz w:val="20"/>
          <w:szCs w:val="20"/>
          <w:lang w:eastAsia="zh-CN" w:bidi="hi-IN"/>
        </w:rPr>
        <w:t xml:space="preserve">                  </w:t>
      </w:r>
      <w:r w:rsidR="00643FBC" w:rsidRPr="002C7F6E">
        <w:rPr>
          <w:rFonts w:ascii="Verdana" w:eastAsia="SimSun" w:hAnsi="Verdana"/>
          <w:b/>
          <w:kern w:val="1"/>
          <w:sz w:val="20"/>
          <w:szCs w:val="20"/>
          <w:lang w:val="bg-BG" w:eastAsia="zh-CN" w:bidi="hi-IN"/>
        </w:rPr>
        <w:tab/>
        <w:t xml:space="preserve">                                          </w:t>
      </w:r>
    </w:p>
    <w:p w14:paraId="396CF39C" w14:textId="77777777" w:rsidR="008D26D8" w:rsidRPr="002C7F6E" w:rsidRDefault="0032469C" w:rsidP="009D492B">
      <w:pPr>
        <w:widowControl w:val="0"/>
        <w:tabs>
          <w:tab w:val="left" w:pos="128"/>
        </w:tabs>
        <w:suppressAutoHyphens/>
        <w:spacing w:after="0" w:line="240" w:lineRule="auto"/>
        <w:ind w:firstLine="709"/>
        <w:jc w:val="both"/>
        <w:rPr>
          <w:rFonts w:ascii="Verdana" w:eastAsia="Times New Roman" w:hAnsi="Verdana"/>
          <w:sz w:val="20"/>
          <w:szCs w:val="20"/>
          <w:lang w:val="bg-BG" w:eastAsia="ar-SA"/>
        </w:rPr>
      </w:pPr>
      <w:r w:rsidRPr="002C7F6E">
        <w:rPr>
          <w:rFonts w:ascii="Verdana" w:hAnsi="Verdana"/>
          <w:b/>
          <w:color w:val="000000"/>
          <w:spacing w:val="-2"/>
          <w:sz w:val="20"/>
          <w:szCs w:val="20"/>
          <w:lang w:val="bg-BG"/>
        </w:rPr>
        <w:t>(12</w:t>
      </w:r>
      <w:r w:rsidR="004C75BF" w:rsidRPr="002C7F6E">
        <w:rPr>
          <w:rFonts w:ascii="Verdana" w:eastAsia="Times New Roman" w:hAnsi="Verdana"/>
          <w:b/>
          <w:color w:val="000000"/>
          <w:spacing w:val="-2"/>
          <w:sz w:val="20"/>
          <w:szCs w:val="20"/>
          <w:lang w:val="bg-BG"/>
        </w:rPr>
        <w:t>)</w:t>
      </w:r>
      <w:r w:rsidR="00F66305">
        <w:rPr>
          <w:rFonts w:ascii="Verdana" w:hAnsi="Verdana"/>
          <w:sz w:val="20"/>
          <w:szCs w:val="20"/>
          <w:lang w:val="bg-BG"/>
        </w:rPr>
        <w:tab/>
      </w:r>
      <w:r w:rsidR="004C75BF" w:rsidRPr="002C7F6E">
        <w:rPr>
          <w:rFonts w:ascii="Verdana" w:eastAsia="Times New Roman" w:hAnsi="Verdana"/>
          <w:sz w:val="20"/>
          <w:szCs w:val="20"/>
          <w:lang w:val="bg-BG" w:eastAsia="ar-SA"/>
        </w:rPr>
        <w:t>ИЗПЪЛНИТЕЛЯТ</w:t>
      </w:r>
      <w:r w:rsidR="004C75BF" w:rsidRPr="002C7F6E">
        <w:rPr>
          <w:rFonts w:ascii="Verdana" w:eastAsia="SimSun" w:hAnsi="Verdana"/>
          <w:kern w:val="1"/>
          <w:sz w:val="20"/>
          <w:szCs w:val="20"/>
          <w:lang w:val="bg-BG" w:eastAsia="zh-CN" w:bidi="hi-IN"/>
        </w:rPr>
        <w:t xml:space="preserve"> </w:t>
      </w:r>
      <w:r w:rsidR="00643FBC" w:rsidRPr="002C7F6E">
        <w:rPr>
          <w:rFonts w:ascii="Verdana" w:eastAsia="SimSun" w:hAnsi="Verdana"/>
          <w:kern w:val="1"/>
          <w:sz w:val="20"/>
          <w:szCs w:val="20"/>
          <w:shd w:val="clear" w:color="auto" w:fill="FFFFFF"/>
          <w:lang w:val="bg-BG" w:eastAsia="zh-CN" w:bidi="hi-IN"/>
        </w:rPr>
        <w:t>обезпечава навременна реакция при възникнала техническа неизправност на СОТ, при установени посегателства върху охранявания обект, при вреди настъпили в следствие на аварии, стихии или природни бедствия – като</w:t>
      </w:r>
      <w:r w:rsidR="004C75BF" w:rsidRPr="002C7F6E">
        <w:rPr>
          <w:rFonts w:ascii="Verdana" w:eastAsia="SimSun" w:hAnsi="Verdana"/>
          <w:kern w:val="1"/>
          <w:sz w:val="20"/>
          <w:szCs w:val="20"/>
          <w:shd w:val="clear" w:color="auto" w:fill="FFFFFF"/>
          <w:lang w:val="bg-BG" w:eastAsia="zh-CN" w:bidi="hi-IN"/>
        </w:rPr>
        <w:t xml:space="preserve"> уведомява </w:t>
      </w:r>
      <w:r w:rsidR="00643FBC" w:rsidRPr="002C7F6E">
        <w:rPr>
          <w:rFonts w:ascii="Verdana" w:eastAsia="SimSun" w:hAnsi="Verdana"/>
          <w:kern w:val="1"/>
          <w:sz w:val="20"/>
          <w:szCs w:val="20"/>
          <w:shd w:val="clear" w:color="auto" w:fill="FFFFFF"/>
          <w:lang w:val="bg-BG" w:eastAsia="zh-CN" w:bidi="hi-IN"/>
        </w:rPr>
        <w:t xml:space="preserve">и подава сигнал най-малко на 2 (два) мобилни номера, посочени от </w:t>
      </w:r>
      <w:r w:rsidR="004C75BF" w:rsidRPr="002C7F6E">
        <w:rPr>
          <w:rFonts w:ascii="Verdana" w:hAnsi="Verdana"/>
          <w:sz w:val="20"/>
          <w:szCs w:val="20"/>
          <w:lang w:val="bg-BG"/>
        </w:rPr>
        <w:t>ВЪЗЛОЖИТЕЛЯ</w:t>
      </w:r>
      <w:r w:rsidR="00643FBC" w:rsidRPr="002C7F6E">
        <w:rPr>
          <w:rFonts w:ascii="Verdana" w:eastAsia="SimSun" w:hAnsi="Verdana"/>
          <w:kern w:val="1"/>
          <w:sz w:val="20"/>
          <w:szCs w:val="20"/>
          <w:shd w:val="clear" w:color="auto" w:fill="FFFFFF"/>
          <w:lang w:val="bg-BG" w:eastAsia="zh-CN" w:bidi="hi-IN"/>
        </w:rPr>
        <w:t xml:space="preserve"> (отговорно лице) в </w:t>
      </w:r>
      <w:bookmarkStart w:id="55" w:name="_Hlk510090006"/>
      <w:r w:rsidR="00C849F7" w:rsidRPr="002C7F6E">
        <w:rPr>
          <w:rFonts w:ascii="Verdana" w:eastAsia="SimSun" w:hAnsi="Verdana"/>
          <w:kern w:val="1"/>
          <w:sz w:val="20"/>
          <w:szCs w:val="20"/>
          <w:shd w:val="clear" w:color="auto" w:fill="FFFFFF"/>
          <w:lang w:val="bg-BG" w:eastAsia="zh-CN" w:bidi="hi-IN"/>
        </w:rPr>
        <w:t>рамките на 30 минути.</w:t>
      </w:r>
      <w:r w:rsidR="00C849F7" w:rsidRPr="002C7F6E">
        <w:rPr>
          <w:rFonts w:ascii="Verdana" w:eastAsia="SimSun" w:hAnsi="Verdana"/>
          <w:kern w:val="1"/>
          <w:sz w:val="20"/>
          <w:szCs w:val="20"/>
          <w:shd w:val="clear" w:color="auto" w:fill="FFFFFF"/>
          <w:lang w:val="bg-BG" w:eastAsia="zh-CN" w:bidi="hi-IN"/>
        </w:rPr>
        <w:tab/>
      </w:r>
      <w:r w:rsidR="00C849F7" w:rsidRPr="002C7F6E">
        <w:rPr>
          <w:rFonts w:ascii="Verdana" w:eastAsia="SimSun" w:hAnsi="Verdana"/>
          <w:kern w:val="1"/>
          <w:sz w:val="20"/>
          <w:szCs w:val="20"/>
          <w:shd w:val="clear" w:color="auto" w:fill="FFFFFF"/>
          <w:lang w:val="bg-BG" w:eastAsia="zh-CN" w:bidi="hi-IN"/>
        </w:rPr>
        <w:tab/>
      </w:r>
      <w:r w:rsidR="00C849F7" w:rsidRPr="002C7F6E">
        <w:rPr>
          <w:rFonts w:ascii="Verdana" w:eastAsia="SimSun" w:hAnsi="Verdana"/>
          <w:kern w:val="1"/>
          <w:sz w:val="20"/>
          <w:szCs w:val="20"/>
          <w:shd w:val="clear" w:color="auto" w:fill="FFFFFF"/>
          <w:lang w:val="bg-BG" w:eastAsia="zh-CN" w:bidi="hi-IN"/>
        </w:rPr>
        <w:tab/>
      </w:r>
      <w:r w:rsidR="00C849F7" w:rsidRPr="002C7F6E">
        <w:rPr>
          <w:rFonts w:ascii="Verdana" w:eastAsia="SimSun" w:hAnsi="Verdana"/>
          <w:kern w:val="1"/>
          <w:sz w:val="20"/>
          <w:szCs w:val="20"/>
          <w:shd w:val="clear" w:color="auto" w:fill="FFFFFF"/>
          <w:lang w:val="bg-BG" w:eastAsia="zh-CN" w:bidi="hi-IN"/>
        </w:rPr>
        <w:tab/>
      </w:r>
      <w:r w:rsidR="00C849F7" w:rsidRPr="002C7F6E">
        <w:rPr>
          <w:rFonts w:ascii="Verdana" w:eastAsia="SimSun" w:hAnsi="Verdana"/>
          <w:kern w:val="1"/>
          <w:sz w:val="20"/>
          <w:szCs w:val="20"/>
          <w:shd w:val="clear" w:color="auto" w:fill="FFFFFF"/>
          <w:lang w:val="bg-BG" w:eastAsia="zh-CN" w:bidi="hi-IN"/>
        </w:rPr>
        <w:tab/>
      </w:r>
      <w:bookmarkEnd w:id="55"/>
      <w:r w:rsidR="00C849F7" w:rsidRPr="002C7F6E">
        <w:rPr>
          <w:rFonts w:ascii="Verdana" w:hAnsi="Verdana"/>
          <w:b/>
          <w:color w:val="000000"/>
          <w:spacing w:val="-2"/>
          <w:sz w:val="20"/>
          <w:szCs w:val="20"/>
          <w:lang w:val="bg-BG"/>
        </w:rPr>
        <w:t xml:space="preserve">   </w:t>
      </w:r>
      <w:r w:rsidR="00F43D2D" w:rsidRPr="002C7F6E">
        <w:rPr>
          <w:rFonts w:ascii="Verdana" w:hAnsi="Verdana"/>
          <w:b/>
          <w:color w:val="000000"/>
          <w:spacing w:val="-2"/>
          <w:sz w:val="20"/>
          <w:szCs w:val="20"/>
          <w:lang w:val="bg-BG"/>
        </w:rPr>
        <w:t xml:space="preserve">      </w:t>
      </w:r>
      <w:r w:rsidR="00C849F7" w:rsidRPr="002C7F6E">
        <w:rPr>
          <w:rFonts w:ascii="Verdana" w:hAnsi="Verdana"/>
          <w:b/>
          <w:color w:val="000000"/>
          <w:spacing w:val="-2"/>
          <w:sz w:val="20"/>
          <w:szCs w:val="20"/>
          <w:lang w:val="bg-BG"/>
        </w:rPr>
        <w:t>(1</w:t>
      </w:r>
      <w:r w:rsidR="00291BF7" w:rsidRPr="002C7F6E">
        <w:rPr>
          <w:rFonts w:ascii="Verdana" w:hAnsi="Verdana"/>
          <w:b/>
          <w:color w:val="000000"/>
          <w:spacing w:val="-2"/>
          <w:sz w:val="20"/>
          <w:szCs w:val="20"/>
          <w:lang w:val="bg-BG"/>
        </w:rPr>
        <w:t>3</w:t>
      </w:r>
      <w:r w:rsidR="00EC0C55" w:rsidRPr="002C7F6E">
        <w:rPr>
          <w:rFonts w:ascii="Verdana" w:eastAsia="Times New Roman" w:hAnsi="Verdana"/>
          <w:b/>
          <w:color w:val="000000"/>
          <w:spacing w:val="-2"/>
          <w:sz w:val="20"/>
          <w:szCs w:val="20"/>
          <w:lang w:val="bg-BG"/>
        </w:rPr>
        <w:t>)</w:t>
      </w:r>
      <w:r w:rsidR="00EC0C55" w:rsidRPr="002C7F6E">
        <w:rPr>
          <w:rFonts w:ascii="Verdana" w:hAnsi="Verdana"/>
          <w:sz w:val="20"/>
          <w:szCs w:val="20"/>
          <w:lang w:val="bg-BG"/>
        </w:rPr>
        <w:t xml:space="preserve"> </w:t>
      </w:r>
      <w:bookmarkStart w:id="56" w:name="_Hlk516647566"/>
      <w:r w:rsidR="0067538E" w:rsidRPr="002C7F6E">
        <w:rPr>
          <w:rFonts w:ascii="Verdana" w:eastAsia="Times New Roman" w:hAnsi="Verdana"/>
          <w:sz w:val="20"/>
          <w:szCs w:val="20"/>
          <w:lang w:val="bg-BG" w:eastAsia="ar-SA"/>
        </w:rPr>
        <w:t>Дейността по</w:t>
      </w:r>
      <w:r w:rsidR="00EC0C55" w:rsidRPr="002C7F6E">
        <w:rPr>
          <w:rFonts w:ascii="Verdana" w:eastAsia="Times New Roman" w:hAnsi="Verdana"/>
          <w:sz w:val="20"/>
          <w:szCs w:val="20"/>
          <w:lang w:val="bg-BG" w:eastAsia="ar-SA"/>
        </w:rPr>
        <w:t xml:space="preserve"> </w:t>
      </w:r>
      <w:r w:rsidR="00C849F7" w:rsidRPr="002C7F6E">
        <w:rPr>
          <w:rFonts w:ascii="Verdana" w:eastAsia="Times New Roman" w:hAnsi="Verdana"/>
          <w:sz w:val="20"/>
          <w:szCs w:val="20"/>
          <w:lang w:val="bg-BG" w:eastAsia="ar-SA"/>
        </w:rPr>
        <w:t>д</w:t>
      </w:r>
      <w:r w:rsidR="009D492B">
        <w:rPr>
          <w:rFonts w:ascii="Verdana" w:eastAsia="Times New Roman" w:hAnsi="Verdana"/>
          <w:sz w:val="20"/>
          <w:szCs w:val="20"/>
          <w:lang w:val="bg-BG" w:eastAsia="ar-SA"/>
        </w:rPr>
        <w:t>енонощната охрана се осъществява в рамките на 12 часови дежурства.</w:t>
      </w:r>
      <w:bookmarkEnd w:id="56"/>
      <w:r w:rsidR="00BC31B2" w:rsidRPr="002C7F6E">
        <w:rPr>
          <w:rFonts w:ascii="Verdana" w:eastAsia="Times New Roman" w:hAnsi="Verdana"/>
          <w:sz w:val="20"/>
          <w:szCs w:val="20"/>
          <w:lang w:val="bg-BG" w:eastAsia="ar-SA"/>
        </w:rPr>
        <w:t xml:space="preserve"> </w:t>
      </w:r>
    </w:p>
    <w:p w14:paraId="23CA8D47" w14:textId="77777777" w:rsidR="00341773" w:rsidRPr="002C7F6E" w:rsidRDefault="00C849F7" w:rsidP="009D492B">
      <w:pPr>
        <w:suppressAutoHyphens/>
        <w:spacing w:after="0" w:line="240" w:lineRule="auto"/>
        <w:ind w:firstLine="709"/>
        <w:jc w:val="both"/>
        <w:rPr>
          <w:rFonts w:ascii="Verdana" w:eastAsia="Times New Roman" w:hAnsi="Verdana"/>
          <w:sz w:val="20"/>
          <w:szCs w:val="20"/>
          <w:lang w:val="bg-BG" w:eastAsia="ar-SA"/>
        </w:rPr>
      </w:pPr>
      <w:r w:rsidRPr="002C7F6E">
        <w:rPr>
          <w:rFonts w:ascii="Verdana" w:hAnsi="Verdana"/>
          <w:b/>
          <w:color w:val="000000"/>
          <w:spacing w:val="-2"/>
          <w:sz w:val="20"/>
          <w:szCs w:val="20"/>
          <w:lang w:val="bg-BG"/>
        </w:rPr>
        <w:t>(1</w:t>
      </w:r>
      <w:r w:rsidR="00291BF7" w:rsidRPr="002C7F6E">
        <w:rPr>
          <w:rFonts w:ascii="Verdana" w:hAnsi="Verdana"/>
          <w:b/>
          <w:color w:val="000000"/>
          <w:spacing w:val="-2"/>
          <w:sz w:val="20"/>
          <w:szCs w:val="20"/>
          <w:lang w:val="bg-BG"/>
        </w:rPr>
        <w:t>4</w:t>
      </w:r>
      <w:r w:rsidR="00EC0C55" w:rsidRPr="002C7F6E">
        <w:rPr>
          <w:rFonts w:ascii="Verdana" w:eastAsia="Times New Roman" w:hAnsi="Verdana"/>
          <w:b/>
          <w:color w:val="000000"/>
          <w:spacing w:val="-2"/>
          <w:sz w:val="20"/>
          <w:szCs w:val="20"/>
          <w:lang w:val="bg-BG"/>
        </w:rPr>
        <w:t>)</w:t>
      </w:r>
      <w:r w:rsidR="00EC0C55" w:rsidRPr="002C7F6E">
        <w:rPr>
          <w:rFonts w:ascii="Verdana" w:hAnsi="Verdana"/>
          <w:sz w:val="20"/>
          <w:szCs w:val="20"/>
          <w:lang w:val="bg-BG"/>
        </w:rPr>
        <w:t xml:space="preserve"> </w:t>
      </w:r>
      <w:r w:rsidR="0067538E" w:rsidRPr="002C7F6E">
        <w:rPr>
          <w:rFonts w:ascii="Verdana" w:eastAsia="Times New Roman" w:hAnsi="Verdana"/>
          <w:sz w:val="20"/>
          <w:szCs w:val="20"/>
          <w:lang w:val="bg-BG" w:eastAsia="ar-SA"/>
        </w:rPr>
        <w:t xml:space="preserve">Служителите на ИЗПЪЛНИТЕЛЯ, осъществяващи </w:t>
      </w:r>
      <w:r w:rsidR="00AB3F81" w:rsidRPr="002C7F6E">
        <w:rPr>
          <w:rFonts w:ascii="Verdana" w:eastAsia="Times New Roman" w:hAnsi="Verdana"/>
          <w:sz w:val="20"/>
          <w:szCs w:val="20"/>
          <w:lang w:val="bg-BG" w:eastAsia="ar-SA"/>
        </w:rPr>
        <w:t xml:space="preserve">дневна </w:t>
      </w:r>
      <w:r w:rsidR="0067538E" w:rsidRPr="002C7F6E">
        <w:rPr>
          <w:rFonts w:ascii="Verdana" w:eastAsia="Times New Roman" w:hAnsi="Verdana"/>
          <w:sz w:val="20"/>
          <w:szCs w:val="20"/>
          <w:lang w:val="bg-BG" w:eastAsia="ar-SA"/>
        </w:rPr>
        <w:t>физическа охрана</w:t>
      </w:r>
      <w:r w:rsidR="0067538E" w:rsidRPr="002C7F6E">
        <w:rPr>
          <w:rFonts w:ascii="Verdana" w:eastAsia="Times New Roman" w:hAnsi="Verdana"/>
          <w:sz w:val="20"/>
          <w:szCs w:val="20"/>
          <w:lang w:val="bg-BG" w:eastAsia="bg-BG"/>
        </w:rPr>
        <w:t xml:space="preserve">, са длъжни да следят за </w:t>
      </w:r>
      <w:r w:rsidR="0067538E" w:rsidRPr="002C7F6E">
        <w:rPr>
          <w:rFonts w:ascii="Verdana" w:eastAsia="Times New Roman" w:hAnsi="Verdana"/>
          <w:sz w:val="20"/>
          <w:szCs w:val="20"/>
          <w:lang w:val="bg-BG" w:eastAsia="ar-SA"/>
        </w:rPr>
        <w:t xml:space="preserve">спазването на установения от ВЪЗЛОЖИТЕЛЯ по договора пропускателен режим при влизане и излизане от охранявания </w:t>
      </w:r>
      <w:r w:rsidR="00EC0C55" w:rsidRPr="002C7F6E">
        <w:rPr>
          <w:rFonts w:ascii="Verdana" w:eastAsia="Times New Roman" w:hAnsi="Verdana"/>
          <w:sz w:val="20"/>
          <w:szCs w:val="20"/>
          <w:lang w:val="bg-BG" w:eastAsia="ar-SA"/>
        </w:rPr>
        <w:t xml:space="preserve">обект </w:t>
      </w:r>
      <w:r w:rsidR="0067538E" w:rsidRPr="002C7F6E">
        <w:rPr>
          <w:rFonts w:ascii="Verdana" w:eastAsia="Times New Roman" w:hAnsi="Verdana"/>
          <w:sz w:val="20"/>
          <w:szCs w:val="20"/>
          <w:lang w:val="bg-BG" w:eastAsia="ar-SA"/>
        </w:rPr>
        <w:t>и вътрешния ред в него, като извършва следните действия:</w:t>
      </w:r>
    </w:p>
    <w:p w14:paraId="2C9A9BF6" w14:textId="77777777" w:rsidR="002232C4" w:rsidRPr="002C7F6E" w:rsidRDefault="00B4300C" w:rsidP="00E31A53">
      <w:pPr>
        <w:pStyle w:val="BodyText2"/>
        <w:numPr>
          <w:ilvl w:val="0"/>
          <w:numId w:val="3"/>
        </w:numPr>
        <w:rPr>
          <w:rFonts w:ascii="Verdana" w:hAnsi="Verdana"/>
          <w:bCs/>
          <w:iCs/>
          <w:color w:val="000000"/>
          <w:sz w:val="20"/>
          <w:shd w:val="clear" w:color="auto" w:fill="FFFFFF"/>
          <w:lang w:val="en-US" w:eastAsia="ar-SA"/>
        </w:rPr>
      </w:pPr>
      <w:r w:rsidRPr="002C7F6E">
        <w:rPr>
          <w:rFonts w:ascii="Verdana" w:hAnsi="Verdana"/>
          <w:bCs/>
          <w:iCs/>
          <w:color w:val="000000"/>
          <w:sz w:val="20"/>
          <w:lang w:eastAsia="ar-SA"/>
        </w:rPr>
        <w:t xml:space="preserve">допуска служителите и външните посетители в обекта в работно време съобразно утвърдените от ВЪЗЛОЖИТЕЛЯ </w:t>
      </w:r>
      <w:r w:rsidR="00D905B9" w:rsidRPr="002C7F6E">
        <w:rPr>
          <w:rFonts w:ascii="Verdana" w:hAnsi="Verdana"/>
          <w:bCs/>
          <w:iCs/>
          <w:color w:val="000000"/>
          <w:sz w:val="20"/>
          <w:lang w:eastAsia="ar-SA"/>
        </w:rPr>
        <w:t>вътре</w:t>
      </w:r>
      <w:r w:rsidR="00AB436A" w:rsidRPr="002C7F6E">
        <w:rPr>
          <w:rFonts w:ascii="Verdana" w:hAnsi="Verdana"/>
          <w:bCs/>
          <w:iCs/>
          <w:color w:val="000000"/>
          <w:sz w:val="20"/>
          <w:lang w:eastAsia="ar-SA"/>
        </w:rPr>
        <w:t>шни правила за ред и сигурност;</w:t>
      </w:r>
    </w:p>
    <w:p w14:paraId="425DE490" w14:textId="77777777" w:rsidR="0067538E" w:rsidRPr="002C7F6E" w:rsidRDefault="00EC0C55" w:rsidP="00E31A53">
      <w:pPr>
        <w:numPr>
          <w:ilvl w:val="0"/>
          <w:numId w:val="3"/>
        </w:numPr>
        <w:suppressAutoHyphens/>
        <w:spacing w:after="0" w:line="240" w:lineRule="auto"/>
        <w:contextualSpacing/>
        <w:jc w:val="both"/>
        <w:rPr>
          <w:rFonts w:ascii="Verdana" w:eastAsia="Times New Roman" w:hAnsi="Verdana"/>
          <w:i/>
          <w:sz w:val="20"/>
          <w:szCs w:val="20"/>
          <w:lang w:val="bg-BG" w:eastAsia="ar-SA"/>
        </w:rPr>
      </w:pPr>
      <w:r w:rsidRPr="002C7F6E">
        <w:rPr>
          <w:rFonts w:ascii="Verdana" w:eastAsia="Times New Roman" w:hAnsi="Verdana"/>
          <w:sz w:val="20"/>
          <w:szCs w:val="20"/>
          <w:lang w:val="bg-BG" w:eastAsia="ar-SA"/>
        </w:rPr>
        <w:t>н</w:t>
      </w:r>
      <w:r w:rsidR="0067538E" w:rsidRPr="002C7F6E">
        <w:rPr>
          <w:rFonts w:ascii="Verdana" w:eastAsia="Times New Roman" w:hAnsi="Verdana"/>
          <w:sz w:val="20"/>
          <w:szCs w:val="20"/>
          <w:lang w:val="bg-BG" w:eastAsia="ar-SA"/>
        </w:rPr>
        <w:t xml:space="preserve">е допускат външни посетители в </w:t>
      </w:r>
      <w:r w:rsidRPr="002C7F6E">
        <w:rPr>
          <w:rFonts w:ascii="Verdana" w:eastAsia="Times New Roman" w:hAnsi="Verdana"/>
          <w:sz w:val="20"/>
          <w:szCs w:val="20"/>
          <w:lang w:val="bg-BG" w:eastAsia="ar-SA"/>
        </w:rPr>
        <w:t>обекта извън работно време /</w:t>
      </w:r>
      <w:r w:rsidR="0067538E" w:rsidRPr="002C7F6E">
        <w:rPr>
          <w:rFonts w:ascii="Verdana" w:eastAsia="Times New Roman" w:hAnsi="Verdana"/>
          <w:sz w:val="20"/>
          <w:szCs w:val="20"/>
          <w:lang w:val="bg-BG" w:eastAsia="ar-SA"/>
        </w:rPr>
        <w:t xml:space="preserve">за периода, през който не се извършва дейност в </w:t>
      </w:r>
      <w:r w:rsidRPr="002C7F6E">
        <w:rPr>
          <w:rFonts w:ascii="Verdana" w:eastAsia="Times New Roman" w:hAnsi="Verdana"/>
          <w:sz w:val="20"/>
          <w:szCs w:val="20"/>
          <w:lang w:val="bg-BG" w:eastAsia="ar-SA"/>
        </w:rPr>
        <w:t>обекта</w:t>
      </w:r>
      <w:r w:rsidR="0067538E" w:rsidRPr="002C7F6E">
        <w:rPr>
          <w:rFonts w:ascii="Verdana" w:eastAsia="Times New Roman" w:hAnsi="Verdana"/>
          <w:i/>
          <w:sz w:val="20"/>
          <w:szCs w:val="20"/>
          <w:lang w:val="bg-BG" w:eastAsia="ar-SA"/>
        </w:rPr>
        <w:t>;</w:t>
      </w:r>
    </w:p>
    <w:p w14:paraId="27164AFF" w14:textId="77777777" w:rsidR="00F66305" w:rsidRDefault="00EF7362" w:rsidP="006E6495">
      <w:pPr>
        <w:pStyle w:val="BodyText2"/>
        <w:numPr>
          <w:ilvl w:val="0"/>
          <w:numId w:val="3"/>
        </w:numPr>
        <w:tabs>
          <w:tab w:val="left" w:pos="128"/>
        </w:tabs>
        <w:rPr>
          <w:rFonts w:ascii="Verdana" w:hAnsi="Verdana"/>
          <w:sz w:val="20"/>
        </w:rPr>
      </w:pPr>
      <w:r w:rsidRPr="00F66305">
        <w:rPr>
          <w:rFonts w:ascii="Verdana" w:hAnsi="Verdana"/>
          <w:sz w:val="20"/>
        </w:rPr>
        <w:t>в работно време на Възложителя</w:t>
      </w:r>
      <w:r w:rsidR="00335C9E" w:rsidRPr="00F66305">
        <w:rPr>
          <w:rFonts w:ascii="Verdana" w:hAnsi="Verdana"/>
          <w:sz w:val="20"/>
          <w:lang w:val="bg-BG"/>
        </w:rPr>
        <w:t xml:space="preserve"> и при наличие на монтиран паник бутон</w:t>
      </w:r>
      <w:r w:rsidRPr="00F66305">
        <w:rPr>
          <w:rFonts w:ascii="Verdana" w:hAnsi="Verdana"/>
          <w:sz w:val="20"/>
        </w:rPr>
        <w:t>, следят за подаден сигнал от паник бутон</w:t>
      </w:r>
      <w:r w:rsidR="00335C9E" w:rsidRPr="00F66305">
        <w:rPr>
          <w:rFonts w:ascii="Verdana" w:hAnsi="Verdana"/>
          <w:sz w:val="20"/>
          <w:lang w:val="bg-BG"/>
        </w:rPr>
        <w:t>а</w:t>
      </w:r>
      <w:r w:rsidRPr="00F66305">
        <w:rPr>
          <w:rFonts w:ascii="Verdana" w:hAnsi="Verdana"/>
          <w:sz w:val="20"/>
        </w:rPr>
        <w:t xml:space="preserve"> в обособен</w:t>
      </w:r>
      <w:r w:rsidR="00BA3104" w:rsidRPr="00F66305">
        <w:rPr>
          <w:rFonts w:ascii="Verdana" w:hAnsi="Verdana"/>
          <w:sz w:val="20"/>
        </w:rPr>
        <w:t>ите</w:t>
      </w:r>
      <w:r w:rsidRPr="00F66305">
        <w:rPr>
          <w:rFonts w:ascii="Verdana" w:hAnsi="Verdana"/>
          <w:sz w:val="20"/>
        </w:rPr>
        <w:t xml:space="preserve"> </w:t>
      </w:r>
      <w:r w:rsidR="00B4300C" w:rsidRPr="00F66305">
        <w:rPr>
          <w:rFonts w:ascii="Verdana" w:hAnsi="Verdana"/>
          <w:sz w:val="20"/>
        </w:rPr>
        <w:t>помещения</w:t>
      </w:r>
      <w:r w:rsidRPr="00F66305">
        <w:rPr>
          <w:rFonts w:ascii="Verdana" w:hAnsi="Verdana"/>
          <w:sz w:val="20"/>
        </w:rPr>
        <w:t xml:space="preserve"> за хора в неравностойно положение и оказва съдействие при възникнала необходимост</w:t>
      </w:r>
      <w:r w:rsidR="00AB436A" w:rsidRPr="00F66305">
        <w:rPr>
          <w:rFonts w:ascii="Verdana" w:hAnsi="Verdana"/>
          <w:sz w:val="20"/>
        </w:rPr>
        <w:t>;</w:t>
      </w:r>
    </w:p>
    <w:p w14:paraId="1D47D495" w14:textId="77777777" w:rsidR="00EF7362" w:rsidRPr="00F66305" w:rsidRDefault="00EF7362" w:rsidP="006E6495">
      <w:pPr>
        <w:pStyle w:val="BodyText2"/>
        <w:numPr>
          <w:ilvl w:val="0"/>
          <w:numId w:val="3"/>
        </w:numPr>
        <w:tabs>
          <w:tab w:val="left" w:pos="128"/>
        </w:tabs>
        <w:rPr>
          <w:rFonts w:ascii="Verdana" w:hAnsi="Verdana"/>
          <w:sz w:val="20"/>
        </w:rPr>
      </w:pPr>
      <w:r w:rsidRPr="00F66305">
        <w:rPr>
          <w:rFonts w:ascii="Verdana" w:hAnsi="Verdana"/>
          <w:sz w:val="20"/>
        </w:rPr>
        <w:t>оказват съдействие и помощ на служителите на Възложителя при настъпване на аварии, наводнения и други подобни обстоятелства в работно време.</w:t>
      </w:r>
      <w:r w:rsidRPr="00F66305">
        <w:rPr>
          <w:rFonts w:ascii="Verdana" w:hAnsi="Verdana"/>
          <w:sz w:val="20"/>
        </w:rPr>
        <w:tab/>
      </w:r>
    </w:p>
    <w:p w14:paraId="67B31797" w14:textId="77777777" w:rsidR="0067538E" w:rsidRPr="002C7F6E" w:rsidRDefault="0067538E" w:rsidP="0067538E">
      <w:pPr>
        <w:suppressAutoHyphens/>
        <w:spacing w:after="0" w:line="240" w:lineRule="auto"/>
        <w:jc w:val="both"/>
        <w:rPr>
          <w:rFonts w:ascii="Verdana" w:eastAsia="Times New Roman" w:hAnsi="Verdana"/>
          <w:sz w:val="20"/>
          <w:szCs w:val="20"/>
          <w:lang w:val="bg-BG" w:eastAsia="ar-SA"/>
        </w:rPr>
      </w:pPr>
    </w:p>
    <w:p w14:paraId="5C9CF649" w14:textId="77777777" w:rsidR="00576876" w:rsidRPr="002C7F6E" w:rsidRDefault="001F7E93" w:rsidP="001673FD">
      <w:pPr>
        <w:spacing w:after="0" w:line="240" w:lineRule="auto"/>
        <w:jc w:val="center"/>
        <w:rPr>
          <w:rFonts w:ascii="Verdana" w:hAnsi="Verdana"/>
          <w:b/>
          <w:sz w:val="20"/>
          <w:szCs w:val="20"/>
          <w:lang w:val="bg-BG" w:eastAsia="bg-BG"/>
        </w:rPr>
      </w:pPr>
      <w:r w:rsidRPr="002C7F6E">
        <w:rPr>
          <w:rFonts w:ascii="Verdana" w:hAnsi="Verdana"/>
          <w:b/>
          <w:sz w:val="20"/>
          <w:szCs w:val="20"/>
          <w:lang w:val="bg-BG" w:eastAsia="bg-BG"/>
        </w:rPr>
        <w:t xml:space="preserve">Б. ПРАВА И ЗАДЪЛЖЕНИЯ НА </w:t>
      </w:r>
      <w:r w:rsidR="00576876" w:rsidRPr="002C7F6E">
        <w:rPr>
          <w:rFonts w:ascii="Verdana" w:hAnsi="Verdana"/>
          <w:b/>
          <w:sz w:val="20"/>
          <w:szCs w:val="20"/>
          <w:lang w:val="bg-BG" w:eastAsia="bg-BG"/>
        </w:rPr>
        <w:t xml:space="preserve"> ВЪЗЛОЖИТЕЛЯ</w:t>
      </w:r>
    </w:p>
    <w:p w14:paraId="0CA14715" w14:textId="77777777" w:rsidR="00576876" w:rsidRPr="002C7F6E" w:rsidRDefault="00576876" w:rsidP="00576876">
      <w:pPr>
        <w:spacing w:after="0" w:line="240" w:lineRule="auto"/>
        <w:jc w:val="both"/>
        <w:rPr>
          <w:rFonts w:ascii="Verdana" w:eastAsia="Times New Roman" w:hAnsi="Verdana"/>
          <w:bCs/>
          <w:color w:val="000000"/>
          <w:spacing w:val="1"/>
          <w:sz w:val="20"/>
          <w:szCs w:val="20"/>
          <w:lang w:val="bg-BG"/>
        </w:rPr>
      </w:pPr>
    </w:p>
    <w:p w14:paraId="2230AE12" w14:textId="77777777" w:rsidR="00576876" w:rsidRPr="002C7F6E" w:rsidRDefault="00576876" w:rsidP="001F7E93">
      <w:pPr>
        <w:spacing w:after="0" w:line="240" w:lineRule="auto"/>
        <w:ind w:firstLine="720"/>
        <w:jc w:val="both"/>
        <w:rPr>
          <w:rFonts w:ascii="Verdana" w:eastAsia="Times New Roman" w:hAnsi="Verdana"/>
          <w:b/>
          <w:color w:val="000000"/>
          <w:spacing w:val="1"/>
          <w:sz w:val="20"/>
          <w:szCs w:val="20"/>
          <w:lang w:val="bg-BG"/>
        </w:rPr>
      </w:pPr>
      <w:r w:rsidRPr="002C7F6E">
        <w:rPr>
          <w:rFonts w:ascii="Verdana" w:eastAsia="Times New Roman" w:hAnsi="Verdana"/>
          <w:b/>
          <w:bCs/>
          <w:color w:val="000000"/>
          <w:spacing w:val="1"/>
          <w:sz w:val="20"/>
          <w:szCs w:val="20"/>
          <w:lang w:val="bg-BG"/>
        </w:rPr>
        <w:t xml:space="preserve">Чл. </w:t>
      </w:r>
      <w:r w:rsidR="001F7E93" w:rsidRPr="002C7F6E">
        <w:rPr>
          <w:rFonts w:ascii="Verdana" w:eastAsia="Times New Roman" w:hAnsi="Verdana"/>
          <w:b/>
          <w:bCs/>
          <w:color w:val="000000"/>
          <w:spacing w:val="1"/>
          <w:sz w:val="20"/>
          <w:szCs w:val="20"/>
          <w:lang w:val="bg-BG"/>
        </w:rPr>
        <w:t>33</w:t>
      </w:r>
      <w:r w:rsidRPr="002C7F6E">
        <w:rPr>
          <w:rFonts w:ascii="Verdana" w:eastAsia="Times New Roman" w:hAnsi="Verdana"/>
          <w:b/>
          <w:bCs/>
          <w:color w:val="000000"/>
          <w:spacing w:val="1"/>
          <w:sz w:val="20"/>
          <w:szCs w:val="20"/>
          <w:lang w:val="bg-BG"/>
        </w:rPr>
        <w:t xml:space="preserve">. </w:t>
      </w:r>
      <w:r w:rsidRPr="002C7F6E">
        <w:rPr>
          <w:rFonts w:ascii="Verdana" w:eastAsia="Times New Roman" w:hAnsi="Verdana"/>
          <w:b/>
          <w:color w:val="000000"/>
          <w:spacing w:val="1"/>
          <w:sz w:val="20"/>
          <w:szCs w:val="20"/>
          <w:lang w:val="bg-BG"/>
        </w:rPr>
        <w:t>ВЪЗЛОЖИТЕЛЯТ има право:</w:t>
      </w:r>
    </w:p>
    <w:p w14:paraId="4092C048" w14:textId="77777777" w:rsidR="00576876" w:rsidRPr="002C7F6E" w:rsidRDefault="00576876" w:rsidP="001F7E93">
      <w:pPr>
        <w:spacing w:after="0" w:line="240" w:lineRule="auto"/>
        <w:ind w:firstLine="720"/>
        <w:jc w:val="both"/>
        <w:rPr>
          <w:rFonts w:ascii="Verdana" w:eastAsia="Times New Roman" w:hAnsi="Verdana"/>
          <w:color w:val="000000"/>
          <w:spacing w:val="1"/>
          <w:sz w:val="20"/>
          <w:szCs w:val="20"/>
          <w:lang w:val="bg-BG"/>
        </w:rPr>
      </w:pPr>
      <w:bookmarkStart w:id="57" w:name="_DV_M94"/>
      <w:bookmarkEnd w:id="57"/>
      <w:r w:rsidRPr="002C7F6E">
        <w:rPr>
          <w:rFonts w:ascii="Verdana" w:eastAsia="Times New Roman" w:hAnsi="Verdana"/>
          <w:bCs/>
          <w:color w:val="000000"/>
          <w:spacing w:val="1"/>
          <w:sz w:val="20"/>
          <w:szCs w:val="20"/>
          <w:lang w:val="bg-BG"/>
        </w:rPr>
        <w:t>1.</w:t>
      </w:r>
      <w:r w:rsidR="001F7E93" w:rsidRPr="002C7F6E">
        <w:rPr>
          <w:rFonts w:ascii="Verdana" w:eastAsia="Times New Roman" w:hAnsi="Verdana"/>
          <w:color w:val="000000"/>
          <w:spacing w:val="1"/>
          <w:sz w:val="20"/>
          <w:szCs w:val="20"/>
          <w:lang w:val="bg-BG"/>
        </w:rPr>
        <w:t xml:space="preserve"> да изисква и да получава</w:t>
      </w:r>
      <w:r w:rsidR="0067538E" w:rsidRPr="002C7F6E">
        <w:rPr>
          <w:rFonts w:ascii="Verdana" w:eastAsia="Times New Roman" w:hAnsi="Verdana"/>
          <w:color w:val="000000"/>
          <w:spacing w:val="1"/>
          <w:sz w:val="20"/>
          <w:szCs w:val="20"/>
          <w:lang w:val="bg-BG"/>
        </w:rPr>
        <w:t xml:space="preserve"> Услугите в уговорените срокове</w:t>
      </w:r>
      <w:r w:rsidRPr="002C7F6E">
        <w:rPr>
          <w:rFonts w:ascii="Verdana" w:eastAsia="Times New Roman" w:hAnsi="Verdana"/>
          <w:color w:val="000000"/>
          <w:spacing w:val="1"/>
          <w:sz w:val="20"/>
          <w:szCs w:val="20"/>
          <w:lang w:val="bg-BG"/>
        </w:rPr>
        <w:t>, количество и качество;</w:t>
      </w:r>
    </w:p>
    <w:p w14:paraId="58E75888" w14:textId="77777777" w:rsidR="00576876" w:rsidRPr="002C7F6E" w:rsidRDefault="00576876" w:rsidP="0067538E">
      <w:pPr>
        <w:spacing w:after="0" w:line="240" w:lineRule="auto"/>
        <w:ind w:firstLine="720"/>
        <w:jc w:val="both"/>
        <w:rPr>
          <w:rFonts w:ascii="Verdana" w:eastAsia="Times New Roman" w:hAnsi="Verdana"/>
          <w:color w:val="000000"/>
          <w:spacing w:val="1"/>
          <w:sz w:val="20"/>
          <w:szCs w:val="20"/>
          <w:lang w:val="bg-BG"/>
        </w:rPr>
      </w:pPr>
      <w:bookmarkStart w:id="58" w:name="_DV_M95"/>
      <w:bookmarkEnd w:id="58"/>
      <w:r w:rsidRPr="002C7F6E">
        <w:rPr>
          <w:rFonts w:ascii="Verdana" w:eastAsia="Times New Roman" w:hAnsi="Verdana"/>
          <w:bCs/>
          <w:color w:val="000000"/>
          <w:spacing w:val="1"/>
          <w:sz w:val="20"/>
          <w:szCs w:val="20"/>
          <w:lang w:val="bg-BG"/>
        </w:rPr>
        <w:lastRenderedPageBreak/>
        <w:t>2.</w:t>
      </w:r>
      <w:r w:rsidRPr="002C7F6E">
        <w:rPr>
          <w:rFonts w:ascii="Verdana" w:eastAsia="Times New Roman" w:hAnsi="Verdana"/>
          <w:color w:val="000000"/>
          <w:spacing w:val="1"/>
          <w:sz w:val="20"/>
          <w:szCs w:val="20"/>
          <w:lang w:val="bg-BG"/>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3E3C3319" w14:textId="77777777" w:rsidR="00576876" w:rsidRPr="002C7F6E" w:rsidRDefault="0067538E" w:rsidP="0067538E">
      <w:pPr>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bCs/>
          <w:color w:val="000000"/>
          <w:spacing w:val="1"/>
          <w:sz w:val="20"/>
          <w:szCs w:val="20"/>
          <w:lang w:val="bg-BG"/>
        </w:rPr>
        <w:t>3</w:t>
      </w:r>
      <w:r w:rsidR="00576876" w:rsidRPr="002C7F6E">
        <w:rPr>
          <w:rFonts w:ascii="Verdana" w:eastAsia="Times New Roman" w:hAnsi="Verdana"/>
          <w:bCs/>
          <w:color w:val="000000"/>
          <w:spacing w:val="1"/>
          <w:sz w:val="20"/>
          <w:szCs w:val="20"/>
          <w:lang w:val="bg-BG"/>
        </w:rPr>
        <w:t>.</w:t>
      </w:r>
      <w:r w:rsidR="00576876" w:rsidRPr="002C7F6E">
        <w:rPr>
          <w:rFonts w:ascii="Verdana" w:eastAsia="Times New Roman" w:hAnsi="Verdana"/>
          <w:color w:val="000000"/>
          <w:spacing w:val="1"/>
          <w:sz w:val="20"/>
          <w:szCs w:val="20"/>
          <w:lang w:val="bg-BG"/>
        </w:rPr>
        <w:t xml:space="preserve"> да не приеме някои от</w:t>
      </w:r>
      <w:r w:rsidRPr="002C7F6E">
        <w:rPr>
          <w:rFonts w:ascii="Verdana" w:eastAsia="Times New Roman" w:hAnsi="Verdana"/>
          <w:color w:val="000000"/>
          <w:spacing w:val="1"/>
          <w:sz w:val="20"/>
          <w:szCs w:val="20"/>
        </w:rPr>
        <w:t xml:space="preserve"> </w:t>
      </w:r>
      <w:r w:rsidRPr="002C7F6E">
        <w:rPr>
          <w:rFonts w:ascii="Verdana" w:eastAsia="Times New Roman" w:hAnsi="Verdana"/>
          <w:color w:val="000000"/>
          <w:spacing w:val="1"/>
          <w:sz w:val="20"/>
          <w:szCs w:val="20"/>
          <w:lang w:val="bg-BG"/>
        </w:rPr>
        <w:t>приемо-предавателните протоколи</w:t>
      </w:r>
      <w:r w:rsidR="00576876" w:rsidRPr="002C7F6E">
        <w:rPr>
          <w:rFonts w:ascii="Verdana" w:eastAsia="Times New Roman" w:hAnsi="Verdana"/>
          <w:color w:val="000000"/>
          <w:spacing w:val="1"/>
          <w:sz w:val="20"/>
          <w:szCs w:val="20"/>
          <w:lang w:val="bg-BG"/>
        </w:rPr>
        <w:t>, в съ</w:t>
      </w:r>
      <w:r w:rsidRPr="002C7F6E">
        <w:rPr>
          <w:rFonts w:ascii="Verdana" w:eastAsia="Times New Roman" w:hAnsi="Verdana"/>
          <w:color w:val="000000"/>
          <w:spacing w:val="1"/>
          <w:sz w:val="20"/>
          <w:szCs w:val="20"/>
          <w:lang w:val="bg-BG"/>
        </w:rPr>
        <w:t>ответствие с уговореното в чл. 38</w:t>
      </w:r>
      <w:r w:rsidR="00576876" w:rsidRPr="002C7F6E">
        <w:rPr>
          <w:rFonts w:ascii="Verdana" w:eastAsia="Times New Roman" w:hAnsi="Verdana"/>
          <w:color w:val="000000"/>
          <w:spacing w:val="1"/>
          <w:sz w:val="20"/>
          <w:szCs w:val="20"/>
          <w:lang w:val="bg-BG"/>
        </w:rPr>
        <w:t xml:space="preserve"> от Договора;</w:t>
      </w:r>
    </w:p>
    <w:p w14:paraId="268109D2" w14:textId="77777777" w:rsidR="0067538E" w:rsidRPr="002C7F6E" w:rsidRDefault="0067538E" w:rsidP="0067538E">
      <w:pPr>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color w:val="000000"/>
          <w:spacing w:val="1"/>
          <w:sz w:val="20"/>
          <w:szCs w:val="20"/>
          <w:lang w:val="bg-BG"/>
        </w:rPr>
        <w:t>4. по всяко време на денонощието да проверява изпълнението на договора и състоянието на охраняваните обекти.</w:t>
      </w:r>
    </w:p>
    <w:p w14:paraId="3F62788F" w14:textId="77777777" w:rsidR="001C7D7A" w:rsidRPr="002C7F6E" w:rsidRDefault="00F66305" w:rsidP="0067538E">
      <w:pPr>
        <w:spacing w:after="0" w:line="240" w:lineRule="auto"/>
        <w:ind w:firstLine="720"/>
        <w:jc w:val="both"/>
        <w:rPr>
          <w:rFonts w:ascii="Verdana" w:eastAsia="Times New Roman" w:hAnsi="Verdana"/>
          <w:color w:val="000000"/>
          <w:spacing w:val="1"/>
          <w:sz w:val="20"/>
          <w:szCs w:val="20"/>
          <w:lang w:val="bg-BG"/>
        </w:rPr>
      </w:pPr>
      <w:r>
        <w:rPr>
          <w:rFonts w:ascii="Verdana" w:eastAsia="Times New Roman" w:hAnsi="Verdana"/>
          <w:color w:val="000000"/>
          <w:spacing w:val="1"/>
          <w:sz w:val="20"/>
          <w:szCs w:val="20"/>
          <w:lang w:val="bg-BG"/>
        </w:rPr>
        <w:t xml:space="preserve">5. </w:t>
      </w:r>
      <w:r w:rsidR="001C7D7A" w:rsidRPr="002C7F6E">
        <w:rPr>
          <w:rFonts w:ascii="Verdana" w:hAnsi="Verdana"/>
          <w:sz w:val="20"/>
          <w:szCs w:val="20"/>
          <w:lang w:val="bg-BG"/>
        </w:rPr>
        <w:t xml:space="preserve">Възложителят има право в срока на действие на договора </w:t>
      </w:r>
      <w:r w:rsidR="009901D4" w:rsidRPr="002C7F6E">
        <w:rPr>
          <w:rFonts w:ascii="Verdana" w:hAnsi="Verdana"/>
          <w:sz w:val="20"/>
          <w:szCs w:val="20"/>
          <w:lang w:val="bg-BG"/>
        </w:rPr>
        <w:t xml:space="preserve">при необходимост </w:t>
      </w:r>
      <w:r w:rsidR="001C7D7A" w:rsidRPr="002C7F6E">
        <w:rPr>
          <w:rFonts w:ascii="Verdana" w:hAnsi="Verdana"/>
          <w:sz w:val="20"/>
          <w:szCs w:val="20"/>
          <w:lang w:val="bg-BG"/>
        </w:rPr>
        <w:t xml:space="preserve">да изважда </w:t>
      </w:r>
      <w:r w:rsidR="001C7D7A" w:rsidRPr="00335C9E">
        <w:rPr>
          <w:rFonts w:ascii="Verdana" w:hAnsi="Verdana"/>
          <w:sz w:val="20"/>
          <w:szCs w:val="20"/>
          <w:lang w:val="bg-BG"/>
        </w:rPr>
        <w:t>и/или добавя</w:t>
      </w:r>
      <w:r w:rsidR="001C7D7A" w:rsidRPr="002C7F6E">
        <w:rPr>
          <w:rFonts w:ascii="Verdana" w:hAnsi="Verdana"/>
          <w:sz w:val="20"/>
          <w:szCs w:val="20"/>
          <w:lang w:val="bg-BG"/>
        </w:rPr>
        <w:t xml:space="preserve"> обекти в списъка на обектите, посочени в </w:t>
      </w:r>
      <w:r w:rsidR="007561D6" w:rsidRPr="002C7F6E">
        <w:rPr>
          <w:rFonts w:ascii="Verdana" w:hAnsi="Verdana"/>
          <w:sz w:val="20"/>
          <w:szCs w:val="20"/>
          <w:lang w:val="bg-BG"/>
        </w:rPr>
        <w:t>техническите спецификации и ценовите таблици</w:t>
      </w:r>
      <w:r w:rsidR="00543A9D" w:rsidRPr="002C7F6E">
        <w:rPr>
          <w:rFonts w:ascii="Verdana" w:hAnsi="Verdana"/>
          <w:sz w:val="20"/>
          <w:szCs w:val="20"/>
          <w:lang w:val="bg-BG"/>
        </w:rPr>
        <w:t xml:space="preserve"> и</w:t>
      </w:r>
      <w:r w:rsidR="004B24D8" w:rsidRPr="002C7F6E">
        <w:rPr>
          <w:rFonts w:ascii="Verdana" w:hAnsi="Verdana"/>
          <w:sz w:val="20"/>
          <w:szCs w:val="20"/>
          <w:lang w:val="bg-BG"/>
        </w:rPr>
        <w:t>/или</w:t>
      </w:r>
      <w:r w:rsidR="00543A9D" w:rsidRPr="002C7F6E">
        <w:rPr>
          <w:rFonts w:ascii="Verdana" w:hAnsi="Verdana"/>
          <w:sz w:val="20"/>
          <w:szCs w:val="20"/>
          <w:lang w:val="bg-BG"/>
        </w:rPr>
        <w:t xml:space="preserve"> да променя режима на охрана</w:t>
      </w:r>
      <w:r w:rsidR="0008731D" w:rsidRPr="002C7F6E">
        <w:rPr>
          <w:rFonts w:ascii="Verdana" w:hAnsi="Verdana"/>
          <w:sz w:val="20"/>
          <w:szCs w:val="20"/>
          <w:lang w:val="bg-BG"/>
        </w:rPr>
        <w:t xml:space="preserve">, </w:t>
      </w:r>
      <w:r w:rsidR="001C7D7A" w:rsidRPr="002C7F6E">
        <w:rPr>
          <w:rFonts w:ascii="Verdana" w:hAnsi="Verdana"/>
          <w:sz w:val="20"/>
          <w:szCs w:val="20"/>
          <w:lang w:val="bg-BG"/>
        </w:rPr>
        <w:t>като уведомява за това писмено Изпълнителя не по-късно от 15 дни преди съответното събитие.</w:t>
      </w:r>
      <w:r w:rsidR="00A44AEB" w:rsidRPr="002C7F6E">
        <w:rPr>
          <w:rFonts w:ascii="Verdana" w:hAnsi="Verdana"/>
          <w:sz w:val="20"/>
          <w:szCs w:val="20"/>
          <w:lang w:val="bg-BG"/>
        </w:rPr>
        <w:t xml:space="preserve"> При добавяне на обекти или промяна на режима на охрана се </w:t>
      </w:r>
      <w:r w:rsidR="00395A26" w:rsidRPr="002C7F6E">
        <w:rPr>
          <w:rFonts w:ascii="Verdana" w:hAnsi="Verdana"/>
          <w:sz w:val="20"/>
          <w:szCs w:val="20"/>
          <w:lang w:val="bg-BG"/>
        </w:rPr>
        <w:t>прилагат</w:t>
      </w:r>
      <w:r w:rsidR="00A44AEB" w:rsidRPr="002C7F6E">
        <w:rPr>
          <w:rFonts w:ascii="Verdana" w:hAnsi="Verdana"/>
          <w:sz w:val="20"/>
          <w:szCs w:val="20"/>
          <w:lang w:val="bg-BG"/>
        </w:rPr>
        <w:t xml:space="preserve"> условията за сходни обекти. </w:t>
      </w:r>
    </w:p>
    <w:p w14:paraId="3FB7D36D" w14:textId="77777777" w:rsidR="00AF7E0A" w:rsidRPr="002C7F6E" w:rsidRDefault="00AF7E0A" w:rsidP="008E354E">
      <w:pPr>
        <w:spacing w:after="0" w:line="240" w:lineRule="auto"/>
        <w:ind w:firstLine="720"/>
        <w:jc w:val="both"/>
        <w:rPr>
          <w:rFonts w:ascii="Verdana" w:eastAsia="Times New Roman" w:hAnsi="Verdana"/>
          <w:b/>
          <w:bCs/>
          <w:color w:val="000000"/>
          <w:spacing w:val="1"/>
          <w:sz w:val="20"/>
          <w:szCs w:val="20"/>
          <w:lang w:val="bg-BG"/>
        </w:rPr>
      </w:pPr>
      <w:bookmarkStart w:id="59" w:name="_DV_M96"/>
      <w:bookmarkStart w:id="60" w:name="_DV_M97"/>
      <w:bookmarkStart w:id="61" w:name="_DV_M98"/>
      <w:bookmarkStart w:id="62" w:name="_DV_M99"/>
      <w:bookmarkEnd w:id="59"/>
      <w:bookmarkEnd w:id="60"/>
      <w:bookmarkEnd w:id="61"/>
      <w:bookmarkEnd w:id="62"/>
    </w:p>
    <w:p w14:paraId="0A36CF66" w14:textId="77777777" w:rsidR="00576876" w:rsidRPr="002C7F6E" w:rsidRDefault="00576876" w:rsidP="008E354E">
      <w:pPr>
        <w:spacing w:after="0" w:line="240" w:lineRule="auto"/>
        <w:ind w:firstLine="720"/>
        <w:jc w:val="both"/>
        <w:rPr>
          <w:rFonts w:ascii="Verdana" w:eastAsia="Times New Roman" w:hAnsi="Verdana"/>
          <w:b/>
          <w:color w:val="000000"/>
          <w:spacing w:val="1"/>
          <w:sz w:val="20"/>
          <w:szCs w:val="20"/>
          <w:lang w:val="bg-BG"/>
        </w:rPr>
      </w:pPr>
      <w:r w:rsidRPr="002C7F6E">
        <w:rPr>
          <w:rFonts w:ascii="Verdana" w:eastAsia="Times New Roman" w:hAnsi="Verdana"/>
          <w:b/>
          <w:bCs/>
          <w:color w:val="000000"/>
          <w:spacing w:val="1"/>
          <w:sz w:val="20"/>
          <w:szCs w:val="20"/>
          <w:lang w:val="bg-BG"/>
        </w:rPr>
        <w:t>Чл.</w:t>
      </w:r>
      <w:r w:rsidRPr="002C7F6E">
        <w:rPr>
          <w:rFonts w:ascii="Verdana" w:eastAsia="Times New Roman" w:hAnsi="Verdana"/>
          <w:b/>
          <w:color w:val="000000"/>
          <w:spacing w:val="1"/>
          <w:sz w:val="20"/>
          <w:szCs w:val="20"/>
          <w:lang w:val="bg-BG"/>
        </w:rPr>
        <w:t xml:space="preserve"> </w:t>
      </w:r>
      <w:r w:rsidR="008E354E" w:rsidRPr="002C7F6E">
        <w:rPr>
          <w:rFonts w:ascii="Verdana" w:eastAsia="Times New Roman" w:hAnsi="Verdana"/>
          <w:b/>
          <w:bCs/>
          <w:color w:val="000000"/>
          <w:spacing w:val="1"/>
          <w:sz w:val="20"/>
          <w:szCs w:val="20"/>
          <w:lang w:val="bg-BG"/>
        </w:rPr>
        <w:t>34</w:t>
      </w:r>
      <w:r w:rsidRPr="002C7F6E">
        <w:rPr>
          <w:rFonts w:ascii="Verdana" w:eastAsia="Times New Roman" w:hAnsi="Verdana"/>
          <w:b/>
          <w:bCs/>
          <w:color w:val="000000"/>
          <w:spacing w:val="1"/>
          <w:sz w:val="20"/>
          <w:szCs w:val="20"/>
          <w:lang w:val="bg-BG"/>
        </w:rPr>
        <w:t>.</w:t>
      </w:r>
      <w:r w:rsidRPr="002C7F6E">
        <w:rPr>
          <w:rFonts w:ascii="Verdana" w:eastAsia="Times New Roman" w:hAnsi="Verdana"/>
          <w:b/>
          <w:color w:val="000000"/>
          <w:spacing w:val="1"/>
          <w:sz w:val="20"/>
          <w:szCs w:val="20"/>
          <w:lang w:val="bg-BG"/>
        </w:rPr>
        <w:t xml:space="preserve"> ВЪЗЛОЖИТЕЛЯТ се задължава:</w:t>
      </w:r>
    </w:p>
    <w:p w14:paraId="73BF2483" w14:textId="77777777" w:rsidR="00576876" w:rsidRPr="002C7F6E" w:rsidRDefault="00EE7CBB" w:rsidP="00EE7CBB">
      <w:pPr>
        <w:spacing w:after="0" w:line="240" w:lineRule="auto"/>
        <w:ind w:firstLine="720"/>
        <w:jc w:val="both"/>
        <w:rPr>
          <w:rFonts w:ascii="Verdana" w:eastAsia="Times New Roman" w:hAnsi="Verdana"/>
          <w:color w:val="000000"/>
          <w:spacing w:val="1"/>
          <w:sz w:val="20"/>
          <w:szCs w:val="20"/>
          <w:lang w:val="bg-BG"/>
        </w:rPr>
      </w:pPr>
      <w:bookmarkStart w:id="63" w:name="_DV_M100"/>
      <w:bookmarkEnd w:id="63"/>
      <w:r w:rsidRPr="002C7F6E">
        <w:rPr>
          <w:rFonts w:ascii="Verdana" w:eastAsia="Times New Roman" w:hAnsi="Verdana"/>
          <w:color w:val="000000"/>
          <w:spacing w:val="1"/>
          <w:sz w:val="20"/>
          <w:szCs w:val="20"/>
          <w:lang w:val="bg-BG"/>
        </w:rPr>
        <w:t xml:space="preserve">1. да приеме </w:t>
      </w:r>
      <w:r w:rsidR="00576876" w:rsidRPr="002C7F6E">
        <w:rPr>
          <w:rFonts w:ascii="Verdana" w:eastAsia="Times New Roman" w:hAnsi="Verdana"/>
          <w:color w:val="000000"/>
          <w:spacing w:val="1"/>
          <w:sz w:val="20"/>
          <w:szCs w:val="20"/>
          <w:lang w:val="bg-BG"/>
        </w:rPr>
        <w:t>изпълнението на Услугите за всеки отделен период, когато отговаря</w:t>
      </w:r>
      <w:r w:rsidRPr="002C7F6E">
        <w:rPr>
          <w:rFonts w:ascii="Verdana" w:eastAsia="Times New Roman" w:hAnsi="Verdana"/>
          <w:color w:val="000000"/>
          <w:spacing w:val="1"/>
          <w:sz w:val="20"/>
          <w:szCs w:val="20"/>
          <w:lang w:val="bg-BG"/>
        </w:rPr>
        <w:t>т</w:t>
      </w:r>
      <w:r w:rsidR="00576876" w:rsidRPr="002C7F6E">
        <w:rPr>
          <w:rFonts w:ascii="Verdana" w:eastAsia="Times New Roman" w:hAnsi="Verdana"/>
          <w:color w:val="000000"/>
          <w:spacing w:val="1"/>
          <w:sz w:val="20"/>
          <w:szCs w:val="20"/>
          <w:lang w:val="bg-BG"/>
        </w:rPr>
        <w:t xml:space="preserve"> на договореното, по реда и при условията на този Договор;</w:t>
      </w:r>
    </w:p>
    <w:p w14:paraId="06E8B918" w14:textId="77777777" w:rsidR="00576876" w:rsidRPr="002C7F6E" w:rsidRDefault="00576876" w:rsidP="00EE7CBB">
      <w:pPr>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bCs/>
          <w:color w:val="000000"/>
          <w:spacing w:val="1"/>
          <w:sz w:val="20"/>
          <w:szCs w:val="20"/>
          <w:lang w:val="bg-BG"/>
        </w:rPr>
        <w:t>2.</w:t>
      </w:r>
      <w:r w:rsidRPr="002C7F6E">
        <w:rPr>
          <w:rFonts w:ascii="Verdana" w:eastAsia="Times New Roman" w:hAnsi="Verdana"/>
          <w:color w:val="000000"/>
          <w:spacing w:val="1"/>
          <w:sz w:val="20"/>
          <w:szCs w:val="20"/>
          <w:lang w:val="bg-BG"/>
        </w:rPr>
        <w:t xml:space="preserve"> да заплати на ИЗПЪЛНИТЕЛЯ Цената в размера, по реда и при условията, предвидени в този Договор;</w:t>
      </w:r>
    </w:p>
    <w:p w14:paraId="291178CE" w14:textId="77777777" w:rsidR="00576876" w:rsidRPr="002C7F6E" w:rsidRDefault="00576876" w:rsidP="00EE7CBB">
      <w:pPr>
        <w:spacing w:after="0" w:line="240" w:lineRule="auto"/>
        <w:ind w:firstLine="720"/>
        <w:jc w:val="both"/>
        <w:rPr>
          <w:rFonts w:ascii="Verdana" w:eastAsia="Times New Roman" w:hAnsi="Verdana"/>
          <w:color w:val="000000"/>
          <w:spacing w:val="1"/>
          <w:sz w:val="20"/>
          <w:szCs w:val="20"/>
          <w:lang w:val="bg-BG"/>
        </w:rPr>
      </w:pPr>
      <w:bookmarkStart w:id="64" w:name="_DV_M101"/>
      <w:bookmarkEnd w:id="64"/>
      <w:r w:rsidRPr="002C7F6E">
        <w:rPr>
          <w:rFonts w:ascii="Verdana" w:eastAsia="Times New Roman" w:hAnsi="Verdana"/>
          <w:color w:val="000000"/>
          <w:spacing w:val="1"/>
          <w:sz w:val="20"/>
          <w:szCs w:val="20"/>
          <w:lang w:val="bg-BG"/>
        </w:rPr>
        <w:t>3</w:t>
      </w:r>
      <w:r w:rsidRPr="002C7F6E">
        <w:rPr>
          <w:rFonts w:ascii="Verdana" w:eastAsia="Times New Roman" w:hAnsi="Verdana"/>
          <w:bCs/>
          <w:color w:val="000000"/>
          <w:spacing w:val="1"/>
          <w:sz w:val="20"/>
          <w:szCs w:val="20"/>
          <w:lang w:val="bg-BG"/>
        </w:rPr>
        <w:t>.</w:t>
      </w:r>
      <w:r w:rsidRPr="002C7F6E">
        <w:rPr>
          <w:rFonts w:ascii="Verdana" w:eastAsia="Times New Roman" w:hAnsi="Verdana"/>
          <w:color w:val="000000"/>
          <w:spacing w:val="1"/>
          <w:sz w:val="20"/>
          <w:szCs w:val="20"/>
          <w:lang w:val="bg-BG"/>
        </w:rPr>
        <w:t xml:space="preserve"> да предостави и осигури достъп на ИЗПЪЛНИТЕЛЯ до информацията, необходима за извършването на Услугите, пр</w:t>
      </w:r>
      <w:r w:rsidR="00B146C9" w:rsidRPr="002C7F6E">
        <w:rPr>
          <w:rFonts w:ascii="Verdana" w:eastAsia="Times New Roman" w:hAnsi="Verdana"/>
          <w:color w:val="000000"/>
          <w:spacing w:val="1"/>
          <w:sz w:val="20"/>
          <w:szCs w:val="20"/>
          <w:lang w:val="bg-BG"/>
        </w:rPr>
        <w:t xml:space="preserve">едмет на Договора, при спазване </w:t>
      </w:r>
      <w:r w:rsidRPr="002C7F6E">
        <w:rPr>
          <w:rFonts w:ascii="Verdana" w:eastAsia="Times New Roman" w:hAnsi="Verdana"/>
          <w:color w:val="000000"/>
          <w:spacing w:val="1"/>
          <w:sz w:val="20"/>
          <w:szCs w:val="20"/>
          <w:lang w:val="bg-BG"/>
        </w:rPr>
        <w:t>на относимите изисквания или ограничения съгласно приложимото право;</w:t>
      </w:r>
    </w:p>
    <w:p w14:paraId="1E543B53" w14:textId="77777777" w:rsidR="00576876" w:rsidRPr="002C7F6E" w:rsidRDefault="00576876" w:rsidP="00AF7E0A">
      <w:pPr>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color w:val="000000"/>
          <w:spacing w:val="1"/>
          <w:sz w:val="20"/>
          <w:szCs w:val="20"/>
          <w:lang w:val="bg-BG"/>
        </w:rPr>
        <w:t>4. да пази поверителна Конфиденциалната информация, в съответствие</w:t>
      </w:r>
      <w:r w:rsidR="00AF7E0A" w:rsidRPr="002C7F6E">
        <w:rPr>
          <w:rFonts w:ascii="Verdana" w:eastAsia="Times New Roman" w:hAnsi="Verdana"/>
          <w:color w:val="000000"/>
          <w:spacing w:val="1"/>
          <w:sz w:val="20"/>
          <w:szCs w:val="20"/>
          <w:lang w:val="bg-BG"/>
        </w:rPr>
        <w:t xml:space="preserve"> с уговореното в чл. 51</w:t>
      </w:r>
      <w:r w:rsidRPr="002C7F6E">
        <w:rPr>
          <w:rFonts w:ascii="Verdana" w:eastAsia="Times New Roman" w:hAnsi="Verdana"/>
          <w:color w:val="000000"/>
          <w:spacing w:val="1"/>
          <w:sz w:val="20"/>
          <w:szCs w:val="20"/>
          <w:lang w:val="bg-BG"/>
        </w:rPr>
        <w:t xml:space="preserve"> от Договора;</w:t>
      </w:r>
    </w:p>
    <w:p w14:paraId="20749361" w14:textId="77777777" w:rsidR="00576876" w:rsidRPr="002C7F6E" w:rsidRDefault="00576876" w:rsidP="00AF7E0A">
      <w:pPr>
        <w:spacing w:after="0" w:line="240" w:lineRule="auto"/>
        <w:ind w:firstLine="720"/>
        <w:jc w:val="both"/>
        <w:rPr>
          <w:rFonts w:ascii="Verdana" w:eastAsia="Times New Roman" w:hAnsi="Verdana"/>
          <w:color w:val="000000"/>
          <w:spacing w:val="1"/>
          <w:sz w:val="20"/>
          <w:szCs w:val="20"/>
          <w:lang w:val="bg-BG"/>
        </w:rPr>
      </w:pPr>
      <w:bookmarkStart w:id="65" w:name="_DV_M102"/>
      <w:bookmarkEnd w:id="65"/>
      <w:r w:rsidRPr="002C7F6E">
        <w:rPr>
          <w:rFonts w:ascii="Verdana" w:eastAsia="Times New Roman" w:hAnsi="Verdana"/>
          <w:bCs/>
          <w:color w:val="000000"/>
          <w:spacing w:val="1"/>
          <w:sz w:val="20"/>
          <w:szCs w:val="20"/>
          <w:lang w:val="bg-BG"/>
        </w:rPr>
        <w:t>5.</w:t>
      </w:r>
      <w:r w:rsidRPr="002C7F6E">
        <w:rPr>
          <w:rFonts w:ascii="Verdana" w:eastAsia="Times New Roman" w:hAnsi="Verdana"/>
          <w:color w:val="000000"/>
          <w:spacing w:val="1"/>
          <w:sz w:val="20"/>
          <w:szCs w:val="20"/>
          <w:lang w:val="bg-BG"/>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14:paraId="3346BADE" w14:textId="77777777" w:rsidR="00477804" w:rsidRPr="002C7F6E" w:rsidRDefault="00576876" w:rsidP="00AF7E0A">
      <w:pPr>
        <w:spacing w:after="0" w:line="240" w:lineRule="auto"/>
        <w:ind w:firstLine="720"/>
        <w:jc w:val="both"/>
        <w:rPr>
          <w:rFonts w:ascii="Verdana" w:eastAsia="Times New Roman" w:hAnsi="Verdana"/>
          <w:color w:val="000000"/>
          <w:spacing w:val="1"/>
          <w:sz w:val="20"/>
          <w:szCs w:val="20"/>
          <w:lang w:val="bg-BG"/>
        </w:rPr>
      </w:pPr>
      <w:r w:rsidRPr="002C7F6E">
        <w:rPr>
          <w:rFonts w:ascii="Verdana" w:eastAsia="Times New Roman" w:hAnsi="Verdana"/>
          <w:color w:val="000000"/>
          <w:spacing w:val="1"/>
          <w:sz w:val="20"/>
          <w:szCs w:val="20"/>
          <w:lang w:val="bg-BG"/>
        </w:rPr>
        <w:t>6. да освободи представената от ИЗПЪЛНИТЕЛЯ Гаранция за изпълнение, съгласно клаузите на чл</w:t>
      </w:r>
      <w:r w:rsidR="00AF7E0A" w:rsidRPr="002C7F6E">
        <w:rPr>
          <w:rFonts w:ascii="Verdana" w:eastAsia="Times New Roman" w:hAnsi="Verdana"/>
          <w:color w:val="000000"/>
          <w:spacing w:val="1"/>
          <w:sz w:val="20"/>
          <w:szCs w:val="20"/>
          <w:lang w:val="bg-BG"/>
        </w:rPr>
        <w:t>. 17-21</w:t>
      </w:r>
      <w:r w:rsidRPr="002C7F6E">
        <w:rPr>
          <w:rFonts w:ascii="Verdana" w:eastAsia="Times New Roman" w:hAnsi="Verdana"/>
          <w:color w:val="000000"/>
          <w:spacing w:val="1"/>
          <w:sz w:val="20"/>
          <w:szCs w:val="20"/>
          <w:lang w:val="bg-BG"/>
        </w:rPr>
        <w:t xml:space="preserve"> от Договора;</w:t>
      </w:r>
    </w:p>
    <w:p w14:paraId="3B7BAD31" w14:textId="77777777" w:rsidR="00AF7E0A" w:rsidRPr="002C7F6E" w:rsidRDefault="00AF7E0A" w:rsidP="00AF7E0A">
      <w:pPr>
        <w:spacing w:after="0" w:line="240" w:lineRule="auto"/>
        <w:ind w:firstLine="720"/>
        <w:jc w:val="both"/>
        <w:rPr>
          <w:rFonts w:ascii="Verdana" w:eastAsia="Times New Roman" w:hAnsi="Verdana"/>
          <w:b/>
          <w:sz w:val="20"/>
          <w:szCs w:val="20"/>
          <w:lang w:val="bg-BG"/>
        </w:rPr>
      </w:pPr>
    </w:p>
    <w:p w14:paraId="12B002C7" w14:textId="77777777" w:rsidR="00AF7E0A" w:rsidRDefault="00AF7E0A" w:rsidP="00AF7E0A">
      <w:pPr>
        <w:spacing w:after="0" w:line="240" w:lineRule="auto"/>
        <w:ind w:firstLine="720"/>
        <w:jc w:val="both"/>
        <w:rPr>
          <w:rFonts w:ascii="Verdana" w:eastAsia="Times New Roman" w:hAnsi="Verdana"/>
          <w:sz w:val="20"/>
          <w:szCs w:val="20"/>
          <w:lang w:val="bg-BG"/>
        </w:rPr>
      </w:pPr>
      <w:bookmarkStart w:id="66" w:name="_Hlk510179535"/>
      <w:r w:rsidRPr="002C7F6E">
        <w:rPr>
          <w:rFonts w:ascii="Verdana" w:eastAsia="Times New Roman" w:hAnsi="Verdana"/>
          <w:b/>
          <w:sz w:val="20"/>
          <w:szCs w:val="20"/>
          <w:lang w:val="bg-BG"/>
        </w:rPr>
        <w:t xml:space="preserve">Чл. </w:t>
      </w:r>
      <w:r w:rsidRPr="002C7F6E">
        <w:rPr>
          <w:rFonts w:ascii="Verdana" w:eastAsia="Times New Roman" w:hAnsi="Verdana"/>
          <w:b/>
          <w:sz w:val="20"/>
          <w:szCs w:val="20"/>
        </w:rPr>
        <w:t>35.</w:t>
      </w:r>
      <w:r w:rsidRPr="002C7F6E">
        <w:rPr>
          <w:rFonts w:ascii="Verdana" w:eastAsia="Times New Roman" w:hAnsi="Verdana"/>
          <w:sz w:val="20"/>
          <w:szCs w:val="20"/>
        </w:rPr>
        <w:t xml:space="preserve"> </w:t>
      </w:r>
      <w:bookmarkEnd w:id="66"/>
      <w:r w:rsidRPr="002C7F6E">
        <w:rPr>
          <w:rFonts w:ascii="Verdana" w:eastAsia="Times New Roman" w:hAnsi="Verdana"/>
          <w:sz w:val="20"/>
          <w:szCs w:val="20"/>
          <w:lang w:val="bg-BG"/>
        </w:rPr>
        <w:t>ВЪЗЛОЖИТЕЛЯТ е длъжен да оказва съдействие на ИЗПЪЛНИТЕЛЯ, свързано с организацията за изпълнение предмета на Договора, включително, но не само:</w:t>
      </w:r>
    </w:p>
    <w:p w14:paraId="056734D5" w14:textId="77777777" w:rsidR="00F66305" w:rsidRPr="00F66305" w:rsidRDefault="00F66305" w:rsidP="00F66305">
      <w:pPr>
        <w:spacing w:after="0" w:line="240" w:lineRule="auto"/>
        <w:ind w:firstLine="720"/>
        <w:jc w:val="both"/>
        <w:rPr>
          <w:rFonts w:ascii="Verdana" w:eastAsia="Times New Roman" w:hAnsi="Verdana"/>
          <w:sz w:val="20"/>
          <w:szCs w:val="20"/>
          <w:lang w:val="bg-BG"/>
        </w:rPr>
      </w:pPr>
      <w:r>
        <w:rPr>
          <w:rFonts w:ascii="Verdana" w:eastAsia="Times New Roman" w:hAnsi="Verdana"/>
          <w:sz w:val="20"/>
          <w:szCs w:val="20"/>
          <w:lang w:val="bg-BG"/>
        </w:rPr>
        <w:t xml:space="preserve">1. </w:t>
      </w:r>
      <w:r w:rsidRPr="00F66305">
        <w:rPr>
          <w:rFonts w:ascii="Verdana" w:eastAsia="Times New Roman" w:hAnsi="Verdana"/>
          <w:sz w:val="20"/>
          <w:szCs w:val="20"/>
          <w:lang w:val="bg-BG"/>
        </w:rPr>
        <w:t>да осигури достъп до обектите, предмет на охрана по Договора;</w:t>
      </w:r>
    </w:p>
    <w:p w14:paraId="63628D1E" w14:textId="77777777" w:rsidR="00F66305" w:rsidRPr="00F66305" w:rsidRDefault="00F66305" w:rsidP="00F66305">
      <w:pPr>
        <w:spacing w:after="0" w:line="240" w:lineRule="auto"/>
        <w:ind w:firstLine="720"/>
        <w:jc w:val="both"/>
        <w:rPr>
          <w:rFonts w:ascii="Verdana" w:eastAsia="Times New Roman" w:hAnsi="Verdana"/>
          <w:sz w:val="20"/>
          <w:szCs w:val="20"/>
          <w:lang w:val="bg-BG"/>
        </w:rPr>
      </w:pPr>
      <w:r>
        <w:rPr>
          <w:rFonts w:ascii="Verdana" w:eastAsia="Times New Roman" w:hAnsi="Verdana"/>
          <w:sz w:val="20"/>
          <w:szCs w:val="20"/>
          <w:lang w:val="bg-BG"/>
        </w:rPr>
        <w:t xml:space="preserve">2. </w:t>
      </w:r>
      <w:r w:rsidRPr="00F66305">
        <w:rPr>
          <w:rFonts w:ascii="Verdana" w:eastAsia="Times New Roman" w:hAnsi="Verdana"/>
          <w:sz w:val="20"/>
          <w:szCs w:val="20"/>
          <w:lang w:val="bg-BG"/>
        </w:rPr>
        <w:t>да предостави информация за лицата, имащи достъп до обектите, правото на достъп за външни лица, задълженията на работещите в обектите, както и друга необходима информация, свързана с техническите характеристики на обектите, работно време, пропускателен режим и др.;</w:t>
      </w:r>
    </w:p>
    <w:p w14:paraId="56CCAB83" w14:textId="77777777" w:rsidR="00F66305" w:rsidRPr="002C7F6E" w:rsidRDefault="00F66305" w:rsidP="00F66305">
      <w:pPr>
        <w:spacing w:after="0" w:line="240" w:lineRule="auto"/>
        <w:ind w:firstLine="720"/>
        <w:jc w:val="both"/>
        <w:rPr>
          <w:rFonts w:ascii="Verdana" w:eastAsia="Times New Roman" w:hAnsi="Verdana"/>
          <w:sz w:val="20"/>
          <w:szCs w:val="20"/>
          <w:lang w:val="bg-BG"/>
        </w:rPr>
      </w:pPr>
      <w:r>
        <w:rPr>
          <w:rFonts w:ascii="Verdana" w:eastAsia="Times New Roman" w:hAnsi="Verdana"/>
          <w:sz w:val="20"/>
          <w:szCs w:val="20"/>
          <w:lang w:val="bg-BG"/>
        </w:rPr>
        <w:t xml:space="preserve">3. </w:t>
      </w:r>
      <w:r w:rsidRPr="00F66305">
        <w:rPr>
          <w:rFonts w:ascii="Verdana" w:eastAsia="Times New Roman" w:hAnsi="Verdana"/>
          <w:sz w:val="20"/>
          <w:szCs w:val="20"/>
          <w:lang w:val="bg-BG"/>
        </w:rPr>
        <w:t>да запази в тайна условията и начина на охрана на обектите</w:t>
      </w:r>
      <w:r>
        <w:rPr>
          <w:rFonts w:ascii="Verdana" w:eastAsia="Times New Roman" w:hAnsi="Verdana"/>
          <w:sz w:val="20"/>
          <w:szCs w:val="20"/>
          <w:lang w:val="bg-BG"/>
        </w:rPr>
        <w:t>.</w:t>
      </w:r>
    </w:p>
    <w:p w14:paraId="04DCA4D9" w14:textId="77777777" w:rsidR="00AF7E0A" w:rsidRPr="002C7F6E" w:rsidRDefault="00AF7E0A" w:rsidP="00F66305">
      <w:pPr>
        <w:suppressAutoHyphens/>
        <w:spacing w:after="0" w:line="240" w:lineRule="auto"/>
        <w:jc w:val="both"/>
        <w:rPr>
          <w:rFonts w:ascii="Verdana" w:eastAsia="Times New Roman" w:hAnsi="Verdana"/>
          <w:sz w:val="20"/>
          <w:szCs w:val="20"/>
          <w:lang w:val="bg-BG"/>
        </w:rPr>
      </w:pPr>
    </w:p>
    <w:p w14:paraId="1FACCDA9" w14:textId="77777777" w:rsidR="007E2554" w:rsidRPr="002C7F6E" w:rsidRDefault="007E2554" w:rsidP="00F66305">
      <w:pPr>
        <w:pStyle w:val="NoSpacing"/>
        <w:suppressAutoHyphens w:val="0"/>
        <w:ind w:firstLine="360"/>
        <w:rPr>
          <w:szCs w:val="20"/>
          <w:lang w:eastAsia="en-US"/>
        </w:rPr>
      </w:pPr>
      <w:r w:rsidRPr="002C7F6E">
        <w:rPr>
          <w:b/>
          <w:szCs w:val="20"/>
        </w:rPr>
        <w:t xml:space="preserve">Чл. </w:t>
      </w:r>
      <w:r w:rsidR="00D76487" w:rsidRPr="002C7F6E">
        <w:rPr>
          <w:b/>
          <w:szCs w:val="20"/>
        </w:rPr>
        <w:t>36</w:t>
      </w:r>
      <w:r w:rsidRPr="002C7F6E">
        <w:rPr>
          <w:b/>
          <w:szCs w:val="20"/>
        </w:rPr>
        <w:t>.</w:t>
      </w:r>
      <w:r w:rsidRPr="002C7F6E">
        <w:rPr>
          <w:szCs w:val="20"/>
        </w:rPr>
        <w:t xml:space="preserve"> </w:t>
      </w:r>
      <w:bookmarkStart w:id="67" w:name="_Hlk510179682"/>
      <w:r w:rsidRPr="002C7F6E">
        <w:rPr>
          <w:b/>
          <w:color w:val="000000"/>
          <w:spacing w:val="-2"/>
          <w:szCs w:val="20"/>
        </w:rPr>
        <w:t>(1)</w:t>
      </w:r>
      <w:r w:rsidRPr="002C7F6E">
        <w:rPr>
          <w:szCs w:val="20"/>
        </w:rPr>
        <w:t xml:space="preserve"> </w:t>
      </w:r>
      <w:bookmarkEnd w:id="67"/>
      <w:r w:rsidRPr="002C7F6E">
        <w:rPr>
          <w:szCs w:val="20"/>
        </w:rPr>
        <w:t>ВЪЗЛОЖИТЕЛЯТ се задължава да уведомява ИЗПЪЛНИТЕЛЯ при констатиране на неизправност на СОТ в обектите, както и да осигури видимост на датчиците към обема на охраняваните обекти</w:t>
      </w:r>
      <w:r w:rsidR="0083512C" w:rsidRPr="002C7F6E">
        <w:rPr>
          <w:szCs w:val="20"/>
        </w:rPr>
        <w:t>.</w:t>
      </w:r>
    </w:p>
    <w:p w14:paraId="435A820B" w14:textId="77777777" w:rsidR="007E2554" w:rsidRPr="002C7F6E" w:rsidRDefault="007E2554" w:rsidP="00F66305">
      <w:pPr>
        <w:pStyle w:val="NoSpacing"/>
        <w:suppressAutoHyphens w:val="0"/>
        <w:ind w:firstLine="360"/>
        <w:rPr>
          <w:szCs w:val="20"/>
          <w:lang w:eastAsia="en-US"/>
        </w:rPr>
      </w:pPr>
      <w:r w:rsidRPr="002C7F6E">
        <w:rPr>
          <w:b/>
          <w:color w:val="000000"/>
          <w:spacing w:val="-2"/>
          <w:szCs w:val="20"/>
        </w:rPr>
        <w:t>(2)</w:t>
      </w:r>
      <w:r w:rsidRPr="002C7F6E">
        <w:rPr>
          <w:szCs w:val="20"/>
        </w:rPr>
        <w:t xml:space="preserve"> ВЪЗЛОЖИТЕЛЯТ се задължава да включва и изключва обектите от охранителната система по установения (посочен от ИЗПЪЛНИТЕЛЯ) начин</w:t>
      </w:r>
      <w:r w:rsidR="0083512C" w:rsidRPr="002C7F6E">
        <w:rPr>
          <w:szCs w:val="20"/>
        </w:rPr>
        <w:t>.</w:t>
      </w:r>
    </w:p>
    <w:p w14:paraId="023BBBF0" w14:textId="77777777" w:rsidR="007E2554" w:rsidRPr="002C7F6E" w:rsidRDefault="007E2554" w:rsidP="00F66305">
      <w:pPr>
        <w:pStyle w:val="NoSpacing"/>
        <w:suppressAutoHyphens w:val="0"/>
        <w:ind w:firstLine="360"/>
        <w:rPr>
          <w:szCs w:val="20"/>
          <w:lang w:eastAsia="en-US"/>
        </w:rPr>
      </w:pPr>
      <w:r w:rsidRPr="002C7F6E">
        <w:rPr>
          <w:b/>
          <w:color w:val="000000"/>
          <w:spacing w:val="-2"/>
          <w:szCs w:val="20"/>
        </w:rPr>
        <w:t>(3)</w:t>
      </w:r>
      <w:r w:rsidRPr="002C7F6E">
        <w:rPr>
          <w:szCs w:val="20"/>
        </w:rPr>
        <w:t xml:space="preserve"> ВЪЗЛОЖИТЕЛЯТ се задължава да осигури достъп на представителите на ИЗПЪЛНИТЕЛЯ в охраняваните обекти по всяко време на денонощието за техническа профилактика и цялостна проверка за проникнали нарушители в случай на сигнал</w:t>
      </w:r>
      <w:r w:rsidR="0083512C" w:rsidRPr="002C7F6E">
        <w:rPr>
          <w:szCs w:val="20"/>
        </w:rPr>
        <w:t>.</w:t>
      </w:r>
    </w:p>
    <w:p w14:paraId="48A594CB" w14:textId="77777777" w:rsidR="007E2554" w:rsidRPr="002C7F6E" w:rsidRDefault="007E2554" w:rsidP="006D75D5">
      <w:pPr>
        <w:pStyle w:val="NoSpacing"/>
        <w:suppressAutoHyphens w:val="0"/>
        <w:ind w:firstLine="360"/>
        <w:rPr>
          <w:szCs w:val="20"/>
        </w:rPr>
      </w:pPr>
      <w:r w:rsidRPr="002C7F6E">
        <w:rPr>
          <w:b/>
          <w:color w:val="000000"/>
          <w:spacing w:val="-2"/>
          <w:szCs w:val="20"/>
        </w:rPr>
        <w:t>(4)</w:t>
      </w:r>
      <w:r w:rsidRPr="002C7F6E">
        <w:rPr>
          <w:szCs w:val="20"/>
        </w:rPr>
        <w:t xml:space="preserve"> ВЪЗЛОЖИТЕЛЯТ се задължава писмено да уведомява ИЗПЪЛНИТЕЛЯ не по-късно от 7 </w:t>
      </w:r>
      <w:r w:rsidRPr="002C7F6E">
        <w:rPr>
          <w:szCs w:val="20"/>
          <w:lang w:val="en-US"/>
        </w:rPr>
        <w:t>(</w:t>
      </w:r>
      <w:r w:rsidRPr="002C7F6E">
        <w:rPr>
          <w:szCs w:val="20"/>
        </w:rPr>
        <w:t>седем</w:t>
      </w:r>
      <w:r w:rsidRPr="002C7F6E">
        <w:rPr>
          <w:szCs w:val="20"/>
          <w:lang w:val="en-US"/>
        </w:rPr>
        <w:t>)</w:t>
      </w:r>
      <w:r w:rsidRPr="002C7F6E">
        <w:rPr>
          <w:szCs w:val="20"/>
        </w:rPr>
        <w:t xml:space="preserve"> дни предварително при преустройство, промяна или ремонт на охраняваните обекти</w:t>
      </w:r>
      <w:r w:rsidR="0083512C" w:rsidRPr="002C7F6E">
        <w:rPr>
          <w:szCs w:val="20"/>
        </w:rPr>
        <w:t>.</w:t>
      </w:r>
    </w:p>
    <w:p w14:paraId="134A08D7" w14:textId="77777777" w:rsidR="007E2554" w:rsidRPr="002C7F6E" w:rsidRDefault="007E2554" w:rsidP="006D75D5">
      <w:pPr>
        <w:pStyle w:val="NoSpacing"/>
        <w:suppressAutoHyphens w:val="0"/>
        <w:ind w:firstLine="360"/>
        <w:rPr>
          <w:szCs w:val="20"/>
        </w:rPr>
      </w:pPr>
      <w:bookmarkStart w:id="68" w:name="_Hlk510179943"/>
      <w:r w:rsidRPr="002C7F6E">
        <w:rPr>
          <w:b/>
          <w:color w:val="000000"/>
          <w:spacing w:val="-2"/>
          <w:szCs w:val="20"/>
        </w:rPr>
        <w:t>(5)</w:t>
      </w:r>
      <w:r w:rsidRPr="002C7F6E">
        <w:rPr>
          <w:szCs w:val="20"/>
        </w:rPr>
        <w:t xml:space="preserve"> </w:t>
      </w:r>
      <w:bookmarkEnd w:id="68"/>
      <w:r w:rsidRPr="002C7F6E">
        <w:rPr>
          <w:szCs w:val="20"/>
        </w:rPr>
        <w:t>ВЪЗЛОЖИТЕЛЯТ се задължава своевременно да уведомява ИЗПЪЛНИТЕЛЯ за настъпването на каквито и да било други обстоятелства, които затрудняват или правят невъзможна охраната на обектите със СОТ (прекъсване на електрозахранването, липса на телекомуникационна връзка и др.)</w:t>
      </w:r>
      <w:r w:rsidR="0083512C" w:rsidRPr="002C7F6E">
        <w:rPr>
          <w:szCs w:val="20"/>
        </w:rPr>
        <w:t>.</w:t>
      </w:r>
    </w:p>
    <w:p w14:paraId="1A41E977" w14:textId="77777777" w:rsidR="007E2554" w:rsidRPr="002C7F6E" w:rsidRDefault="007E2554" w:rsidP="006D75D5">
      <w:pPr>
        <w:pStyle w:val="NoSpacing"/>
        <w:suppressAutoHyphens w:val="0"/>
        <w:ind w:firstLine="360"/>
        <w:rPr>
          <w:i/>
          <w:szCs w:val="20"/>
        </w:rPr>
      </w:pPr>
      <w:r w:rsidRPr="002C7F6E">
        <w:rPr>
          <w:b/>
          <w:color w:val="000000"/>
          <w:spacing w:val="-2"/>
          <w:szCs w:val="20"/>
        </w:rPr>
        <w:lastRenderedPageBreak/>
        <w:t>(6)</w:t>
      </w:r>
      <w:r w:rsidRPr="002C7F6E">
        <w:rPr>
          <w:szCs w:val="20"/>
        </w:rPr>
        <w:t xml:space="preserve"> В случай че върху обектите е извършено противоправно посегателство, ВЪЗЛОЖИТЕЛЯТ се задължава да </w:t>
      </w:r>
      <w:r w:rsidR="003B0716">
        <w:rPr>
          <w:szCs w:val="20"/>
        </w:rPr>
        <w:t>запази</w:t>
      </w:r>
      <w:r w:rsidR="001F1DA7">
        <w:rPr>
          <w:szCs w:val="20"/>
        </w:rPr>
        <w:t xml:space="preserve"> местопроизшествието</w:t>
      </w:r>
      <w:r w:rsidR="003B0716">
        <w:rPr>
          <w:szCs w:val="20"/>
        </w:rPr>
        <w:t>, като уведоми незабавно на тел. 112 МВР и изчака пристигането на</w:t>
      </w:r>
      <w:r w:rsidR="00BD6E09" w:rsidRPr="002C7F6E">
        <w:rPr>
          <w:szCs w:val="20"/>
        </w:rPr>
        <w:t xml:space="preserve"> мобилен охранителен патрул</w:t>
      </w:r>
      <w:r w:rsidRPr="002C7F6E">
        <w:rPr>
          <w:szCs w:val="20"/>
        </w:rPr>
        <w:t xml:space="preserve"> на ИЗПЪЛНИТЕЛЯ,</w:t>
      </w:r>
      <w:r w:rsidR="001F1DA7">
        <w:rPr>
          <w:szCs w:val="20"/>
        </w:rPr>
        <w:t xml:space="preserve"> като съвместно запазват местопроизшествието до пристигане на дежурна група за огледи от МВР.</w:t>
      </w:r>
    </w:p>
    <w:p w14:paraId="6DA62709" w14:textId="77777777" w:rsidR="007E2554" w:rsidRPr="002C7F6E" w:rsidRDefault="007E2554" w:rsidP="007E2554">
      <w:pPr>
        <w:pStyle w:val="NoSpacing"/>
        <w:rPr>
          <w:szCs w:val="20"/>
          <w:u w:val="single"/>
        </w:rPr>
      </w:pPr>
    </w:p>
    <w:p w14:paraId="1A3475F0" w14:textId="77777777" w:rsidR="00576876" w:rsidRPr="002C7F6E" w:rsidRDefault="007E2554" w:rsidP="001673FD">
      <w:pPr>
        <w:keepNext/>
        <w:keepLines/>
        <w:spacing w:before="240" w:after="240" w:line="240" w:lineRule="auto"/>
        <w:jc w:val="center"/>
        <w:outlineLvl w:val="1"/>
        <w:rPr>
          <w:rFonts w:ascii="Verdana" w:eastAsia="Times New Roman" w:hAnsi="Verdana"/>
          <w:b/>
          <w:bCs/>
          <w:color w:val="000000"/>
          <w:sz w:val="20"/>
          <w:szCs w:val="20"/>
          <w:lang w:val="bg-BG" w:eastAsia="bg-BG"/>
        </w:rPr>
      </w:pPr>
      <w:r w:rsidRPr="002C7F6E">
        <w:rPr>
          <w:rFonts w:ascii="Verdana" w:eastAsia="Times New Roman" w:hAnsi="Verdana"/>
          <w:b/>
          <w:bCs/>
          <w:color w:val="000000"/>
          <w:sz w:val="20"/>
          <w:szCs w:val="20"/>
          <w:lang w:eastAsia="bg-BG"/>
        </w:rPr>
        <w:t>VI.</w:t>
      </w:r>
      <w:r w:rsidR="00576876" w:rsidRPr="002C7F6E">
        <w:rPr>
          <w:rFonts w:ascii="Verdana" w:eastAsia="Times New Roman" w:hAnsi="Verdana"/>
          <w:b/>
          <w:bCs/>
          <w:color w:val="000000"/>
          <w:sz w:val="20"/>
          <w:szCs w:val="20"/>
          <w:lang w:val="bg-BG" w:eastAsia="bg-BG"/>
        </w:rPr>
        <w:t>ПРЕДАВАНЕ И ПРИЕМАНЕ НА ИЗПЪЛНЕНИЕТО</w:t>
      </w:r>
    </w:p>
    <w:p w14:paraId="699D40CA" w14:textId="77777777" w:rsidR="00576876" w:rsidRPr="002C7F6E" w:rsidRDefault="00E235F7" w:rsidP="00576876">
      <w:pPr>
        <w:tabs>
          <w:tab w:val="left" w:pos="0"/>
        </w:tabs>
        <w:spacing w:after="0" w:line="240" w:lineRule="auto"/>
        <w:jc w:val="both"/>
        <w:rPr>
          <w:rFonts w:ascii="Verdana" w:eastAsia="Times New Roman" w:hAnsi="Verdana"/>
          <w:sz w:val="20"/>
          <w:szCs w:val="20"/>
          <w:lang w:val="bg-BG"/>
        </w:rPr>
      </w:pPr>
      <w:r w:rsidRPr="002C7F6E">
        <w:rPr>
          <w:rFonts w:ascii="Verdana" w:eastAsia="Times New Roman" w:hAnsi="Verdana"/>
          <w:b/>
          <w:sz w:val="20"/>
          <w:szCs w:val="20"/>
          <w:lang w:val="bg-BG"/>
        </w:rPr>
        <w:tab/>
      </w:r>
      <w:r w:rsidR="00576876" w:rsidRPr="002C7F6E">
        <w:rPr>
          <w:rFonts w:ascii="Verdana" w:eastAsia="Times New Roman" w:hAnsi="Verdana"/>
          <w:b/>
          <w:sz w:val="20"/>
          <w:szCs w:val="20"/>
          <w:lang w:val="bg-BG"/>
        </w:rPr>
        <w:t xml:space="preserve">Чл. </w:t>
      </w:r>
      <w:r w:rsidRPr="002C7F6E">
        <w:rPr>
          <w:rFonts w:ascii="Verdana" w:eastAsia="Times New Roman" w:hAnsi="Verdana"/>
          <w:b/>
          <w:sz w:val="20"/>
          <w:szCs w:val="20"/>
          <w:lang w:val="bg-BG"/>
        </w:rPr>
        <w:t>37</w:t>
      </w:r>
      <w:r w:rsidR="00576876" w:rsidRPr="002C7F6E">
        <w:rPr>
          <w:rFonts w:ascii="Verdana" w:eastAsia="Times New Roman" w:hAnsi="Verdana"/>
          <w:b/>
          <w:sz w:val="20"/>
          <w:szCs w:val="20"/>
          <w:lang w:val="bg-BG"/>
        </w:rPr>
        <w:t xml:space="preserve">. </w:t>
      </w:r>
      <w:r w:rsidRPr="002C7F6E">
        <w:rPr>
          <w:rFonts w:ascii="Verdana" w:eastAsia="Times New Roman" w:hAnsi="Verdana"/>
          <w:sz w:val="20"/>
          <w:szCs w:val="20"/>
          <w:lang w:val="bg-BG"/>
        </w:rPr>
        <w:t>Предаването на ежемесечното изпълнение</w:t>
      </w:r>
      <w:r w:rsidR="00576876" w:rsidRPr="002C7F6E">
        <w:rPr>
          <w:rFonts w:ascii="Verdana" w:eastAsia="Times New Roman" w:hAnsi="Verdana"/>
          <w:sz w:val="20"/>
          <w:szCs w:val="20"/>
          <w:lang w:val="bg-BG"/>
        </w:rPr>
        <w:t xml:space="preserve"> на Услугите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r w:rsidR="00576876" w:rsidRPr="002C7F6E">
        <w:rPr>
          <w:rFonts w:ascii="Verdana" w:eastAsia="Times New Roman" w:hAnsi="Verdana"/>
          <w:b/>
          <w:sz w:val="20"/>
          <w:szCs w:val="20"/>
          <w:lang w:val="bg-BG"/>
        </w:rPr>
        <w:t>Приемо-предавателен протокол</w:t>
      </w:r>
      <w:r w:rsidR="00576876" w:rsidRPr="002C7F6E">
        <w:rPr>
          <w:rFonts w:ascii="Verdana" w:eastAsia="Times New Roman" w:hAnsi="Verdana"/>
          <w:sz w:val="20"/>
          <w:szCs w:val="20"/>
          <w:lang w:val="bg-BG"/>
        </w:rPr>
        <w:t>“)</w:t>
      </w:r>
      <w:r w:rsidRPr="002C7F6E">
        <w:rPr>
          <w:rFonts w:ascii="Verdana" w:eastAsia="Times New Roman" w:hAnsi="Verdana"/>
          <w:sz w:val="20"/>
          <w:szCs w:val="20"/>
        </w:rPr>
        <w:t>.</w:t>
      </w:r>
      <w:r w:rsidR="00576876" w:rsidRPr="002C7F6E">
        <w:rPr>
          <w:rFonts w:ascii="Verdana" w:eastAsia="Times New Roman" w:hAnsi="Verdana"/>
          <w:sz w:val="20"/>
          <w:szCs w:val="20"/>
          <w:lang w:val="bg-BG"/>
        </w:rPr>
        <w:tab/>
      </w:r>
    </w:p>
    <w:p w14:paraId="50CB85F6" w14:textId="77777777" w:rsidR="00576876" w:rsidRPr="002C7F6E" w:rsidRDefault="00576876" w:rsidP="00576876">
      <w:pPr>
        <w:tabs>
          <w:tab w:val="left" w:pos="0"/>
        </w:tabs>
        <w:spacing w:after="0" w:line="240" w:lineRule="auto"/>
        <w:jc w:val="both"/>
        <w:rPr>
          <w:rFonts w:ascii="Verdana" w:eastAsia="Times New Roman" w:hAnsi="Verdana"/>
          <w:b/>
          <w:sz w:val="20"/>
          <w:szCs w:val="20"/>
          <w:lang w:val="bg-BG"/>
        </w:rPr>
      </w:pPr>
    </w:p>
    <w:p w14:paraId="2ADEFC85" w14:textId="77777777" w:rsidR="00576876" w:rsidRPr="002C7F6E" w:rsidRDefault="00E235F7" w:rsidP="00576876">
      <w:pPr>
        <w:tabs>
          <w:tab w:val="left" w:pos="0"/>
        </w:tabs>
        <w:spacing w:after="0" w:line="240" w:lineRule="auto"/>
        <w:jc w:val="both"/>
        <w:rPr>
          <w:rFonts w:ascii="Verdana" w:eastAsia="Times New Roman" w:hAnsi="Verdana"/>
          <w:bCs/>
          <w:sz w:val="20"/>
          <w:szCs w:val="20"/>
          <w:lang w:val="bg-BG"/>
        </w:rPr>
      </w:pPr>
      <w:r w:rsidRPr="002C7F6E">
        <w:rPr>
          <w:rFonts w:ascii="Verdana" w:eastAsia="Times New Roman" w:hAnsi="Verdana"/>
          <w:b/>
          <w:sz w:val="20"/>
          <w:szCs w:val="20"/>
          <w:lang w:val="bg-BG"/>
        </w:rPr>
        <w:tab/>
      </w:r>
      <w:r w:rsidR="00576876" w:rsidRPr="002C7F6E">
        <w:rPr>
          <w:rFonts w:ascii="Verdana" w:eastAsia="Times New Roman" w:hAnsi="Verdana"/>
          <w:b/>
          <w:sz w:val="20"/>
          <w:szCs w:val="20"/>
          <w:lang w:val="bg-BG"/>
        </w:rPr>
        <w:t xml:space="preserve">Чл. </w:t>
      </w:r>
      <w:r w:rsidR="001F5532" w:rsidRPr="002C7F6E">
        <w:rPr>
          <w:rFonts w:ascii="Verdana" w:eastAsia="Times New Roman" w:hAnsi="Verdana"/>
          <w:b/>
          <w:sz w:val="20"/>
          <w:szCs w:val="20"/>
          <w:lang w:val="bg-BG"/>
        </w:rPr>
        <w:t>3</w:t>
      </w:r>
      <w:r w:rsidRPr="002C7F6E">
        <w:rPr>
          <w:rFonts w:ascii="Verdana" w:eastAsia="Times New Roman" w:hAnsi="Verdana"/>
          <w:b/>
          <w:sz w:val="20"/>
          <w:szCs w:val="20"/>
          <w:lang w:val="bg-BG"/>
        </w:rPr>
        <w:t>8</w:t>
      </w:r>
      <w:r w:rsidR="00576876" w:rsidRPr="002C7F6E">
        <w:rPr>
          <w:rFonts w:ascii="Verdana" w:eastAsia="Times New Roman" w:hAnsi="Verdana"/>
          <w:b/>
          <w:sz w:val="20"/>
          <w:szCs w:val="20"/>
          <w:lang w:val="bg-BG"/>
        </w:rPr>
        <w:t>. (1)</w:t>
      </w:r>
      <w:r w:rsidR="00576876" w:rsidRPr="002C7F6E">
        <w:rPr>
          <w:rFonts w:ascii="Verdana" w:eastAsia="Times New Roman" w:hAnsi="Verdana"/>
          <w:sz w:val="20"/>
          <w:szCs w:val="20"/>
          <w:lang w:val="bg-BG"/>
        </w:rPr>
        <w:t xml:space="preserve"> ВЪЗЛОЖИТЕЛЯТ има право:</w:t>
      </w:r>
      <w:bookmarkStart w:id="69" w:name="_DV_M64"/>
      <w:bookmarkEnd w:id="69"/>
    </w:p>
    <w:p w14:paraId="478A3F1A" w14:textId="77777777" w:rsidR="00576876" w:rsidRPr="002C7F6E" w:rsidRDefault="00E235F7" w:rsidP="00576876">
      <w:pPr>
        <w:tabs>
          <w:tab w:val="left" w:pos="0"/>
        </w:tabs>
        <w:spacing w:after="0" w:line="240" w:lineRule="auto"/>
        <w:jc w:val="both"/>
        <w:rPr>
          <w:rFonts w:ascii="Verdana" w:eastAsia="Times New Roman" w:hAnsi="Verdana"/>
          <w:bCs/>
          <w:sz w:val="20"/>
          <w:szCs w:val="20"/>
          <w:lang w:val="bg-BG"/>
        </w:rPr>
      </w:pPr>
      <w:r w:rsidRPr="002C7F6E">
        <w:rPr>
          <w:rFonts w:ascii="Verdana" w:eastAsia="Times New Roman" w:hAnsi="Verdana"/>
          <w:sz w:val="20"/>
          <w:szCs w:val="20"/>
          <w:lang w:val="bg-BG"/>
        </w:rPr>
        <w:tab/>
      </w:r>
      <w:r w:rsidR="00576876" w:rsidRPr="002C7F6E">
        <w:rPr>
          <w:rFonts w:ascii="Verdana" w:eastAsia="Times New Roman" w:hAnsi="Verdana"/>
          <w:sz w:val="20"/>
          <w:szCs w:val="20"/>
          <w:lang w:val="bg-BG"/>
        </w:rPr>
        <w:t>1. да приеме изпълнението, когато отговаря на договореното;</w:t>
      </w:r>
      <w:bookmarkStart w:id="70" w:name="_DV_M65"/>
      <w:bookmarkEnd w:id="70"/>
    </w:p>
    <w:p w14:paraId="1DA3988C" w14:textId="77777777" w:rsidR="00576876" w:rsidRPr="002C7F6E" w:rsidRDefault="00E235F7" w:rsidP="00576876">
      <w:pPr>
        <w:tabs>
          <w:tab w:val="left" w:pos="0"/>
        </w:tabs>
        <w:spacing w:after="0" w:line="240" w:lineRule="auto"/>
        <w:jc w:val="both"/>
        <w:rPr>
          <w:rFonts w:ascii="Verdana" w:eastAsia="Times New Roman" w:hAnsi="Verdana"/>
          <w:bCs/>
          <w:sz w:val="20"/>
          <w:szCs w:val="20"/>
          <w:lang w:val="bg-BG"/>
        </w:rPr>
      </w:pPr>
      <w:r w:rsidRPr="002C7F6E">
        <w:rPr>
          <w:rFonts w:ascii="Verdana" w:eastAsia="Times New Roman" w:hAnsi="Verdana"/>
          <w:sz w:val="20"/>
          <w:szCs w:val="20"/>
          <w:lang w:val="bg-BG"/>
        </w:rPr>
        <w:tab/>
      </w:r>
      <w:r w:rsidR="00576876" w:rsidRPr="002C7F6E">
        <w:rPr>
          <w:rFonts w:ascii="Verdana" w:eastAsia="Times New Roman" w:hAnsi="Verdana"/>
          <w:sz w:val="20"/>
          <w:szCs w:val="20"/>
          <w:lang w:val="bg-BG"/>
        </w:rPr>
        <w:t>2.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w:t>
      </w:r>
      <w:r w:rsidR="003B0716">
        <w:rPr>
          <w:rFonts w:ascii="Verdana" w:eastAsia="Times New Roman" w:hAnsi="Verdana"/>
          <w:sz w:val="20"/>
          <w:szCs w:val="20"/>
          <w:lang w:val="bg-BG"/>
        </w:rPr>
        <w:t xml:space="preserve"> в частта в която са констатирани недостатъците,</w:t>
      </w:r>
      <w:r w:rsidR="00576876" w:rsidRPr="002C7F6E">
        <w:rPr>
          <w:rFonts w:ascii="Verdana" w:eastAsia="Times New Roman" w:hAnsi="Verdana"/>
          <w:sz w:val="20"/>
          <w:szCs w:val="20"/>
          <w:lang w:val="bg-BG"/>
        </w:rPr>
        <w:t xml:space="preserve"> до </w:t>
      </w:r>
      <w:r w:rsidR="003B0716">
        <w:rPr>
          <w:rFonts w:ascii="Verdana" w:eastAsia="Times New Roman" w:hAnsi="Verdana"/>
          <w:sz w:val="20"/>
          <w:szCs w:val="20"/>
          <w:lang w:val="bg-BG"/>
        </w:rPr>
        <w:t xml:space="preserve">тяхното </w:t>
      </w:r>
      <w:r w:rsidR="00576876" w:rsidRPr="002C7F6E">
        <w:rPr>
          <w:rFonts w:ascii="Verdana" w:eastAsia="Times New Roman" w:hAnsi="Verdana"/>
          <w:sz w:val="20"/>
          <w:szCs w:val="20"/>
          <w:lang w:val="bg-BG"/>
        </w:rPr>
        <w:t>отстраняване</w:t>
      </w:r>
      <w:r w:rsidR="003B0716">
        <w:rPr>
          <w:rFonts w:ascii="Verdana" w:eastAsia="Times New Roman" w:hAnsi="Verdana"/>
          <w:sz w:val="20"/>
          <w:szCs w:val="20"/>
          <w:lang w:val="bg-BG"/>
        </w:rPr>
        <w:t xml:space="preserve">, като </w:t>
      </w:r>
      <w:r w:rsidR="00576876" w:rsidRPr="002C7F6E">
        <w:rPr>
          <w:rFonts w:ascii="Verdana" w:eastAsia="Times New Roman" w:hAnsi="Verdana"/>
          <w:sz w:val="20"/>
          <w:szCs w:val="20"/>
          <w:lang w:val="bg-BG"/>
        </w:rPr>
        <w:t>даде подходящ срок за отстраняван</w:t>
      </w:r>
      <w:r w:rsidRPr="002C7F6E">
        <w:rPr>
          <w:rFonts w:ascii="Verdana" w:eastAsia="Times New Roman" w:hAnsi="Verdana"/>
          <w:sz w:val="20"/>
          <w:szCs w:val="20"/>
          <w:lang w:val="bg-BG"/>
        </w:rPr>
        <w:t>ето им за сметка на ИЗПЪЛНИТЕЛЯ</w:t>
      </w:r>
      <w:r w:rsidR="00576876" w:rsidRPr="002C7F6E">
        <w:rPr>
          <w:rFonts w:ascii="Verdana" w:eastAsia="Times New Roman" w:hAnsi="Verdana"/>
          <w:sz w:val="20"/>
          <w:szCs w:val="20"/>
          <w:lang w:val="bg-BG"/>
        </w:rPr>
        <w:t>;</w:t>
      </w:r>
    </w:p>
    <w:p w14:paraId="281FED01" w14:textId="77777777" w:rsidR="00576876" w:rsidRPr="002C7F6E" w:rsidRDefault="00E235F7" w:rsidP="00576876">
      <w:pPr>
        <w:tabs>
          <w:tab w:val="left" w:pos="0"/>
        </w:tabs>
        <w:spacing w:after="0" w:line="240" w:lineRule="auto"/>
        <w:jc w:val="both"/>
        <w:rPr>
          <w:rFonts w:ascii="Verdana" w:eastAsia="Times New Roman" w:hAnsi="Verdana"/>
          <w:bCs/>
          <w:sz w:val="20"/>
          <w:szCs w:val="20"/>
          <w:lang w:val="bg-BG"/>
        </w:rPr>
      </w:pPr>
      <w:r w:rsidRPr="002C7F6E">
        <w:rPr>
          <w:rFonts w:ascii="Verdana" w:eastAsia="Times New Roman" w:hAnsi="Verdana"/>
          <w:sz w:val="20"/>
          <w:szCs w:val="20"/>
          <w:lang w:val="bg-BG"/>
        </w:rPr>
        <w:tab/>
        <w:t xml:space="preserve">3. </w:t>
      </w:r>
      <w:r w:rsidR="00576876" w:rsidRPr="002C7F6E">
        <w:rPr>
          <w:rFonts w:ascii="Verdana" w:eastAsia="Times New Roman" w:hAnsi="Verdana"/>
          <w:sz w:val="20"/>
          <w:szCs w:val="20"/>
          <w:lang w:val="bg-BG"/>
        </w:rPr>
        <w:t>да</w:t>
      </w:r>
      <w:r w:rsidRPr="002C7F6E">
        <w:rPr>
          <w:rFonts w:ascii="Verdana" w:eastAsia="Times New Roman" w:hAnsi="Verdana"/>
          <w:sz w:val="20"/>
          <w:szCs w:val="20"/>
          <w:lang w:val="bg-BG"/>
        </w:rPr>
        <w:t xml:space="preserve"> откаже да приеме изпълнението </w:t>
      </w:r>
      <w:r w:rsidR="00576876" w:rsidRPr="002C7F6E">
        <w:rPr>
          <w:rFonts w:ascii="Verdana" w:eastAsia="Times New Roman" w:hAnsi="Verdana"/>
          <w:sz w:val="20"/>
          <w:szCs w:val="20"/>
          <w:lang w:val="bg-BG"/>
        </w:rPr>
        <w:t>при същест</w:t>
      </w:r>
      <w:r w:rsidRPr="002C7F6E">
        <w:rPr>
          <w:rFonts w:ascii="Verdana" w:eastAsia="Times New Roman" w:hAnsi="Verdana"/>
          <w:sz w:val="20"/>
          <w:szCs w:val="20"/>
          <w:lang w:val="bg-BG"/>
        </w:rPr>
        <w:t>вени отклонения от договореното,</w:t>
      </w:r>
      <w:r w:rsidR="001673FD" w:rsidRPr="002C7F6E">
        <w:rPr>
          <w:rFonts w:ascii="Verdana" w:eastAsia="Times New Roman" w:hAnsi="Verdana"/>
          <w:sz w:val="20"/>
          <w:szCs w:val="20"/>
          <w:lang w:val="bg-BG"/>
        </w:rPr>
        <w:t xml:space="preserve"> в случай</w:t>
      </w:r>
      <w:r w:rsidR="00576876" w:rsidRPr="002C7F6E">
        <w:rPr>
          <w:rFonts w:ascii="Verdana" w:eastAsia="Times New Roman" w:hAnsi="Verdana"/>
          <w:sz w:val="20"/>
          <w:szCs w:val="20"/>
          <w:lang w:val="bg-BG"/>
        </w:rPr>
        <w:t xml:space="preserve"> че констатираните недоста</w:t>
      </w:r>
      <w:r w:rsidRPr="002C7F6E">
        <w:rPr>
          <w:rFonts w:ascii="Verdana" w:eastAsia="Times New Roman" w:hAnsi="Verdana"/>
          <w:sz w:val="20"/>
          <w:szCs w:val="20"/>
          <w:lang w:val="bg-BG"/>
        </w:rPr>
        <w:t xml:space="preserve">тъци са от такова естество, че </w:t>
      </w:r>
      <w:r w:rsidR="00576876" w:rsidRPr="002C7F6E">
        <w:rPr>
          <w:rFonts w:ascii="Verdana" w:eastAsia="Times New Roman" w:hAnsi="Verdana"/>
          <w:sz w:val="20"/>
          <w:szCs w:val="20"/>
          <w:lang w:val="bg-BG"/>
        </w:rPr>
        <w:t>не могат да</w:t>
      </w:r>
      <w:r w:rsidRPr="002C7F6E">
        <w:rPr>
          <w:rFonts w:ascii="Verdana" w:eastAsia="Times New Roman" w:hAnsi="Verdana"/>
          <w:sz w:val="20"/>
          <w:szCs w:val="20"/>
          <w:lang w:val="bg-BG"/>
        </w:rPr>
        <w:t xml:space="preserve"> бъдат отстранени в рамките на </w:t>
      </w:r>
      <w:r w:rsidR="00576876" w:rsidRPr="002C7F6E">
        <w:rPr>
          <w:rFonts w:ascii="Verdana" w:eastAsia="Times New Roman" w:hAnsi="Verdana"/>
          <w:sz w:val="20"/>
          <w:szCs w:val="20"/>
          <w:lang w:val="bg-BG"/>
        </w:rPr>
        <w:t>срока за изпълнение по Договора</w:t>
      </w:r>
      <w:r w:rsidRPr="002C7F6E">
        <w:rPr>
          <w:rFonts w:ascii="Verdana" w:eastAsia="Times New Roman" w:hAnsi="Verdana"/>
          <w:sz w:val="20"/>
          <w:szCs w:val="20"/>
          <w:lang w:val="bg-BG"/>
        </w:rPr>
        <w:t xml:space="preserve"> или </w:t>
      </w:r>
      <w:r w:rsidR="00576876" w:rsidRPr="002C7F6E">
        <w:rPr>
          <w:rFonts w:ascii="Verdana" w:eastAsia="Times New Roman" w:hAnsi="Verdana"/>
          <w:sz w:val="20"/>
          <w:szCs w:val="20"/>
          <w:lang w:val="bg-BG"/>
        </w:rPr>
        <w:t>резултатът от изпълнението с</w:t>
      </w:r>
      <w:r w:rsidRPr="002C7F6E">
        <w:rPr>
          <w:rFonts w:ascii="Verdana" w:eastAsia="Times New Roman" w:hAnsi="Verdana"/>
          <w:sz w:val="20"/>
          <w:szCs w:val="20"/>
          <w:lang w:val="bg-BG"/>
        </w:rPr>
        <w:t>тава безполезен за ВЪЗЛОЖИТЕЛЯ</w:t>
      </w:r>
      <w:r w:rsidR="00576876" w:rsidRPr="002C7F6E">
        <w:rPr>
          <w:rFonts w:ascii="Verdana" w:eastAsia="Times New Roman" w:hAnsi="Verdana"/>
          <w:sz w:val="20"/>
          <w:szCs w:val="20"/>
          <w:lang w:val="bg-BG"/>
        </w:rPr>
        <w:t>.</w:t>
      </w:r>
    </w:p>
    <w:p w14:paraId="6BD41767" w14:textId="77777777" w:rsidR="00576876" w:rsidRPr="002C7F6E" w:rsidRDefault="00E235F7" w:rsidP="001673FD">
      <w:pPr>
        <w:keepNext/>
        <w:keepLines/>
        <w:spacing w:before="240" w:after="240" w:line="240" w:lineRule="auto"/>
        <w:jc w:val="center"/>
        <w:outlineLvl w:val="1"/>
        <w:rPr>
          <w:rFonts w:ascii="Verdana" w:eastAsia="Times New Roman" w:hAnsi="Verdana"/>
          <w:b/>
          <w:bCs/>
          <w:color w:val="000000"/>
          <w:sz w:val="20"/>
          <w:szCs w:val="20"/>
          <w:lang w:val="bg-BG"/>
        </w:rPr>
      </w:pPr>
      <w:r w:rsidRPr="002C7F6E">
        <w:rPr>
          <w:rFonts w:ascii="Verdana" w:eastAsia="Times New Roman" w:hAnsi="Verdana"/>
          <w:b/>
          <w:bCs/>
          <w:color w:val="000000"/>
          <w:sz w:val="20"/>
          <w:szCs w:val="20"/>
        </w:rPr>
        <w:t xml:space="preserve">VII. </w:t>
      </w:r>
      <w:r w:rsidR="00576876" w:rsidRPr="002C7F6E">
        <w:rPr>
          <w:rFonts w:ascii="Verdana" w:eastAsia="Times New Roman" w:hAnsi="Verdana"/>
          <w:b/>
          <w:bCs/>
          <w:color w:val="000000"/>
          <w:sz w:val="20"/>
          <w:szCs w:val="20"/>
          <w:lang w:val="bg-BG"/>
        </w:rPr>
        <w:t>САНКЦИИ ПРИ НЕИЗПЪЛНЕНИЕ</w:t>
      </w:r>
    </w:p>
    <w:p w14:paraId="4292B4AB" w14:textId="7A96EA86" w:rsidR="007E7986" w:rsidRPr="002C7F6E" w:rsidRDefault="00576876" w:rsidP="006D75D5">
      <w:pPr>
        <w:shd w:val="clear" w:color="auto" w:fill="FFFFFF"/>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 xml:space="preserve">Чл. </w:t>
      </w:r>
      <w:r w:rsidR="001F5532" w:rsidRPr="002C7F6E">
        <w:rPr>
          <w:rFonts w:ascii="Verdana" w:eastAsia="Times New Roman" w:hAnsi="Verdana"/>
          <w:b/>
          <w:sz w:val="20"/>
          <w:szCs w:val="20"/>
          <w:lang w:val="bg-BG"/>
        </w:rPr>
        <w:t>3</w:t>
      </w:r>
      <w:r w:rsidR="00E235F7" w:rsidRPr="002C7F6E">
        <w:rPr>
          <w:rFonts w:ascii="Verdana" w:eastAsia="Times New Roman" w:hAnsi="Verdana"/>
          <w:b/>
          <w:sz w:val="20"/>
          <w:szCs w:val="20"/>
          <w:lang w:val="bg-BG"/>
        </w:rPr>
        <w:t>9</w:t>
      </w:r>
      <w:r w:rsidRPr="002C7F6E">
        <w:rPr>
          <w:rFonts w:ascii="Verdana" w:eastAsia="Times New Roman" w:hAnsi="Verdana"/>
          <w:b/>
          <w:sz w:val="20"/>
          <w:szCs w:val="20"/>
          <w:lang w:val="bg-BG"/>
        </w:rPr>
        <w:t xml:space="preserve">. </w:t>
      </w:r>
      <w:r w:rsidR="00BF4CE8" w:rsidRPr="002C7F6E">
        <w:rPr>
          <w:rFonts w:ascii="Verdana" w:eastAsia="Times New Roman" w:hAnsi="Verdana"/>
          <w:b/>
          <w:sz w:val="20"/>
          <w:szCs w:val="20"/>
        </w:rPr>
        <w:t>(</w:t>
      </w:r>
      <w:r w:rsidR="00BF4CE8" w:rsidRPr="002C7F6E">
        <w:rPr>
          <w:rFonts w:ascii="Verdana" w:eastAsia="Times New Roman" w:hAnsi="Verdana"/>
          <w:b/>
          <w:sz w:val="20"/>
          <w:szCs w:val="20"/>
          <w:lang w:val="bg-BG"/>
        </w:rPr>
        <w:t>1</w:t>
      </w:r>
      <w:r w:rsidR="00BF4CE8" w:rsidRPr="002C7F6E">
        <w:rPr>
          <w:rFonts w:ascii="Verdana" w:eastAsia="Times New Roman" w:hAnsi="Verdana"/>
          <w:b/>
          <w:sz w:val="20"/>
          <w:szCs w:val="20"/>
        </w:rPr>
        <w:t>)</w:t>
      </w:r>
      <w:r w:rsidR="00F2464D" w:rsidRPr="002C7F6E">
        <w:rPr>
          <w:rFonts w:ascii="Verdana" w:eastAsia="Times New Roman" w:hAnsi="Verdana"/>
          <w:b/>
          <w:sz w:val="20"/>
          <w:szCs w:val="20"/>
          <w:lang w:val="bg-BG"/>
        </w:rPr>
        <w:t xml:space="preserve"> </w:t>
      </w:r>
      <w:r w:rsidRPr="002C7F6E">
        <w:rPr>
          <w:rFonts w:ascii="Verdana" w:eastAsia="Times New Roman" w:hAnsi="Verdana"/>
          <w:sz w:val="20"/>
          <w:szCs w:val="20"/>
          <w:lang w:val="bg-BG"/>
        </w:rPr>
        <w:t xml:space="preserve">При просрочване изпълнението на задълженията по този Договор, </w:t>
      </w:r>
      <w:r w:rsidR="00084285" w:rsidRPr="00F90F14">
        <w:rPr>
          <w:rFonts w:ascii="Verdana" w:eastAsia="Times New Roman" w:hAnsi="Verdana"/>
          <w:sz w:val="20"/>
          <w:szCs w:val="20"/>
          <w:lang w:val="bg-BG"/>
        </w:rPr>
        <w:t>ИЗПЪЛНИТЕЛЯТ дължи на ВЪЗЛОЖИТЕЛЯТ</w:t>
      </w:r>
      <w:r w:rsidR="00084285" w:rsidRPr="002C7F6E" w:rsidDel="00084285">
        <w:rPr>
          <w:rFonts w:ascii="Verdana" w:eastAsia="Times New Roman" w:hAnsi="Verdana"/>
          <w:sz w:val="20"/>
          <w:szCs w:val="20"/>
          <w:lang w:val="bg-BG"/>
        </w:rPr>
        <w:t xml:space="preserve"> </w:t>
      </w:r>
      <w:r w:rsidR="00E235F7" w:rsidRPr="002C7F6E">
        <w:rPr>
          <w:rFonts w:ascii="Verdana" w:eastAsia="Times New Roman" w:hAnsi="Verdana"/>
          <w:sz w:val="20"/>
          <w:szCs w:val="20"/>
          <w:lang w:val="bg-BG"/>
        </w:rPr>
        <w:t>неустой</w:t>
      </w:r>
      <w:r w:rsidR="001673FD" w:rsidRPr="002C7F6E">
        <w:rPr>
          <w:rFonts w:ascii="Verdana" w:eastAsia="Times New Roman" w:hAnsi="Verdana"/>
          <w:sz w:val="20"/>
          <w:szCs w:val="20"/>
          <w:lang w:val="bg-BG"/>
        </w:rPr>
        <w:t xml:space="preserve">ка в размер на </w:t>
      </w:r>
      <w:r w:rsidR="00F90F14">
        <w:rPr>
          <w:rFonts w:ascii="Verdana" w:eastAsia="Times New Roman" w:hAnsi="Verdana"/>
          <w:sz w:val="20"/>
          <w:szCs w:val="20"/>
        </w:rPr>
        <w:t xml:space="preserve">0,5 </w:t>
      </w:r>
      <w:r w:rsidR="001673FD" w:rsidRPr="002C7F6E">
        <w:rPr>
          <w:rFonts w:ascii="Verdana" w:eastAsia="Times New Roman" w:hAnsi="Verdana"/>
          <w:sz w:val="20"/>
          <w:szCs w:val="20"/>
          <w:lang w:val="bg-BG"/>
        </w:rPr>
        <w:t xml:space="preserve">% (едно на </w:t>
      </w:r>
      <w:r w:rsidR="001673FD" w:rsidRPr="002C7F6E">
        <w:rPr>
          <w:rFonts w:ascii="Verdana" w:eastAsia="Times New Roman" w:hAnsi="Verdana"/>
          <w:sz w:val="20"/>
          <w:szCs w:val="20"/>
          <w:lang w:val="bg-BG"/>
        </w:rPr>
        <w:t>сто)</w:t>
      </w:r>
      <w:r w:rsidR="00E235F7" w:rsidRPr="002C7F6E">
        <w:rPr>
          <w:rFonts w:ascii="Verdana" w:eastAsia="Times New Roman" w:hAnsi="Verdana"/>
          <w:sz w:val="20"/>
          <w:szCs w:val="20"/>
          <w:lang w:val="bg-BG"/>
        </w:rPr>
        <w:t xml:space="preserve"> от Цената за съответния месец</w:t>
      </w:r>
      <w:r w:rsidRPr="002C7F6E">
        <w:rPr>
          <w:rFonts w:ascii="Verdana" w:eastAsia="Times New Roman" w:hAnsi="Verdana"/>
          <w:sz w:val="20"/>
          <w:szCs w:val="20"/>
          <w:lang w:val="bg-BG"/>
        </w:rPr>
        <w:t xml:space="preserve"> за всеки </w:t>
      </w:r>
      <w:r w:rsidR="00E235F7" w:rsidRPr="002C7F6E">
        <w:rPr>
          <w:rFonts w:ascii="Verdana" w:eastAsia="Times New Roman" w:hAnsi="Verdana"/>
          <w:sz w:val="20"/>
          <w:szCs w:val="20"/>
          <w:lang w:val="bg-BG"/>
        </w:rPr>
        <w:t>ден забава, но не повече от 10% (десет</w:t>
      </w:r>
      <w:r w:rsidR="001673FD" w:rsidRPr="002C7F6E">
        <w:rPr>
          <w:rFonts w:ascii="Verdana" w:eastAsia="Times New Roman" w:hAnsi="Verdana"/>
          <w:sz w:val="20"/>
          <w:szCs w:val="20"/>
          <w:lang w:val="bg-BG"/>
        </w:rPr>
        <w:t xml:space="preserve"> на сто)</w:t>
      </w:r>
      <w:r w:rsidRPr="002C7F6E">
        <w:rPr>
          <w:rFonts w:ascii="Verdana" w:eastAsia="Times New Roman" w:hAnsi="Verdana"/>
          <w:sz w:val="20"/>
          <w:szCs w:val="20"/>
          <w:lang w:val="bg-BG"/>
        </w:rPr>
        <w:t xml:space="preserve"> от </w:t>
      </w:r>
      <w:r w:rsidR="00095327">
        <w:rPr>
          <w:rFonts w:ascii="Verdana" w:eastAsia="Times New Roman" w:hAnsi="Verdana"/>
          <w:sz w:val="20"/>
          <w:szCs w:val="20"/>
          <w:lang w:val="bg-BG"/>
        </w:rPr>
        <w:t>месечната с</w:t>
      </w:r>
      <w:r w:rsidRPr="002C7F6E">
        <w:rPr>
          <w:rFonts w:ascii="Verdana" w:eastAsia="Times New Roman" w:hAnsi="Verdana"/>
          <w:sz w:val="20"/>
          <w:szCs w:val="20"/>
          <w:lang w:val="bg-BG"/>
        </w:rPr>
        <w:t>тойност на Договора</w:t>
      </w:r>
      <w:r w:rsidR="00095327">
        <w:rPr>
          <w:rFonts w:ascii="Verdana" w:eastAsia="Times New Roman" w:hAnsi="Verdana"/>
          <w:sz w:val="20"/>
          <w:szCs w:val="20"/>
          <w:lang w:val="bg-BG"/>
        </w:rPr>
        <w:t>.</w:t>
      </w:r>
    </w:p>
    <w:p w14:paraId="1129CD7B" w14:textId="77777777" w:rsidR="00D91FAF" w:rsidRPr="002C7F6E" w:rsidRDefault="00D91FAF" w:rsidP="006D75D5">
      <w:pPr>
        <w:shd w:val="clear" w:color="auto" w:fill="FFFFFF"/>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 xml:space="preserve"> (2) </w:t>
      </w:r>
      <w:r w:rsidRPr="002C7F6E">
        <w:rPr>
          <w:rFonts w:ascii="Verdana" w:eastAsia="Times New Roman" w:hAnsi="Verdana"/>
          <w:sz w:val="20"/>
          <w:szCs w:val="20"/>
          <w:lang w:val="bg-BG"/>
        </w:rPr>
        <w:t xml:space="preserve">При виновно неизпълнение на задълженията </w:t>
      </w:r>
      <w:r w:rsidR="0047016D" w:rsidRPr="002C7F6E">
        <w:rPr>
          <w:rFonts w:ascii="Verdana" w:eastAsia="Times New Roman" w:hAnsi="Verdana"/>
          <w:sz w:val="20"/>
          <w:szCs w:val="20"/>
          <w:lang w:val="bg-BG"/>
        </w:rPr>
        <w:t xml:space="preserve">на Изпълнителя </w:t>
      </w:r>
      <w:r w:rsidRPr="002C7F6E">
        <w:rPr>
          <w:rFonts w:ascii="Verdana" w:eastAsia="Times New Roman" w:hAnsi="Verdana"/>
          <w:sz w:val="20"/>
          <w:szCs w:val="20"/>
          <w:lang w:val="bg-BG"/>
        </w:rPr>
        <w:t>по този Договор</w:t>
      </w:r>
      <w:r w:rsidR="0047016D" w:rsidRPr="002C7F6E">
        <w:rPr>
          <w:rFonts w:ascii="Verdana" w:eastAsia="Times New Roman" w:hAnsi="Verdana"/>
          <w:sz w:val="20"/>
          <w:szCs w:val="20"/>
          <w:lang w:val="bg-BG"/>
        </w:rPr>
        <w:t xml:space="preserve">, </w:t>
      </w:r>
      <w:r w:rsidR="00E36D0D" w:rsidRPr="002C7F6E">
        <w:rPr>
          <w:rFonts w:ascii="Verdana" w:eastAsia="Times New Roman" w:hAnsi="Verdana"/>
          <w:sz w:val="20"/>
          <w:szCs w:val="20"/>
          <w:lang w:val="bg-BG"/>
        </w:rPr>
        <w:t>включително</w:t>
      </w:r>
      <w:r w:rsidR="0042471A" w:rsidRPr="002C7F6E">
        <w:rPr>
          <w:rFonts w:ascii="Verdana" w:eastAsia="Times New Roman" w:hAnsi="Verdana"/>
          <w:sz w:val="20"/>
          <w:szCs w:val="20"/>
          <w:lang w:val="bg-BG"/>
        </w:rPr>
        <w:t xml:space="preserve"> </w:t>
      </w:r>
      <w:r w:rsidR="00E36D0D" w:rsidRPr="002C7F6E">
        <w:rPr>
          <w:rFonts w:ascii="Verdana" w:eastAsia="Times New Roman" w:hAnsi="Verdana"/>
          <w:sz w:val="20"/>
          <w:szCs w:val="20"/>
          <w:lang w:val="bg-BG"/>
        </w:rPr>
        <w:t>нарушение</w:t>
      </w:r>
      <w:r w:rsidR="0047016D" w:rsidRPr="002C7F6E">
        <w:rPr>
          <w:rFonts w:ascii="Verdana" w:eastAsia="Times New Roman" w:hAnsi="Verdana"/>
          <w:sz w:val="20"/>
          <w:szCs w:val="20"/>
          <w:lang w:val="bg-BG"/>
        </w:rPr>
        <w:t xml:space="preserve"> от Изпълнителя</w:t>
      </w:r>
      <w:r w:rsidR="008E7A35">
        <w:rPr>
          <w:rFonts w:ascii="Verdana" w:eastAsia="Times New Roman" w:hAnsi="Verdana"/>
          <w:sz w:val="20"/>
          <w:szCs w:val="20"/>
          <w:lang w:val="bg-BG"/>
        </w:rPr>
        <w:t xml:space="preserve"> на П</w:t>
      </w:r>
      <w:r w:rsidR="0042471A" w:rsidRPr="002C7F6E">
        <w:rPr>
          <w:rFonts w:ascii="Verdana" w:eastAsia="Times New Roman" w:hAnsi="Verdana"/>
          <w:sz w:val="20"/>
          <w:szCs w:val="20"/>
          <w:lang w:val="bg-BG"/>
        </w:rPr>
        <w:t>лана за охрана на даден обект</w:t>
      </w:r>
      <w:r w:rsidR="00E36D0D" w:rsidRPr="002C7F6E">
        <w:rPr>
          <w:rFonts w:ascii="Verdana" w:eastAsia="Times New Roman" w:hAnsi="Verdana"/>
          <w:sz w:val="20"/>
          <w:szCs w:val="20"/>
          <w:lang w:val="bg-BG"/>
        </w:rPr>
        <w:t xml:space="preserve"> като отклоняване от поста, време за реакция при задействане на СОТ над определеното</w:t>
      </w:r>
      <w:r w:rsidR="001D55E8">
        <w:rPr>
          <w:rFonts w:ascii="Verdana" w:eastAsia="Times New Roman" w:hAnsi="Verdana"/>
          <w:sz w:val="20"/>
          <w:szCs w:val="20"/>
          <w:lang w:val="bg-BG"/>
        </w:rPr>
        <w:t xml:space="preserve">, съгласно плана за </w:t>
      </w:r>
      <w:r w:rsidR="008E7A35">
        <w:rPr>
          <w:rFonts w:ascii="Verdana" w:eastAsia="Times New Roman" w:hAnsi="Verdana"/>
          <w:sz w:val="20"/>
          <w:szCs w:val="20"/>
          <w:lang w:val="bg-BG"/>
        </w:rPr>
        <w:t>охрана</w:t>
      </w:r>
      <w:r w:rsidR="00E36D0D" w:rsidRPr="002C7F6E">
        <w:rPr>
          <w:rFonts w:ascii="Verdana" w:eastAsia="Times New Roman" w:hAnsi="Verdana"/>
          <w:sz w:val="20"/>
          <w:szCs w:val="20"/>
          <w:lang w:val="bg-BG"/>
        </w:rPr>
        <w:t xml:space="preserve"> и т.н.</w:t>
      </w:r>
      <w:r w:rsidRPr="002C7F6E">
        <w:rPr>
          <w:rFonts w:ascii="Verdana" w:eastAsia="Times New Roman" w:hAnsi="Verdana"/>
          <w:sz w:val="20"/>
          <w:szCs w:val="20"/>
          <w:lang w:val="bg-BG"/>
        </w:rPr>
        <w:t>,</w:t>
      </w:r>
      <w:r w:rsidR="001D55E8">
        <w:rPr>
          <w:rFonts w:ascii="Verdana" w:eastAsia="Times New Roman" w:hAnsi="Verdana"/>
          <w:sz w:val="20"/>
          <w:szCs w:val="20"/>
          <w:lang w:val="bg-BG"/>
        </w:rPr>
        <w:t xml:space="preserve"> удостоверено с Констативен </w:t>
      </w:r>
      <w:r w:rsidR="001D55E8">
        <w:rPr>
          <w:rFonts w:ascii="Verdana" w:eastAsia="Times New Roman" w:hAnsi="Verdana"/>
          <w:sz w:val="20"/>
          <w:szCs w:val="20"/>
          <w:lang w:val="bg-BG"/>
        </w:rPr>
        <w:t>протокол</w:t>
      </w:r>
      <w:r w:rsidR="00FC4418">
        <w:rPr>
          <w:rFonts w:ascii="Verdana" w:eastAsia="Times New Roman" w:hAnsi="Verdana"/>
          <w:sz w:val="20"/>
          <w:szCs w:val="20"/>
          <w:lang w:val="bg-BG"/>
        </w:rPr>
        <w:t>,</w:t>
      </w:r>
      <w:r w:rsidR="001D55E8">
        <w:rPr>
          <w:rFonts w:ascii="Verdana" w:eastAsia="Times New Roman" w:hAnsi="Verdana"/>
          <w:sz w:val="20"/>
          <w:szCs w:val="20"/>
          <w:lang w:val="bg-BG"/>
        </w:rPr>
        <w:t xml:space="preserve"> подписан от представител на Възложителя от една страна и представител </w:t>
      </w:r>
      <w:r w:rsidR="001D55E8">
        <w:rPr>
          <w:rFonts w:ascii="Verdana" w:eastAsia="Times New Roman" w:hAnsi="Verdana"/>
          <w:sz w:val="20"/>
          <w:szCs w:val="20"/>
          <w:lang w:val="bg-BG"/>
        </w:rPr>
        <w:t>на Изпълнителя от друга,</w:t>
      </w:r>
      <w:r w:rsidRPr="002C7F6E">
        <w:rPr>
          <w:rFonts w:ascii="Verdana" w:eastAsia="Times New Roman" w:hAnsi="Verdana"/>
          <w:sz w:val="20"/>
          <w:szCs w:val="20"/>
          <w:lang w:val="bg-BG"/>
        </w:rPr>
        <w:t xml:space="preserve"> Изпълнителят дължи на Възложителя неустойка в размер на 10% (</w:t>
      </w:r>
      <w:r w:rsidR="00C66423" w:rsidRPr="002C7F6E">
        <w:rPr>
          <w:rFonts w:ascii="Verdana" w:eastAsia="Times New Roman" w:hAnsi="Verdana"/>
          <w:sz w:val="20"/>
          <w:szCs w:val="20"/>
          <w:lang w:val="bg-BG"/>
        </w:rPr>
        <w:t>десет</w:t>
      </w:r>
      <w:r w:rsidRPr="002C7F6E">
        <w:rPr>
          <w:rFonts w:ascii="Verdana" w:eastAsia="Times New Roman" w:hAnsi="Verdana"/>
          <w:sz w:val="20"/>
          <w:szCs w:val="20"/>
          <w:lang w:val="bg-BG"/>
        </w:rPr>
        <w:t xml:space="preserve"> на сто) от месечната цена за </w:t>
      </w:r>
      <w:r w:rsidR="001A6D47" w:rsidRPr="002C7F6E">
        <w:rPr>
          <w:rFonts w:ascii="Verdana" w:eastAsia="Times New Roman" w:hAnsi="Verdana"/>
          <w:sz w:val="20"/>
          <w:szCs w:val="20"/>
          <w:lang w:val="bg-BG"/>
        </w:rPr>
        <w:t>съответния</w:t>
      </w:r>
      <w:r w:rsidRPr="002C7F6E">
        <w:rPr>
          <w:rFonts w:ascii="Verdana" w:eastAsia="Times New Roman" w:hAnsi="Verdana"/>
          <w:sz w:val="20"/>
          <w:szCs w:val="20"/>
          <w:lang w:val="bg-BG"/>
        </w:rPr>
        <w:t xml:space="preserve"> обект за съответния месец за </w:t>
      </w:r>
      <w:r w:rsidR="007E7986" w:rsidRPr="002C7F6E">
        <w:rPr>
          <w:rFonts w:ascii="Verdana" w:eastAsia="Times New Roman" w:hAnsi="Verdana"/>
          <w:sz w:val="20"/>
          <w:szCs w:val="20"/>
          <w:lang w:val="bg-BG"/>
        </w:rPr>
        <w:t>всяко неизпълнение</w:t>
      </w:r>
      <w:r w:rsidRPr="002C7F6E">
        <w:rPr>
          <w:rFonts w:ascii="Verdana" w:eastAsia="Times New Roman" w:hAnsi="Verdana"/>
          <w:sz w:val="20"/>
          <w:szCs w:val="20"/>
          <w:lang w:val="bg-BG"/>
        </w:rPr>
        <w:t>.</w:t>
      </w:r>
      <w:r w:rsidR="001D55E8">
        <w:rPr>
          <w:rFonts w:ascii="Verdana" w:eastAsia="Times New Roman" w:hAnsi="Verdana"/>
          <w:sz w:val="20"/>
          <w:szCs w:val="20"/>
          <w:lang w:val="bg-BG"/>
        </w:rPr>
        <w:t xml:space="preserve"> </w:t>
      </w:r>
      <w:r w:rsidR="00FC4418">
        <w:rPr>
          <w:rFonts w:ascii="Verdana" w:eastAsia="Times New Roman" w:hAnsi="Verdana"/>
          <w:sz w:val="20"/>
          <w:szCs w:val="20"/>
          <w:lang w:val="bg-BG"/>
        </w:rPr>
        <w:t xml:space="preserve">В случай, че представител на Изпълнителя откаже да подпише Констативен протокол, това обстоятелство се отбелязва в протокола и същият се подписва от </w:t>
      </w:r>
      <w:r w:rsidR="00836E7E">
        <w:rPr>
          <w:rFonts w:ascii="Verdana" w:eastAsia="Times New Roman" w:hAnsi="Verdana"/>
          <w:sz w:val="20"/>
          <w:szCs w:val="20"/>
          <w:lang w:val="bg-BG"/>
        </w:rPr>
        <w:t>още</w:t>
      </w:r>
      <w:r w:rsidR="00FC4418">
        <w:rPr>
          <w:rFonts w:ascii="Verdana" w:eastAsia="Times New Roman" w:hAnsi="Verdana"/>
          <w:sz w:val="20"/>
          <w:szCs w:val="20"/>
          <w:lang w:val="bg-BG"/>
        </w:rPr>
        <w:t xml:space="preserve"> двама представители на Възложителя. </w:t>
      </w:r>
      <w:r w:rsidR="001D55E8">
        <w:rPr>
          <w:rFonts w:ascii="Verdana" w:eastAsia="Times New Roman" w:hAnsi="Verdana"/>
          <w:sz w:val="20"/>
          <w:szCs w:val="20"/>
          <w:lang w:val="bg-BG"/>
        </w:rPr>
        <w:t xml:space="preserve">За констатирано второ </w:t>
      </w:r>
      <w:r w:rsidR="001D55E8">
        <w:rPr>
          <w:rFonts w:ascii="Verdana" w:eastAsia="Times New Roman" w:hAnsi="Verdana"/>
          <w:sz w:val="20"/>
          <w:szCs w:val="20"/>
          <w:lang w:val="bg-BG"/>
        </w:rPr>
        <w:t>нарушение от същото естество в рамките на месеца</w:t>
      </w:r>
      <w:r w:rsidR="008E7A35">
        <w:rPr>
          <w:rFonts w:ascii="Verdana" w:eastAsia="Times New Roman" w:hAnsi="Verdana"/>
          <w:sz w:val="20"/>
          <w:szCs w:val="20"/>
          <w:lang w:val="bg-BG"/>
        </w:rPr>
        <w:t xml:space="preserve"> на същия обект</w:t>
      </w:r>
      <w:r w:rsidR="001D55E8">
        <w:rPr>
          <w:rFonts w:ascii="Verdana" w:eastAsia="Times New Roman" w:hAnsi="Verdana"/>
          <w:sz w:val="20"/>
          <w:szCs w:val="20"/>
          <w:lang w:val="bg-BG"/>
        </w:rPr>
        <w:t xml:space="preserve">, през който е  установено първото нарушение Изпълнителя, дължи на Възложителя неустойка в размер на </w:t>
      </w:r>
      <w:r w:rsidR="00CB789C">
        <w:rPr>
          <w:rFonts w:ascii="Verdana" w:eastAsia="Times New Roman" w:hAnsi="Verdana"/>
          <w:sz w:val="20"/>
          <w:szCs w:val="20"/>
          <w:lang w:val="bg-BG"/>
        </w:rPr>
        <w:t>3</w:t>
      </w:r>
      <w:r w:rsidR="001D55E8">
        <w:rPr>
          <w:rFonts w:ascii="Verdana" w:eastAsia="Times New Roman" w:hAnsi="Verdana"/>
          <w:sz w:val="20"/>
          <w:szCs w:val="20"/>
          <w:lang w:val="bg-BG"/>
        </w:rPr>
        <w:t>0% (</w:t>
      </w:r>
      <w:r w:rsidR="00CB789C">
        <w:rPr>
          <w:rFonts w:ascii="Verdana" w:eastAsia="Times New Roman" w:hAnsi="Verdana"/>
          <w:sz w:val="20"/>
          <w:szCs w:val="20"/>
          <w:lang w:val="bg-BG"/>
        </w:rPr>
        <w:t>тридесет</w:t>
      </w:r>
      <w:r w:rsidR="001D55E8">
        <w:rPr>
          <w:rFonts w:ascii="Verdana" w:eastAsia="Times New Roman" w:hAnsi="Verdana"/>
          <w:sz w:val="20"/>
          <w:szCs w:val="20"/>
          <w:lang w:val="bg-BG"/>
        </w:rPr>
        <w:t xml:space="preserve"> на сто) </w:t>
      </w:r>
      <w:r w:rsidR="001D55E8" w:rsidRPr="002C7F6E">
        <w:rPr>
          <w:rFonts w:ascii="Verdana" w:eastAsia="Times New Roman" w:hAnsi="Verdana"/>
          <w:sz w:val="20"/>
          <w:szCs w:val="20"/>
          <w:lang w:val="bg-BG"/>
        </w:rPr>
        <w:t>от месечната цена за съответния обект за съответния месец</w:t>
      </w:r>
      <w:r w:rsidR="001D55E8">
        <w:rPr>
          <w:rFonts w:ascii="Verdana" w:eastAsia="Times New Roman" w:hAnsi="Verdana"/>
          <w:sz w:val="20"/>
          <w:szCs w:val="20"/>
          <w:lang w:val="bg-BG"/>
        </w:rPr>
        <w:t xml:space="preserve">. При констатирано трето нарушение от същото естество в рамките на месеца, през който е  установено първото нарушение, Изпълнителя дължи на Възложителя неустойка в размер на </w:t>
      </w:r>
      <w:r w:rsidR="00CB789C">
        <w:rPr>
          <w:rFonts w:ascii="Verdana" w:eastAsia="Times New Roman" w:hAnsi="Verdana"/>
          <w:sz w:val="20"/>
          <w:szCs w:val="20"/>
          <w:lang w:val="bg-BG"/>
        </w:rPr>
        <w:t>5</w:t>
      </w:r>
      <w:r w:rsidR="001D55E8">
        <w:rPr>
          <w:rFonts w:ascii="Verdana" w:eastAsia="Times New Roman" w:hAnsi="Verdana"/>
          <w:sz w:val="20"/>
          <w:szCs w:val="20"/>
          <w:lang w:val="bg-BG"/>
        </w:rPr>
        <w:t>0% (</w:t>
      </w:r>
      <w:r w:rsidR="00CB789C">
        <w:rPr>
          <w:rFonts w:ascii="Verdana" w:eastAsia="Times New Roman" w:hAnsi="Verdana"/>
          <w:sz w:val="20"/>
          <w:szCs w:val="20"/>
          <w:lang w:val="bg-BG"/>
        </w:rPr>
        <w:t>пе</w:t>
      </w:r>
      <w:r w:rsidR="006D75D5">
        <w:rPr>
          <w:rFonts w:ascii="Verdana" w:eastAsia="Times New Roman" w:hAnsi="Verdana"/>
          <w:sz w:val="20"/>
          <w:szCs w:val="20"/>
          <w:lang w:val="bg-BG"/>
        </w:rPr>
        <w:t>т</w:t>
      </w:r>
      <w:r w:rsidR="00CB789C">
        <w:rPr>
          <w:rFonts w:ascii="Verdana" w:eastAsia="Times New Roman" w:hAnsi="Verdana"/>
          <w:sz w:val="20"/>
          <w:szCs w:val="20"/>
          <w:lang w:val="bg-BG"/>
        </w:rPr>
        <w:t>десет</w:t>
      </w:r>
      <w:r w:rsidR="001D55E8">
        <w:rPr>
          <w:rFonts w:ascii="Verdana" w:eastAsia="Times New Roman" w:hAnsi="Verdana"/>
          <w:sz w:val="20"/>
          <w:szCs w:val="20"/>
          <w:lang w:val="bg-BG"/>
        </w:rPr>
        <w:t xml:space="preserve"> на сто) </w:t>
      </w:r>
      <w:r w:rsidR="001D55E8" w:rsidRPr="002C7F6E">
        <w:rPr>
          <w:rFonts w:ascii="Verdana" w:eastAsia="Times New Roman" w:hAnsi="Verdana"/>
          <w:sz w:val="20"/>
          <w:szCs w:val="20"/>
          <w:lang w:val="bg-BG"/>
        </w:rPr>
        <w:t>от месечната цена за съответния обект за съответния месец</w:t>
      </w:r>
      <w:r w:rsidR="001D55E8">
        <w:rPr>
          <w:rFonts w:ascii="Verdana" w:eastAsia="Times New Roman" w:hAnsi="Verdana"/>
          <w:sz w:val="20"/>
          <w:szCs w:val="20"/>
          <w:lang w:val="bg-BG"/>
        </w:rPr>
        <w:t>.</w:t>
      </w:r>
    </w:p>
    <w:p w14:paraId="0BBC947F" w14:textId="26CD9B1D" w:rsidR="00290C65" w:rsidRPr="002C7F6E" w:rsidRDefault="00290C65" w:rsidP="006D75D5">
      <w:pPr>
        <w:shd w:val="clear" w:color="auto" w:fill="FFFFFF"/>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 xml:space="preserve">(3) </w:t>
      </w:r>
      <w:r w:rsidRPr="002C7F6E">
        <w:rPr>
          <w:rFonts w:ascii="Verdana" w:eastAsia="Times New Roman" w:hAnsi="Verdana"/>
          <w:sz w:val="20"/>
          <w:szCs w:val="20"/>
          <w:lang w:val="bg-BG"/>
        </w:rPr>
        <w:t xml:space="preserve">Вслучай че по време на изпълнение на договора, на Изпълнителя бъде </w:t>
      </w:r>
      <w:r w:rsidRPr="002C7F6E">
        <w:rPr>
          <w:rFonts w:ascii="Verdana" w:eastAsia="Times New Roman" w:hAnsi="Verdana"/>
          <w:sz w:val="20"/>
          <w:szCs w:val="20"/>
          <w:lang w:val="bg-BG"/>
        </w:rPr>
        <w:t>отнет лиценза за извършване на охранителна дейност по ЗЧОД, Възложителят има право незабавно да прекрати договора, като задържи внесената от Изпълнителя гаранция.</w:t>
      </w:r>
    </w:p>
    <w:p w14:paraId="5C997113" w14:textId="77777777" w:rsidR="006D75D5" w:rsidRDefault="006D75D5" w:rsidP="006D75D5">
      <w:pPr>
        <w:shd w:val="clear" w:color="auto" w:fill="FFFFFF"/>
        <w:spacing w:after="0" w:line="240" w:lineRule="auto"/>
        <w:ind w:firstLine="720"/>
        <w:jc w:val="both"/>
        <w:rPr>
          <w:rFonts w:ascii="Verdana" w:eastAsia="Times New Roman" w:hAnsi="Verdana"/>
          <w:b/>
          <w:sz w:val="20"/>
          <w:szCs w:val="20"/>
          <w:lang w:val="bg-BG"/>
        </w:rPr>
      </w:pPr>
    </w:p>
    <w:p w14:paraId="0593D4CD" w14:textId="77777777" w:rsidR="004E7657" w:rsidRPr="002C7F6E" w:rsidRDefault="00576876" w:rsidP="006D75D5">
      <w:pPr>
        <w:shd w:val="clear" w:color="auto" w:fill="FFFFFF"/>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 xml:space="preserve">Чл. </w:t>
      </w:r>
      <w:r w:rsidR="00E235F7" w:rsidRPr="002C7F6E">
        <w:rPr>
          <w:rFonts w:ascii="Verdana" w:eastAsia="Times New Roman" w:hAnsi="Verdana"/>
          <w:b/>
          <w:sz w:val="20"/>
          <w:szCs w:val="20"/>
          <w:lang w:val="bg-BG"/>
        </w:rPr>
        <w:t>40</w:t>
      </w:r>
      <w:r w:rsidRPr="002C7F6E">
        <w:rPr>
          <w:rFonts w:ascii="Verdana" w:eastAsia="Times New Roman" w:hAnsi="Verdana"/>
          <w:b/>
          <w:sz w:val="20"/>
          <w:szCs w:val="20"/>
          <w:lang w:val="bg-BG"/>
        </w:rPr>
        <w:t>.</w:t>
      </w:r>
      <w:r w:rsidR="004E7657" w:rsidRPr="002C7F6E">
        <w:rPr>
          <w:rFonts w:ascii="Verdana" w:eastAsia="Times New Roman" w:hAnsi="Verdana"/>
          <w:b/>
          <w:sz w:val="20"/>
          <w:szCs w:val="20"/>
          <w:lang w:val="bg-BG"/>
        </w:rPr>
        <w:t xml:space="preserve"> (1)</w:t>
      </w:r>
      <w:r w:rsidRPr="002C7F6E">
        <w:rPr>
          <w:rFonts w:ascii="Verdana" w:eastAsia="Times New Roman" w:hAnsi="Verdana"/>
          <w:b/>
          <w:sz w:val="20"/>
          <w:szCs w:val="20"/>
          <w:lang w:val="bg-BG"/>
        </w:rPr>
        <w:t xml:space="preserve"> </w:t>
      </w:r>
      <w:r w:rsidRPr="002C7F6E">
        <w:rPr>
          <w:rFonts w:ascii="Verdana" w:eastAsia="Times New Roman" w:hAnsi="Verdana"/>
          <w:sz w:val="20"/>
          <w:szCs w:val="20"/>
          <w:lang w:val="bg-BG"/>
        </w:rPr>
        <w:t xml:space="preserve">При констатирано </w:t>
      </w:r>
      <w:r w:rsidRPr="002C7F6E">
        <w:rPr>
          <w:rFonts w:ascii="Verdana" w:eastAsia="Times New Roman" w:hAnsi="Verdana"/>
          <w:color w:val="000000"/>
          <w:sz w:val="20"/>
          <w:szCs w:val="20"/>
          <w:lang w:val="bg-BG"/>
        </w:rPr>
        <w:t xml:space="preserve">лошо или друго неточно или частично изпълнение </w:t>
      </w:r>
      <w:r w:rsidRPr="002C7F6E">
        <w:rPr>
          <w:rFonts w:ascii="Verdana" w:eastAsia="Times New Roman" w:hAnsi="Verdana"/>
          <w:sz w:val="20"/>
          <w:szCs w:val="20"/>
          <w:lang w:val="bg-BG"/>
        </w:rPr>
        <w:t xml:space="preserve">на </w:t>
      </w:r>
      <w:r w:rsidR="00E235F7" w:rsidRPr="002C7F6E">
        <w:rPr>
          <w:rFonts w:ascii="Verdana" w:eastAsia="Times New Roman" w:hAnsi="Verdana"/>
          <w:sz w:val="20"/>
          <w:szCs w:val="20"/>
          <w:lang w:val="bg-BG"/>
        </w:rPr>
        <w:t>охранителните услуги</w:t>
      </w:r>
      <w:r w:rsidRPr="002C7F6E">
        <w:rPr>
          <w:rFonts w:ascii="Verdana" w:eastAsia="Times New Roman" w:hAnsi="Verdana"/>
          <w:sz w:val="20"/>
          <w:szCs w:val="20"/>
          <w:lang w:val="bg-BG"/>
        </w:rPr>
        <w:t xml:space="preserve"> или при отклонение от изискванията на ВЪЗЛОЖИТЕЛЯ, </w:t>
      </w:r>
      <w:r w:rsidR="00E235F7" w:rsidRPr="002C7F6E">
        <w:rPr>
          <w:rFonts w:ascii="Verdana" w:eastAsia="Times New Roman" w:hAnsi="Verdana"/>
          <w:sz w:val="20"/>
          <w:szCs w:val="20"/>
          <w:lang w:val="bg-BG"/>
        </w:rPr>
        <w:t xml:space="preserve">посочени в </w:t>
      </w:r>
      <w:r w:rsidR="00E4411D" w:rsidRPr="002C7F6E">
        <w:rPr>
          <w:rFonts w:ascii="Verdana" w:eastAsia="Times New Roman" w:hAnsi="Verdana"/>
          <w:sz w:val="20"/>
          <w:szCs w:val="20"/>
          <w:lang w:val="bg-BG"/>
        </w:rPr>
        <w:t>Техническите</w:t>
      </w:r>
      <w:r w:rsidRPr="002C7F6E">
        <w:rPr>
          <w:rFonts w:ascii="Verdana" w:eastAsia="Times New Roman" w:hAnsi="Verdana"/>
          <w:sz w:val="20"/>
          <w:szCs w:val="20"/>
          <w:lang w:val="bg-BG"/>
        </w:rPr>
        <w:t xml:space="preserve"> </w:t>
      </w:r>
      <w:r w:rsidR="00E4411D" w:rsidRPr="002C7F6E">
        <w:rPr>
          <w:rFonts w:ascii="Verdana" w:eastAsia="Times New Roman" w:hAnsi="Verdana"/>
          <w:sz w:val="20"/>
          <w:szCs w:val="20"/>
          <w:lang w:val="bg-BG"/>
        </w:rPr>
        <w:t>спецификации</w:t>
      </w:r>
      <w:r w:rsidRPr="002C7F6E">
        <w:rPr>
          <w:rFonts w:ascii="Verdana" w:eastAsia="Times New Roman" w:hAnsi="Verdana"/>
          <w:sz w:val="20"/>
          <w:szCs w:val="20"/>
          <w:lang w:val="bg-BG"/>
        </w:rPr>
        <w:t xml:space="preserve">, </w:t>
      </w:r>
      <w:bookmarkStart w:id="71" w:name="_Hlk510182244"/>
      <w:r w:rsidRPr="002C7F6E">
        <w:rPr>
          <w:rFonts w:ascii="Verdana" w:eastAsia="Times New Roman" w:hAnsi="Verdana"/>
          <w:sz w:val="20"/>
          <w:szCs w:val="20"/>
          <w:lang w:val="bg-BG"/>
        </w:rPr>
        <w:t>ВЪЗЛОЖИТЕЛЯ</w:t>
      </w:r>
      <w:bookmarkEnd w:id="71"/>
      <w:r w:rsidRPr="002C7F6E">
        <w:rPr>
          <w:rFonts w:ascii="Verdana" w:eastAsia="Times New Roman" w:hAnsi="Verdana"/>
          <w:sz w:val="20"/>
          <w:szCs w:val="20"/>
          <w:lang w:val="bg-BG"/>
        </w:rPr>
        <w:t xml:space="preserve">Т има право </w:t>
      </w:r>
      <w:r w:rsidRPr="002C7F6E">
        <w:rPr>
          <w:rFonts w:ascii="Verdana" w:eastAsia="Times New Roman" w:hAnsi="Verdana"/>
          <w:sz w:val="20"/>
          <w:szCs w:val="20"/>
          <w:lang w:val="bg-BG"/>
        </w:rPr>
        <w:lastRenderedPageBreak/>
        <w:t xml:space="preserve">да поиска от ИЗПЪЛНИТЕЛЯ </w:t>
      </w:r>
      <w:r w:rsidR="00003893" w:rsidRPr="002C7F6E">
        <w:rPr>
          <w:rFonts w:ascii="Verdana" w:eastAsia="Times New Roman" w:hAnsi="Verdana"/>
          <w:sz w:val="20"/>
          <w:szCs w:val="20"/>
          <w:lang w:val="bg-BG"/>
        </w:rPr>
        <w:t>да изпълни изцяло и качествено</w:t>
      </w:r>
      <w:r w:rsidR="00E4411D" w:rsidRPr="002C7F6E">
        <w:rPr>
          <w:rFonts w:ascii="Verdana" w:eastAsia="Times New Roman" w:hAnsi="Verdana"/>
          <w:sz w:val="20"/>
          <w:szCs w:val="20"/>
          <w:lang w:val="bg-BG"/>
        </w:rPr>
        <w:t xml:space="preserve"> съответната услуга</w:t>
      </w:r>
      <w:r w:rsidRPr="002C7F6E">
        <w:rPr>
          <w:rFonts w:ascii="Verdana" w:eastAsia="Times New Roman" w:hAnsi="Verdana"/>
          <w:sz w:val="20"/>
          <w:szCs w:val="20"/>
          <w:lang w:val="bg-BG"/>
        </w:rPr>
        <w:t xml:space="preserve">, без да дължи допълнително възнаграждение за това. В случай че и повторното изпълнение на услугата е </w:t>
      </w:r>
      <w:r w:rsidRPr="002C7F6E">
        <w:rPr>
          <w:rFonts w:ascii="Verdana" w:eastAsia="Times New Roman" w:hAnsi="Verdana"/>
          <w:color w:val="000000"/>
          <w:sz w:val="20"/>
          <w:szCs w:val="20"/>
          <w:lang w:val="bg-BG"/>
        </w:rPr>
        <w:t>некачествено,</w:t>
      </w:r>
      <w:r w:rsidRPr="002C7F6E">
        <w:rPr>
          <w:rFonts w:ascii="Verdana" w:eastAsia="Times New Roman" w:hAnsi="Verdana"/>
          <w:sz w:val="20"/>
          <w:szCs w:val="20"/>
          <w:lang w:val="bg-BG"/>
        </w:rPr>
        <w:t xml:space="preserve"> </w:t>
      </w:r>
      <w:r w:rsidR="009563B6" w:rsidRPr="002C7F6E">
        <w:rPr>
          <w:rFonts w:ascii="Verdana" w:eastAsia="Times New Roman" w:hAnsi="Verdana"/>
          <w:sz w:val="20"/>
          <w:szCs w:val="20"/>
          <w:lang w:val="bg-BG"/>
        </w:rPr>
        <w:t xml:space="preserve">ВЪЗЛОЖИТЕЛЯТ има право да </w:t>
      </w:r>
      <w:r w:rsidR="00CB789C">
        <w:rPr>
          <w:rFonts w:ascii="Verdana" w:eastAsia="Times New Roman" w:hAnsi="Verdana"/>
          <w:sz w:val="20"/>
          <w:szCs w:val="20"/>
          <w:lang w:val="bg-BG"/>
        </w:rPr>
        <w:t xml:space="preserve">се удоволетвори от </w:t>
      </w:r>
      <w:r w:rsidR="009563B6" w:rsidRPr="002C7F6E">
        <w:rPr>
          <w:rFonts w:ascii="Verdana" w:eastAsia="Times New Roman" w:hAnsi="Verdana"/>
          <w:sz w:val="20"/>
          <w:szCs w:val="20"/>
          <w:lang w:val="bg-BG"/>
        </w:rPr>
        <w:t>гаранцията за изпълнение и да прекрати договора</w:t>
      </w:r>
      <w:r w:rsidRPr="002C7F6E">
        <w:rPr>
          <w:rFonts w:ascii="Verdana" w:eastAsia="Times New Roman" w:hAnsi="Verdana"/>
          <w:sz w:val="20"/>
          <w:szCs w:val="20"/>
          <w:lang w:val="bg-BG"/>
        </w:rPr>
        <w:t>.</w:t>
      </w:r>
    </w:p>
    <w:p w14:paraId="1357695C" w14:textId="77777777" w:rsidR="00576876" w:rsidRPr="002C7F6E" w:rsidRDefault="004E7657" w:rsidP="006D75D5">
      <w:pPr>
        <w:shd w:val="clear" w:color="auto" w:fill="FFFFFF"/>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t xml:space="preserve"> </w:t>
      </w:r>
      <w:r w:rsidRPr="002C7F6E">
        <w:rPr>
          <w:rFonts w:ascii="Verdana" w:eastAsia="Times New Roman" w:hAnsi="Verdana"/>
          <w:b/>
          <w:sz w:val="20"/>
          <w:szCs w:val="20"/>
          <w:lang w:val="bg-BG"/>
        </w:rPr>
        <w:t>(2)</w:t>
      </w:r>
      <w:r w:rsidRPr="002C7F6E">
        <w:rPr>
          <w:rFonts w:ascii="Verdana" w:eastAsia="Times New Roman" w:hAnsi="Verdana"/>
          <w:sz w:val="20"/>
          <w:szCs w:val="20"/>
          <w:lang w:val="bg-BG"/>
        </w:rPr>
        <w:t xml:space="preserve"> Ако в който и да е момент, поради действие или бездействие от страна на </w:t>
      </w:r>
      <w:r w:rsidR="000E2789" w:rsidRPr="002C7F6E">
        <w:rPr>
          <w:rFonts w:ascii="Verdana" w:eastAsia="Times New Roman" w:hAnsi="Verdana"/>
          <w:sz w:val="20"/>
          <w:szCs w:val="20"/>
          <w:lang w:val="bg-BG"/>
        </w:rPr>
        <w:t xml:space="preserve">ИЗПЪЛНИТЕЛЯ </w:t>
      </w:r>
      <w:r w:rsidRPr="002C7F6E">
        <w:rPr>
          <w:rFonts w:ascii="Verdana" w:eastAsia="Times New Roman" w:hAnsi="Verdana"/>
          <w:sz w:val="20"/>
          <w:szCs w:val="20"/>
          <w:lang w:val="bg-BG"/>
        </w:rPr>
        <w:t>и/или негови служители</w:t>
      </w:r>
      <w:r w:rsidR="00CB789C">
        <w:rPr>
          <w:rFonts w:ascii="Verdana" w:eastAsia="Times New Roman" w:hAnsi="Verdana"/>
          <w:sz w:val="20"/>
          <w:szCs w:val="20"/>
          <w:lang w:val="bg-BG"/>
        </w:rPr>
        <w:t xml:space="preserve"> по изпълнение на настоящия договор</w:t>
      </w:r>
      <w:r w:rsidRPr="002C7F6E">
        <w:rPr>
          <w:rFonts w:ascii="Verdana" w:eastAsia="Times New Roman" w:hAnsi="Verdana"/>
          <w:sz w:val="20"/>
          <w:szCs w:val="20"/>
          <w:lang w:val="bg-BG"/>
        </w:rPr>
        <w:t xml:space="preserve">, на “Софийска вода” АД бъдат наложени санкции по силата на действащото законодателство, </w:t>
      </w:r>
      <w:r w:rsidR="000E2789" w:rsidRPr="002C7F6E">
        <w:rPr>
          <w:rFonts w:ascii="Verdana" w:eastAsia="Times New Roman" w:hAnsi="Verdana"/>
          <w:sz w:val="20"/>
          <w:szCs w:val="20"/>
          <w:lang w:val="bg-BG"/>
        </w:rPr>
        <w:t xml:space="preserve">ИЗПЪЛНИТЕЛЯТ </w:t>
      </w:r>
      <w:r w:rsidRPr="002C7F6E">
        <w:rPr>
          <w:rFonts w:ascii="Verdana" w:eastAsia="Times New Roman" w:hAnsi="Verdana"/>
          <w:sz w:val="20"/>
          <w:szCs w:val="20"/>
          <w:lang w:val="bg-BG"/>
        </w:rPr>
        <w:t>се задължава да обезщети Възложителя по всички санкции в пълния им размер</w:t>
      </w:r>
      <w:r w:rsidR="009F38DE" w:rsidRPr="002C7F6E">
        <w:rPr>
          <w:rFonts w:ascii="Verdana" w:eastAsia="Times New Roman" w:hAnsi="Verdana"/>
          <w:sz w:val="20"/>
          <w:szCs w:val="20"/>
          <w:lang w:val="bg-BG"/>
        </w:rPr>
        <w:t>.</w:t>
      </w:r>
      <w:r w:rsidR="00576876" w:rsidRPr="002C7F6E">
        <w:rPr>
          <w:rFonts w:ascii="Verdana" w:eastAsia="Times New Roman" w:hAnsi="Verdana"/>
          <w:sz w:val="20"/>
          <w:szCs w:val="20"/>
          <w:lang w:val="bg-BG"/>
        </w:rPr>
        <w:t xml:space="preserve"> </w:t>
      </w:r>
    </w:p>
    <w:p w14:paraId="1B719A55" w14:textId="77777777" w:rsidR="006D75D5" w:rsidRDefault="006D75D5" w:rsidP="001D3070">
      <w:pPr>
        <w:shd w:val="clear" w:color="auto" w:fill="FFFFFF"/>
        <w:spacing w:after="0" w:line="240" w:lineRule="auto"/>
        <w:ind w:firstLine="720"/>
        <w:jc w:val="both"/>
        <w:rPr>
          <w:rFonts w:ascii="Verdana" w:eastAsia="Times New Roman" w:hAnsi="Verdana"/>
          <w:b/>
          <w:sz w:val="20"/>
          <w:szCs w:val="20"/>
          <w:lang w:val="bg-BG"/>
        </w:rPr>
      </w:pPr>
    </w:p>
    <w:p w14:paraId="703A7349" w14:textId="6F6CFD28" w:rsidR="00576876" w:rsidRPr="002C7F6E" w:rsidRDefault="00576876" w:rsidP="001D3070">
      <w:pPr>
        <w:shd w:val="clear" w:color="auto" w:fill="FFFFFF"/>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 xml:space="preserve">Чл. </w:t>
      </w:r>
      <w:r w:rsidR="00E4411D" w:rsidRPr="002C7F6E">
        <w:rPr>
          <w:rFonts w:ascii="Verdana" w:eastAsia="Times New Roman" w:hAnsi="Verdana"/>
          <w:b/>
          <w:sz w:val="20"/>
          <w:szCs w:val="20"/>
          <w:lang w:val="bg-BG"/>
        </w:rPr>
        <w:t>41</w:t>
      </w:r>
      <w:r w:rsidRPr="002C7F6E">
        <w:rPr>
          <w:rFonts w:ascii="Verdana" w:eastAsia="Times New Roman" w:hAnsi="Verdana"/>
          <w:b/>
          <w:sz w:val="20"/>
          <w:szCs w:val="20"/>
          <w:lang w:val="bg-BG"/>
        </w:rPr>
        <w:t xml:space="preserve">. </w:t>
      </w:r>
      <w:r w:rsidRPr="002C7F6E">
        <w:rPr>
          <w:rFonts w:ascii="Verdana" w:eastAsia="Times New Roman" w:hAnsi="Verdana"/>
          <w:sz w:val="20"/>
          <w:szCs w:val="20"/>
          <w:lang w:val="bg-BG"/>
        </w:rPr>
        <w:t xml:space="preserve">При разваляне на Договора поради виновно неизпълнение на </w:t>
      </w:r>
      <w:r w:rsidR="00836E7E">
        <w:rPr>
          <w:rFonts w:ascii="Verdana" w:eastAsia="Times New Roman" w:hAnsi="Verdana"/>
          <w:sz w:val="20"/>
          <w:szCs w:val="20"/>
          <w:lang w:val="bg-BG"/>
        </w:rPr>
        <w:t>Изпълнителя</w:t>
      </w:r>
      <w:r w:rsidR="00EB69C9" w:rsidRPr="002C7F6E">
        <w:rPr>
          <w:rFonts w:ascii="Verdana" w:eastAsia="Times New Roman" w:hAnsi="Verdana"/>
          <w:sz w:val="20"/>
          <w:szCs w:val="20"/>
          <w:lang w:val="bg-BG"/>
        </w:rPr>
        <w:t xml:space="preserve">, </w:t>
      </w:r>
      <w:r w:rsidR="00836E7E">
        <w:rPr>
          <w:rFonts w:ascii="Verdana" w:eastAsia="Times New Roman" w:hAnsi="Verdana"/>
          <w:sz w:val="20"/>
          <w:szCs w:val="20"/>
          <w:lang w:val="bg-BG"/>
        </w:rPr>
        <w:t>той</w:t>
      </w:r>
      <w:r w:rsidRPr="002C7F6E">
        <w:rPr>
          <w:rFonts w:ascii="Verdana" w:eastAsia="Times New Roman" w:hAnsi="Verdana"/>
          <w:sz w:val="20"/>
          <w:szCs w:val="20"/>
          <w:lang w:val="bg-BG"/>
        </w:rPr>
        <w:t xml:space="preserve"> дължи неустойка в размер на </w:t>
      </w:r>
      <w:r w:rsidR="00576B87">
        <w:rPr>
          <w:rFonts w:ascii="Verdana" w:eastAsia="Times New Roman" w:hAnsi="Verdana"/>
          <w:sz w:val="20"/>
          <w:szCs w:val="20"/>
          <w:lang w:val="bg-BG"/>
        </w:rPr>
        <w:t>3</w:t>
      </w:r>
      <w:r w:rsidR="00E4411D" w:rsidRPr="006D75D5">
        <w:rPr>
          <w:rFonts w:ascii="Verdana" w:eastAsia="Times New Roman" w:hAnsi="Verdana"/>
          <w:sz w:val="20"/>
          <w:szCs w:val="20"/>
          <w:lang w:val="bg-BG"/>
        </w:rPr>
        <w:t>% (</w:t>
      </w:r>
      <w:r w:rsidR="00576B87">
        <w:rPr>
          <w:rFonts w:ascii="Verdana" w:eastAsia="Times New Roman" w:hAnsi="Verdana"/>
          <w:sz w:val="20"/>
          <w:szCs w:val="20"/>
          <w:lang w:val="bg-BG"/>
        </w:rPr>
        <w:t xml:space="preserve">три </w:t>
      </w:r>
      <w:r w:rsidRPr="006D75D5">
        <w:rPr>
          <w:rFonts w:ascii="Verdana" w:eastAsia="Times New Roman" w:hAnsi="Verdana"/>
          <w:sz w:val="20"/>
          <w:szCs w:val="20"/>
          <w:lang w:val="bg-BG"/>
        </w:rPr>
        <w:t>на с</w:t>
      </w:r>
      <w:r w:rsidR="00BD6E09" w:rsidRPr="006D75D5">
        <w:rPr>
          <w:rFonts w:ascii="Verdana" w:eastAsia="Times New Roman" w:hAnsi="Verdana"/>
          <w:sz w:val="20"/>
          <w:szCs w:val="20"/>
          <w:lang w:val="bg-BG"/>
        </w:rPr>
        <w:t>то</w:t>
      </w:r>
      <w:r w:rsidR="00BD6E09" w:rsidRPr="002C7F6E">
        <w:rPr>
          <w:rFonts w:ascii="Verdana" w:eastAsia="Times New Roman" w:hAnsi="Verdana"/>
          <w:sz w:val="20"/>
          <w:szCs w:val="20"/>
          <w:lang w:val="bg-BG"/>
        </w:rPr>
        <w:t>)</w:t>
      </w:r>
      <w:r w:rsidR="00E4411D" w:rsidRPr="002C7F6E">
        <w:rPr>
          <w:rFonts w:ascii="Verdana" w:eastAsia="Times New Roman" w:hAnsi="Verdana"/>
          <w:sz w:val="20"/>
          <w:szCs w:val="20"/>
          <w:lang w:val="bg-BG"/>
        </w:rPr>
        <w:t xml:space="preserve"> от Стойността на </w:t>
      </w:r>
      <w:r w:rsidR="00E4411D" w:rsidRPr="002C7F6E">
        <w:rPr>
          <w:rFonts w:ascii="Verdana" w:eastAsia="Times New Roman" w:hAnsi="Verdana"/>
          <w:sz w:val="20"/>
          <w:szCs w:val="20"/>
          <w:lang w:val="bg-BG"/>
        </w:rPr>
        <w:t>Договора.</w:t>
      </w:r>
    </w:p>
    <w:p w14:paraId="0D65B182" w14:textId="77777777" w:rsidR="00576876" w:rsidRPr="002C7F6E" w:rsidRDefault="00576876" w:rsidP="00576876">
      <w:pPr>
        <w:spacing w:after="0" w:line="240" w:lineRule="auto"/>
        <w:jc w:val="both"/>
        <w:rPr>
          <w:rFonts w:ascii="Verdana" w:eastAsia="Times New Roman" w:hAnsi="Verdana"/>
          <w:b/>
          <w:sz w:val="20"/>
          <w:szCs w:val="20"/>
          <w:lang w:val="bg-BG"/>
        </w:rPr>
      </w:pPr>
    </w:p>
    <w:p w14:paraId="1157709E" w14:textId="77777777" w:rsidR="00576876" w:rsidRPr="002C7F6E" w:rsidRDefault="00576876" w:rsidP="00E4411D">
      <w:pPr>
        <w:spacing w:after="0" w:line="240" w:lineRule="auto"/>
        <w:ind w:firstLine="720"/>
        <w:jc w:val="both"/>
        <w:rPr>
          <w:rFonts w:ascii="Verdana" w:eastAsia="Times New Roman" w:hAnsi="Verdana"/>
          <w:sz w:val="20"/>
          <w:szCs w:val="20"/>
        </w:rPr>
      </w:pPr>
      <w:r w:rsidRPr="002C7F6E">
        <w:rPr>
          <w:rFonts w:ascii="Verdana" w:eastAsia="Times New Roman" w:hAnsi="Verdana"/>
          <w:b/>
          <w:sz w:val="20"/>
          <w:szCs w:val="20"/>
          <w:lang w:val="bg-BG"/>
        </w:rPr>
        <w:t xml:space="preserve">Чл. </w:t>
      </w:r>
      <w:r w:rsidR="00E4411D" w:rsidRPr="002C7F6E">
        <w:rPr>
          <w:rFonts w:ascii="Verdana" w:eastAsia="Times New Roman" w:hAnsi="Verdana"/>
          <w:b/>
          <w:sz w:val="20"/>
          <w:szCs w:val="20"/>
          <w:lang w:val="bg-BG"/>
        </w:rPr>
        <w:t>42</w:t>
      </w:r>
      <w:r w:rsidRPr="002C7F6E">
        <w:rPr>
          <w:rFonts w:ascii="Verdana" w:eastAsia="Times New Roman" w:hAnsi="Verdana"/>
          <w:b/>
          <w:sz w:val="20"/>
          <w:szCs w:val="20"/>
          <w:lang w:val="bg-BG"/>
        </w:rPr>
        <w:t xml:space="preserve">. </w:t>
      </w:r>
      <w:r w:rsidRPr="002C7F6E">
        <w:rPr>
          <w:rFonts w:ascii="Verdana" w:eastAsia="Times New Roman" w:hAnsi="Verdana"/>
          <w:sz w:val="20"/>
          <w:szCs w:val="20"/>
          <w:lang w:val="bg-BG"/>
        </w:rPr>
        <w:t>ВЪЗЛОЖИТЕЛЯТ има право да удържи всяка дължима по този Договор неустойка чрез задържане на сума от Гаранцията за изпълнение</w:t>
      </w:r>
      <w:r w:rsidR="00BB39A7" w:rsidRPr="002C7F6E">
        <w:rPr>
          <w:rFonts w:ascii="Verdana" w:eastAsia="Times New Roman" w:hAnsi="Verdana"/>
          <w:sz w:val="20"/>
          <w:szCs w:val="20"/>
          <w:lang w:val="bg-BG"/>
        </w:rPr>
        <w:t xml:space="preserve"> или от насрещни дължими на ИЗПЪЛНИТЕЛЯ суми</w:t>
      </w:r>
      <w:r w:rsidRPr="002C7F6E">
        <w:rPr>
          <w:rFonts w:ascii="Verdana" w:eastAsia="Times New Roman" w:hAnsi="Verdana"/>
          <w:sz w:val="20"/>
          <w:szCs w:val="20"/>
          <w:lang w:val="bg-BG"/>
        </w:rPr>
        <w:t xml:space="preserve">, като уведоми писмено </w:t>
      </w:r>
      <w:bookmarkStart w:id="72" w:name="_Hlk510182217"/>
      <w:r w:rsidRPr="002C7F6E">
        <w:rPr>
          <w:rFonts w:ascii="Verdana" w:eastAsia="Times New Roman" w:hAnsi="Verdana"/>
          <w:sz w:val="20"/>
          <w:szCs w:val="20"/>
          <w:lang w:val="bg-BG"/>
        </w:rPr>
        <w:t>ИЗПЪЛНИТЕЛЯ</w:t>
      </w:r>
      <w:bookmarkEnd w:id="72"/>
      <w:r w:rsidRPr="002C7F6E">
        <w:rPr>
          <w:rFonts w:ascii="Verdana" w:eastAsia="Times New Roman" w:hAnsi="Verdana"/>
          <w:sz w:val="20"/>
          <w:szCs w:val="20"/>
          <w:lang w:val="bg-BG"/>
        </w:rPr>
        <w:t xml:space="preserve"> за това. </w:t>
      </w:r>
      <w:r w:rsidRPr="002C7F6E">
        <w:rPr>
          <w:rFonts w:ascii="Verdana" w:eastAsia="Times New Roman" w:hAnsi="Verdana"/>
          <w:sz w:val="20"/>
          <w:szCs w:val="20"/>
        </w:rPr>
        <w:t xml:space="preserve"> </w:t>
      </w:r>
    </w:p>
    <w:p w14:paraId="62880D33" w14:textId="77777777" w:rsidR="00576876" w:rsidRPr="002C7F6E" w:rsidRDefault="00576876" w:rsidP="00576876">
      <w:pPr>
        <w:spacing w:after="0" w:line="240" w:lineRule="auto"/>
        <w:jc w:val="both"/>
        <w:rPr>
          <w:rFonts w:ascii="Verdana" w:eastAsia="Times New Roman" w:hAnsi="Verdana"/>
          <w:b/>
          <w:sz w:val="20"/>
          <w:szCs w:val="20"/>
          <w:lang w:val="bg-BG"/>
        </w:rPr>
      </w:pPr>
    </w:p>
    <w:p w14:paraId="186F5963" w14:textId="77777777" w:rsidR="00576876" w:rsidRPr="002C7F6E" w:rsidRDefault="00576876" w:rsidP="001D3070">
      <w:pPr>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 xml:space="preserve">Чл. </w:t>
      </w:r>
      <w:r w:rsidR="00E4411D" w:rsidRPr="002C7F6E">
        <w:rPr>
          <w:rFonts w:ascii="Verdana" w:eastAsia="Times New Roman" w:hAnsi="Verdana"/>
          <w:b/>
          <w:sz w:val="20"/>
          <w:szCs w:val="20"/>
          <w:lang w:val="bg-BG"/>
        </w:rPr>
        <w:t>43</w:t>
      </w:r>
      <w:r w:rsidRPr="002C7F6E">
        <w:rPr>
          <w:rFonts w:ascii="Verdana" w:eastAsia="Times New Roman" w:hAnsi="Verdana"/>
          <w:b/>
          <w:sz w:val="20"/>
          <w:szCs w:val="20"/>
          <w:lang w:val="bg-BG"/>
        </w:rPr>
        <w:t xml:space="preserve">. </w:t>
      </w:r>
      <w:r w:rsidRPr="002C7F6E">
        <w:rPr>
          <w:rFonts w:ascii="Verdana" w:eastAsia="Times New Roman" w:hAnsi="Verdana"/>
          <w:sz w:val="20"/>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02C4E81C" w14:textId="77777777" w:rsidR="00576876" w:rsidRPr="002C7F6E" w:rsidRDefault="001D3070" w:rsidP="001673FD">
      <w:pPr>
        <w:keepNext/>
        <w:keepLines/>
        <w:spacing w:before="240" w:after="240" w:line="240" w:lineRule="auto"/>
        <w:jc w:val="center"/>
        <w:outlineLvl w:val="1"/>
        <w:rPr>
          <w:rFonts w:ascii="Verdana" w:eastAsia="Times New Roman" w:hAnsi="Verdana"/>
          <w:b/>
          <w:bCs/>
          <w:color w:val="000000"/>
          <w:sz w:val="20"/>
          <w:szCs w:val="20"/>
          <w:lang w:val="bg-BG"/>
        </w:rPr>
      </w:pPr>
      <w:r w:rsidRPr="002C7F6E">
        <w:rPr>
          <w:rFonts w:ascii="Verdana" w:eastAsia="Times New Roman" w:hAnsi="Verdana"/>
          <w:b/>
          <w:bCs/>
          <w:color w:val="000000"/>
          <w:sz w:val="20"/>
          <w:szCs w:val="20"/>
        </w:rPr>
        <w:t>VIII.</w:t>
      </w:r>
      <w:r w:rsidR="00576876" w:rsidRPr="002C7F6E">
        <w:rPr>
          <w:rFonts w:ascii="Verdana" w:eastAsia="Times New Roman" w:hAnsi="Verdana"/>
          <w:b/>
          <w:bCs/>
          <w:color w:val="000000"/>
          <w:sz w:val="20"/>
          <w:szCs w:val="20"/>
          <w:lang w:val="bg-BG"/>
        </w:rPr>
        <w:t>ПРЕКРАТЯВАНЕ НА ДОГОВОРА</w:t>
      </w:r>
    </w:p>
    <w:p w14:paraId="5709360A" w14:textId="77777777" w:rsidR="00576876" w:rsidRPr="002C7F6E" w:rsidRDefault="00576876" w:rsidP="001D3070">
      <w:pPr>
        <w:keepLines/>
        <w:autoSpaceDE w:val="0"/>
        <w:autoSpaceDN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 xml:space="preserve">Чл. </w:t>
      </w:r>
      <w:r w:rsidR="001D3070" w:rsidRPr="002C7F6E">
        <w:rPr>
          <w:rFonts w:ascii="Verdana" w:eastAsia="Times New Roman" w:hAnsi="Verdana"/>
          <w:b/>
          <w:sz w:val="20"/>
          <w:szCs w:val="20"/>
          <w:lang w:val="bg-BG"/>
        </w:rPr>
        <w:t>44</w:t>
      </w:r>
      <w:r w:rsidRPr="002C7F6E">
        <w:rPr>
          <w:rFonts w:ascii="Verdana" w:eastAsia="Times New Roman" w:hAnsi="Verdana"/>
          <w:b/>
          <w:sz w:val="20"/>
          <w:szCs w:val="20"/>
          <w:lang w:val="bg-BG"/>
        </w:rPr>
        <w:t>.</w:t>
      </w:r>
      <w:r w:rsidRPr="002C7F6E">
        <w:rPr>
          <w:rFonts w:ascii="Verdana" w:eastAsia="Times New Roman" w:hAnsi="Verdana"/>
          <w:sz w:val="20"/>
          <w:szCs w:val="20"/>
          <w:lang w:val="bg-BG"/>
        </w:rPr>
        <w:t xml:space="preserve"> </w:t>
      </w:r>
      <w:r w:rsidRPr="002C7F6E">
        <w:rPr>
          <w:rFonts w:ascii="Verdana" w:eastAsia="Times New Roman" w:hAnsi="Verdana"/>
          <w:b/>
          <w:sz w:val="20"/>
          <w:szCs w:val="20"/>
          <w:lang w:val="bg-BG"/>
        </w:rPr>
        <w:t>(1)</w:t>
      </w:r>
      <w:r w:rsidRPr="002C7F6E">
        <w:rPr>
          <w:rFonts w:ascii="Verdana" w:eastAsia="Times New Roman" w:hAnsi="Verdana"/>
          <w:sz w:val="20"/>
          <w:szCs w:val="20"/>
          <w:lang w:val="bg-BG"/>
        </w:rPr>
        <w:t xml:space="preserve"> Този Договор се прекратява:</w:t>
      </w:r>
    </w:p>
    <w:p w14:paraId="176AFC7F" w14:textId="77777777" w:rsidR="00576876" w:rsidRDefault="00BD6E09" w:rsidP="00CB789C">
      <w:pPr>
        <w:keepLines/>
        <w:numPr>
          <w:ilvl w:val="0"/>
          <w:numId w:val="17"/>
        </w:numPr>
        <w:spacing w:after="0" w:line="240" w:lineRule="auto"/>
        <w:jc w:val="both"/>
        <w:rPr>
          <w:rFonts w:ascii="Verdana" w:eastAsia="Times New Roman" w:hAnsi="Verdana"/>
          <w:sz w:val="20"/>
          <w:szCs w:val="20"/>
          <w:lang w:val="bg-BG"/>
        </w:rPr>
      </w:pPr>
      <w:r w:rsidRPr="002C7F6E">
        <w:rPr>
          <w:rFonts w:ascii="Verdana" w:eastAsia="Times New Roman" w:hAnsi="Verdana"/>
          <w:sz w:val="20"/>
          <w:szCs w:val="20"/>
          <w:lang w:val="bg-BG"/>
        </w:rPr>
        <w:t>с изтичане на срока по чл. 5</w:t>
      </w:r>
      <w:r w:rsidR="00F62AD2" w:rsidRPr="002C7F6E">
        <w:rPr>
          <w:rFonts w:ascii="Verdana" w:eastAsia="Times New Roman" w:hAnsi="Verdana"/>
          <w:sz w:val="20"/>
          <w:szCs w:val="20"/>
          <w:lang w:val="bg-BG"/>
        </w:rPr>
        <w:t xml:space="preserve"> </w:t>
      </w:r>
      <w:r w:rsidR="00576876" w:rsidRPr="002C7F6E">
        <w:rPr>
          <w:rFonts w:ascii="Verdana" w:eastAsia="Times New Roman" w:hAnsi="Verdana"/>
          <w:sz w:val="20"/>
          <w:szCs w:val="20"/>
          <w:lang w:val="bg-BG"/>
        </w:rPr>
        <w:t>от Договора</w:t>
      </w:r>
      <w:r w:rsidR="00F62AD2" w:rsidRPr="002C7F6E">
        <w:rPr>
          <w:rFonts w:ascii="Verdana" w:eastAsia="Times New Roman" w:hAnsi="Verdana"/>
          <w:sz w:val="20"/>
          <w:szCs w:val="20"/>
          <w:lang w:val="bg-BG"/>
        </w:rPr>
        <w:t>;</w:t>
      </w:r>
    </w:p>
    <w:p w14:paraId="7E655CF7" w14:textId="77777777" w:rsidR="00CB789C" w:rsidRPr="002C7F6E" w:rsidRDefault="00CB789C" w:rsidP="00CB789C">
      <w:pPr>
        <w:keepLines/>
        <w:numPr>
          <w:ilvl w:val="0"/>
          <w:numId w:val="17"/>
        </w:numPr>
        <w:spacing w:after="0" w:line="240" w:lineRule="auto"/>
        <w:jc w:val="both"/>
        <w:rPr>
          <w:rFonts w:ascii="Verdana" w:eastAsia="Times New Roman" w:hAnsi="Verdana"/>
          <w:sz w:val="20"/>
          <w:szCs w:val="20"/>
          <w:lang w:val="bg-BG"/>
        </w:rPr>
      </w:pPr>
      <w:r>
        <w:rPr>
          <w:rFonts w:ascii="Verdana" w:eastAsia="Times New Roman" w:hAnsi="Verdana"/>
          <w:sz w:val="20"/>
          <w:szCs w:val="20"/>
          <w:lang w:val="bg-BG"/>
        </w:rPr>
        <w:t>с изпълнението на всички задължения на Страните по него;</w:t>
      </w:r>
    </w:p>
    <w:p w14:paraId="1CBF930F" w14:textId="77777777" w:rsidR="00576876" w:rsidRPr="002C7F6E" w:rsidRDefault="00576876" w:rsidP="00F62AD2">
      <w:pPr>
        <w:keepLines/>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t xml:space="preserve">3. при настъпване на пълна обективна невъзможност за изпълнение, за което </w:t>
      </w:r>
      <w:r w:rsidRPr="002C7F6E">
        <w:rPr>
          <w:rFonts w:ascii="Verdana" w:eastAsia="Times New Roman" w:hAnsi="Verdana"/>
          <w:sz w:val="20"/>
          <w:szCs w:val="20"/>
          <w:lang w:val="bg-BG"/>
        </w:rPr>
        <w:t xml:space="preserve">обстоятелство засегнатата Страна е длъжна да уведоми другата Страна в срок до </w:t>
      </w:r>
      <w:r w:rsidR="00F62AD2" w:rsidRPr="002C7F6E">
        <w:rPr>
          <w:rFonts w:ascii="Verdana" w:eastAsia="Times New Roman" w:hAnsi="Verdana"/>
          <w:sz w:val="20"/>
          <w:szCs w:val="20"/>
          <w:lang w:val="bg-BG"/>
        </w:rPr>
        <w:t xml:space="preserve">5 </w:t>
      </w:r>
      <w:r w:rsidR="00F62AD2" w:rsidRPr="002C7F6E">
        <w:rPr>
          <w:rFonts w:ascii="Verdana" w:eastAsia="Times New Roman" w:hAnsi="Verdana"/>
          <w:sz w:val="20"/>
          <w:szCs w:val="20"/>
        </w:rPr>
        <w:t>(</w:t>
      </w:r>
      <w:r w:rsidR="00F62AD2" w:rsidRPr="002C7F6E">
        <w:rPr>
          <w:rFonts w:ascii="Verdana" w:eastAsia="Times New Roman" w:hAnsi="Verdana"/>
          <w:sz w:val="20"/>
          <w:szCs w:val="20"/>
          <w:lang w:val="bg-BG"/>
        </w:rPr>
        <w:t>пет</w:t>
      </w:r>
      <w:r w:rsidR="00F62AD2" w:rsidRPr="002C7F6E">
        <w:rPr>
          <w:rFonts w:ascii="Verdana" w:eastAsia="Times New Roman" w:hAnsi="Verdana"/>
          <w:sz w:val="20"/>
          <w:szCs w:val="20"/>
        </w:rPr>
        <w:t>)</w:t>
      </w:r>
      <w:r w:rsidRPr="002C7F6E">
        <w:rPr>
          <w:rFonts w:ascii="Verdana" w:eastAsia="Times New Roman" w:hAnsi="Verdana"/>
          <w:sz w:val="20"/>
          <w:szCs w:val="20"/>
          <w:lang w:val="bg-BG"/>
        </w:rPr>
        <w:t xml:space="preserve"> дни о</w:t>
      </w:r>
      <w:r w:rsidR="00F62AD2" w:rsidRPr="002C7F6E">
        <w:rPr>
          <w:rFonts w:ascii="Verdana" w:eastAsia="Times New Roman" w:hAnsi="Verdana"/>
          <w:sz w:val="20"/>
          <w:szCs w:val="20"/>
          <w:lang w:val="bg-BG"/>
        </w:rPr>
        <w:t>т настъпване на невъзможността и да представи доказателства</w:t>
      </w:r>
      <w:r w:rsidRPr="002C7F6E">
        <w:rPr>
          <w:rFonts w:ascii="Verdana" w:eastAsia="Times New Roman" w:hAnsi="Verdana"/>
          <w:sz w:val="20"/>
          <w:szCs w:val="20"/>
          <w:lang w:val="bg-BG"/>
        </w:rPr>
        <w:t xml:space="preserve">; </w:t>
      </w:r>
    </w:p>
    <w:p w14:paraId="7C797353" w14:textId="77777777" w:rsidR="009563B6" w:rsidRPr="002C7F6E" w:rsidRDefault="00576876" w:rsidP="00F62AD2">
      <w:pPr>
        <w:keepLines/>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t>4. при прекратяване на юридическо лице – Страна по Договора без правоприемство,</w:t>
      </w:r>
      <w:r w:rsidRPr="002C7F6E">
        <w:rPr>
          <w:rFonts w:ascii="Verdana" w:hAnsi="Verdana"/>
          <w:sz w:val="20"/>
          <w:szCs w:val="20"/>
          <w:lang w:val="bg-BG"/>
        </w:rPr>
        <w:t xml:space="preserve"> </w:t>
      </w:r>
      <w:r w:rsidRPr="002C7F6E">
        <w:rPr>
          <w:rFonts w:ascii="Verdana" w:eastAsia="Times New Roman" w:hAnsi="Verdana"/>
          <w:sz w:val="20"/>
          <w:szCs w:val="20"/>
          <w:lang w:val="bg-BG"/>
        </w:rPr>
        <w:t>по смисъла на законодателството на държавата, в която съответното лице е установено</w:t>
      </w:r>
      <w:r w:rsidR="009563B6" w:rsidRPr="002C7F6E">
        <w:rPr>
          <w:rFonts w:ascii="Verdana" w:eastAsia="Times New Roman" w:hAnsi="Verdana"/>
          <w:sz w:val="20"/>
          <w:szCs w:val="20"/>
          <w:lang w:val="bg-BG"/>
        </w:rPr>
        <w:t>;</w:t>
      </w:r>
    </w:p>
    <w:p w14:paraId="5A4A1EED" w14:textId="77777777" w:rsidR="00576876" w:rsidRPr="002C7F6E" w:rsidRDefault="009563B6" w:rsidP="00F62AD2">
      <w:pPr>
        <w:keepLines/>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t xml:space="preserve">5. </w:t>
      </w:r>
      <w:r w:rsidR="0023355F" w:rsidRPr="002C7F6E">
        <w:rPr>
          <w:rFonts w:ascii="Verdana" w:eastAsia="Times New Roman" w:hAnsi="Verdana"/>
          <w:sz w:val="20"/>
          <w:szCs w:val="20"/>
          <w:lang w:val="bg-BG"/>
        </w:rPr>
        <w:t>при условията по чл. 5, ал. 1, т. 3 от ЗИФОДРЮПДРСЛ</w:t>
      </w:r>
      <w:r w:rsidR="00576876" w:rsidRPr="002C7F6E">
        <w:rPr>
          <w:rFonts w:ascii="Verdana" w:eastAsia="Times New Roman" w:hAnsi="Verdana"/>
          <w:sz w:val="20"/>
          <w:szCs w:val="20"/>
          <w:lang w:val="bg-BG"/>
        </w:rPr>
        <w:t>.</w:t>
      </w:r>
    </w:p>
    <w:p w14:paraId="689159F7" w14:textId="77777777" w:rsidR="00576876" w:rsidRPr="002C7F6E" w:rsidRDefault="00576876" w:rsidP="00F62AD2">
      <w:pPr>
        <w:keepLines/>
        <w:autoSpaceDE w:val="0"/>
        <w:autoSpaceDN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(2)</w:t>
      </w:r>
      <w:r w:rsidRPr="002C7F6E">
        <w:rPr>
          <w:rFonts w:ascii="Verdana" w:eastAsia="Times New Roman" w:hAnsi="Verdana"/>
          <w:sz w:val="20"/>
          <w:szCs w:val="20"/>
          <w:lang w:val="bg-BG"/>
        </w:rPr>
        <w:t xml:space="preserve"> Договорът може да бъде прекратен</w:t>
      </w:r>
      <w:r w:rsidR="0005152D" w:rsidRPr="002C7F6E">
        <w:rPr>
          <w:rFonts w:ascii="Verdana" w:eastAsia="Times New Roman" w:hAnsi="Verdana"/>
          <w:sz w:val="20"/>
          <w:szCs w:val="20"/>
          <w:lang w:val="bg-BG"/>
        </w:rPr>
        <w:t>:</w:t>
      </w:r>
    </w:p>
    <w:p w14:paraId="2B3539D7" w14:textId="77777777" w:rsidR="00576876" w:rsidRPr="002C7F6E" w:rsidRDefault="00F62AD2" w:rsidP="00F62AD2">
      <w:pPr>
        <w:keepLines/>
        <w:autoSpaceDE w:val="0"/>
        <w:autoSpaceDN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t xml:space="preserve">1. </w:t>
      </w:r>
      <w:r w:rsidR="00576876" w:rsidRPr="002C7F6E">
        <w:rPr>
          <w:rFonts w:ascii="Verdana" w:eastAsia="Times New Roman" w:hAnsi="Verdana"/>
          <w:sz w:val="20"/>
          <w:szCs w:val="20"/>
          <w:lang w:val="bg-BG"/>
        </w:rPr>
        <w:t>по взаимно съгласие на Страните, изразено в писмена форма;</w:t>
      </w:r>
    </w:p>
    <w:p w14:paraId="33F8B02B" w14:textId="77777777" w:rsidR="00576876" w:rsidRPr="002C7F6E" w:rsidRDefault="00F62AD2" w:rsidP="00F62AD2">
      <w:pPr>
        <w:keepLines/>
        <w:autoSpaceDE w:val="0"/>
        <w:autoSpaceDN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t xml:space="preserve">2. </w:t>
      </w:r>
      <w:r w:rsidR="00576876" w:rsidRPr="002C7F6E">
        <w:rPr>
          <w:rFonts w:ascii="Verdana" w:eastAsia="Times New Roman" w:hAnsi="Verdana"/>
          <w:sz w:val="20"/>
          <w:szCs w:val="20"/>
          <w:lang w:val="bg-BG"/>
        </w:rPr>
        <w:t>когато за ИЗПЪЛНИТЕЛЯ бъде открито производство по несъстоятелност</w:t>
      </w:r>
      <w:r w:rsidRPr="002C7F6E">
        <w:rPr>
          <w:rFonts w:ascii="Verdana" w:eastAsia="Times New Roman" w:hAnsi="Verdana"/>
          <w:sz w:val="20"/>
          <w:szCs w:val="20"/>
          <w:lang w:val="bg-BG"/>
        </w:rPr>
        <w:t xml:space="preserve"> или ликвидация – по искане на всяка от Страните</w:t>
      </w:r>
      <w:r w:rsidR="00A83FD2" w:rsidRPr="002C7F6E">
        <w:rPr>
          <w:rFonts w:ascii="Verdana" w:eastAsia="Times New Roman" w:hAnsi="Verdana"/>
          <w:sz w:val="20"/>
          <w:szCs w:val="20"/>
          <w:lang w:val="bg-BG"/>
        </w:rPr>
        <w:t>;</w:t>
      </w:r>
    </w:p>
    <w:p w14:paraId="668B2AE6" w14:textId="64DE7D30" w:rsidR="002D3B3D" w:rsidRPr="002C7F6E" w:rsidRDefault="00F62AD2" w:rsidP="00576876">
      <w:pPr>
        <w:keepLines/>
        <w:autoSpaceDE w:val="0"/>
        <w:autoSpaceDN w:val="0"/>
        <w:spacing w:after="0" w:line="240" w:lineRule="auto"/>
        <w:jc w:val="both"/>
        <w:rPr>
          <w:rFonts w:ascii="Verdana" w:eastAsia="Times New Roman" w:hAnsi="Verdana"/>
          <w:sz w:val="20"/>
          <w:szCs w:val="20"/>
          <w:lang w:val="bg-BG"/>
        </w:rPr>
      </w:pPr>
      <w:r w:rsidRPr="002C7F6E">
        <w:rPr>
          <w:rFonts w:ascii="Verdana" w:eastAsia="Times New Roman" w:hAnsi="Verdana"/>
          <w:sz w:val="20"/>
          <w:szCs w:val="20"/>
          <w:lang w:val="bg-BG"/>
        </w:rPr>
        <w:tab/>
        <w:t>3. ВЪЗЛОЖИТЕЛЯТ може да прекрати договора едностранно с едномесечно предизвестие, бе</w:t>
      </w:r>
      <w:r w:rsidR="00775DF2" w:rsidRPr="002C7F6E">
        <w:rPr>
          <w:rFonts w:ascii="Verdana" w:eastAsia="Times New Roman" w:hAnsi="Verdana"/>
          <w:sz w:val="20"/>
          <w:szCs w:val="20"/>
          <w:lang w:val="bg-BG"/>
        </w:rPr>
        <w:t>з дължими неустойки и</w:t>
      </w:r>
      <w:r w:rsidR="0057365F" w:rsidRPr="002C7F6E">
        <w:rPr>
          <w:rFonts w:ascii="Verdana" w:eastAsia="Times New Roman" w:hAnsi="Verdana"/>
          <w:sz w:val="20"/>
          <w:szCs w:val="20"/>
          <w:lang w:val="bg-BG"/>
        </w:rPr>
        <w:t xml:space="preserve"> обезщетения</w:t>
      </w:r>
      <w:r w:rsidR="00775DF2" w:rsidRPr="002C7F6E">
        <w:rPr>
          <w:rFonts w:ascii="Verdana" w:eastAsia="Times New Roman" w:hAnsi="Verdana"/>
          <w:sz w:val="20"/>
          <w:szCs w:val="20"/>
          <w:lang w:val="bg-BG"/>
        </w:rPr>
        <w:t xml:space="preserve"> и без необходимост от </w:t>
      </w:r>
      <w:r w:rsidR="00775DF2" w:rsidRPr="002C7F6E">
        <w:rPr>
          <w:rFonts w:ascii="Verdana" w:eastAsia="Times New Roman" w:hAnsi="Verdana"/>
          <w:sz w:val="20"/>
          <w:szCs w:val="20"/>
          <w:lang w:val="bg-BG"/>
        </w:rPr>
        <w:t xml:space="preserve">допълнителна обосновка. </w:t>
      </w:r>
    </w:p>
    <w:p w14:paraId="03F9AC20" w14:textId="77777777" w:rsidR="001673FD" w:rsidRPr="002C7F6E" w:rsidRDefault="001673FD" w:rsidP="00775DF2">
      <w:pPr>
        <w:keepLines/>
        <w:autoSpaceDE w:val="0"/>
        <w:autoSpaceDN w:val="0"/>
        <w:spacing w:after="0" w:line="240" w:lineRule="auto"/>
        <w:ind w:firstLine="720"/>
        <w:jc w:val="both"/>
        <w:rPr>
          <w:rFonts w:ascii="Verdana" w:eastAsia="Times New Roman" w:hAnsi="Verdana"/>
          <w:b/>
          <w:sz w:val="20"/>
          <w:szCs w:val="20"/>
          <w:lang w:val="bg-BG"/>
        </w:rPr>
      </w:pPr>
    </w:p>
    <w:p w14:paraId="1C4CF0B0" w14:textId="77777777" w:rsidR="00576876" w:rsidRPr="002C7F6E" w:rsidRDefault="00775DF2" w:rsidP="00775DF2">
      <w:pPr>
        <w:keepLines/>
        <w:autoSpaceDE w:val="0"/>
        <w:autoSpaceDN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Чл. 45</w:t>
      </w:r>
      <w:r w:rsidR="00576876" w:rsidRPr="002C7F6E">
        <w:rPr>
          <w:rFonts w:ascii="Verdana" w:eastAsia="Times New Roman" w:hAnsi="Verdana"/>
          <w:b/>
          <w:sz w:val="20"/>
          <w:szCs w:val="20"/>
          <w:lang w:val="bg-BG"/>
        </w:rPr>
        <w:t>.</w:t>
      </w:r>
      <w:r w:rsidRPr="002C7F6E">
        <w:rPr>
          <w:rFonts w:ascii="Verdana" w:eastAsia="Times New Roman" w:hAnsi="Verdana"/>
          <w:sz w:val="20"/>
          <w:szCs w:val="20"/>
          <w:lang w:val="bg-BG"/>
        </w:rPr>
        <w:t xml:space="preserve"> </w:t>
      </w:r>
      <w:r w:rsidR="00576876" w:rsidRPr="002C7F6E">
        <w:rPr>
          <w:rFonts w:ascii="Verdana" w:eastAsia="Times New Roman" w:hAnsi="Verdana"/>
          <w:b/>
          <w:sz w:val="20"/>
          <w:szCs w:val="20"/>
          <w:lang w:val="bg-BG"/>
        </w:rPr>
        <w:t>(1)</w:t>
      </w:r>
      <w:r w:rsidR="00576876" w:rsidRPr="002C7F6E">
        <w:rPr>
          <w:rFonts w:ascii="Verdana" w:eastAsia="Times New Roman" w:hAnsi="Verdana"/>
          <w:sz w:val="20"/>
          <w:szCs w:val="20"/>
          <w:lang w:val="bg-BG"/>
        </w:rPr>
        <w:t xml:space="preserve"> Всяка от Страните може да развали </w:t>
      </w:r>
      <w:bookmarkStart w:id="73" w:name="_Hlk510182282"/>
      <w:r w:rsidR="00576876" w:rsidRPr="002C7F6E">
        <w:rPr>
          <w:rFonts w:ascii="Verdana" w:eastAsia="Times New Roman" w:hAnsi="Verdana"/>
          <w:sz w:val="20"/>
          <w:szCs w:val="20"/>
          <w:lang w:val="bg-BG"/>
        </w:rPr>
        <w:t>Договора</w:t>
      </w:r>
      <w:bookmarkEnd w:id="73"/>
      <w:r w:rsidR="00576876" w:rsidRPr="002C7F6E">
        <w:rPr>
          <w:rFonts w:ascii="Verdana" w:eastAsia="Times New Roman" w:hAnsi="Verdana"/>
          <w:sz w:val="20"/>
          <w:szCs w:val="20"/>
          <w:lang w:val="bg-BG"/>
        </w:rPr>
        <w:t xml:space="preserve">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00576876" w:rsidRPr="002C7F6E">
        <w:rPr>
          <w:rFonts w:ascii="Verdana" w:hAnsi="Verdana"/>
          <w:sz w:val="20"/>
          <w:szCs w:val="20"/>
          <w:lang w:val="bg-BG"/>
        </w:rPr>
        <w:t xml:space="preserve"> </w:t>
      </w:r>
      <w:r w:rsidR="00576876" w:rsidRPr="002C7F6E">
        <w:rPr>
          <w:rFonts w:ascii="Verdana" w:eastAsia="Times New Roman" w:hAnsi="Verdana"/>
          <w:sz w:val="20"/>
          <w:szCs w:val="20"/>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14:paraId="4EBA5818" w14:textId="77777777" w:rsidR="00576876" w:rsidRPr="002C7F6E" w:rsidRDefault="00775DF2" w:rsidP="008A3C05">
      <w:pPr>
        <w:keepLines/>
        <w:tabs>
          <w:tab w:val="left" w:pos="4950"/>
        </w:tabs>
        <w:autoSpaceDE w:val="0"/>
        <w:autoSpaceDN w:val="0"/>
        <w:spacing w:after="0" w:line="240" w:lineRule="auto"/>
        <w:jc w:val="both"/>
        <w:rPr>
          <w:rFonts w:ascii="Verdana" w:eastAsia="Times New Roman" w:hAnsi="Verdana"/>
          <w:sz w:val="20"/>
          <w:szCs w:val="20"/>
          <w:lang w:val="bg-BG"/>
        </w:rPr>
      </w:pPr>
      <w:r w:rsidRPr="002C7F6E">
        <w:rPr>
          <w:rFonts w:ascii="Verdana" w:eastAsia="Times New Roman" w:hAnsi="Verdana"/>
          <w:sz w:val="20"/>
          <w:szCs w:val="20"/>
          <w:lang w:val="bg-BG"/>
        </w:rPr>
        <w:t xml:space="preserve">             </w:t>
      </w:r>
      <w:r w:rsidR="00576876" w:rsidRPr="002C7F6E">
        <w:rPr>
          <w:rFonts w:ascii="Verdana" w:eastAsia="Times New Roman" w:hAnsi="Verdana"/>
          <w:b/>
          <w:sz w:val="20"/>
          <w:szCs w:val="20"/>
          <w:lang w:val="bg-BG"/>
        </w:rPr>
        <w:t>(2)</w:t>
      </w:r>
      <w:r w:rsidR="00576876" w:rsidRPr="002C7F6E">
        <w:rPr>
          <w:rFonts w:ascii="Verdana" w:eastAsia="Times New Roman" w:hAnsi="Verdana"/>
          <w:sz w:val="20"/>
          <w:szCs w:val="20"/>
          <w:lang w:val="bg-BG"/>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14:paraId="5DD2677C" w14:textId="77777777" w:rsidR="00576876" w:rsidRPr="002C7F6E" w:rsidRDefault="00576876" w:rsidP="00D45EAB">
      <w:pPr>
        <w:keepLines/>
        <w:autoSpaceDE w:val="0"/>
        <w:autoSpaceDN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t xml:space="preserve">1. когато ИЗПЪЛНИТЕЛЯТ </w:t>
      </w:r>
      <w:r w:rsidR="00053872" w:rsidRPr="002C7F6E">
        <w:rPr>
          <w:rFonts w:ascii="Verdana" w:eastAsia="Times New Roman" w:hAnsi="Verdana"/>
          <w:sz w:val="20"/>
          <w:szCs w:val="20"/>
          <w:lang w:val="bg-BG"/>
        </w:rPr>
        <w:t xml:space="preserve">виновно </w:t>
      </w:r>
      <w:r w:rsidRPr="002C7F6E">
        <w:rPr>
          <w:rFonts w:ascii="Verdana" w:eastAsia="Times New Roman" w:hAnsi="Verdana"/>
          <w:sz w:val="20"/>
          <w:szCs w:val="20"/>
          <w:lang w:val="bg-BG"/>
        </w:rPr>
        <w:t>не е започнал изпъл</w:t>
      </w:r>
      <w:r w:rsidR="00D45EAB" w:rsidRPr="002C7F6E">
        <w:rPr>
          <w:rFonts w:ascii="Verdana" w:eastAsia="Times New Roman" w:hAnsi="Verdana"/>
          <w:sz w:val="20"/>
          <w:szCs w:val="20"/>
          <w:lang w:val="bg-BG"/>
        </w:rPr>
        <w:t xml:space="preserve">нението на Услугите в срок </w:t>
      </w:r>
      <w:bookmarkStart w:id="74" w:name="_Hlk510182455"/>
      <w:r w:rsidR="00D45EAB" w:rsidRPr="002C7F6E">
        <w:rPr>
          <w:rFonts w:ascii="Verdana" w:eastAsia="Times New Roman" w:hAnsi="Verdana"/>
          <w:sz w:val="20"/>
          <w:szCs w:val="20"/>
          <w:lang w:val="bg-BG"/>
        </w:rPr>
        <w:t xml:space="preserve">до </w:t>
      </w:r>
      <w:bookmarkEnd w:id="74"/>
      <w:r w:rsidR="00146804">
        <w:rPr>
          <w:rFonts w:ascii="Verdana" w:eastAsia="Times New Roman" w:hAnsi="Verdana"/>
          <w:sz w:val="20"/>
          <w:szCs w:val="20"/>
          <w:lang w:val="bg-BG"/>
        </w:rPr>
        <w:t>5 работни дни, считано от датата на получения списък с обекти от страна на Възложителя</w:t>
      </w:r>
      <w:r w:rsidRPr="002C7F6E">
        <w:rPr>
          <w:rFonts w:ascii="Verdana" w:eastAsia="Times New Roman" w:hAnsi="Verdana"/>
          <w:sz w:val="20"/>
          <w:szCs w:val="20"/>
          <w:lang w:val="bg-BG"/>
        </w:rPr>
        <w:t>;</w:t>
      </w:r>
    </w:p>
    <w:p w14:paraId="6BD8E6EC" w14:textId="77777777" w:rsidR="00576876" w:rsidRPr="002C7F6E" w:rsidRDefault="00576876" w:rsidP="00D45EAB">
      <w:pPr>
        <w:keepLines/>
        <w:autoSpaceDE w:val="0"/>
        <w:autoSpaceDN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lastRenderedPageBreak/>
        <w:t>2. ИЗПЪЛНИТЕЛЯТ е прекратил изпълн</w:t>
      </w:r>
      <w:r w:rsidR="00BD6E09" w:rsidRPr="002C7F6E">
        <w:rPr>
          <w:rFonts w:ascii="Verdana" w:eastAsia="Times New Roman" w:hAnsi="Verdana"/>
          <w:sz w:val="20"/>
          <w:szCs w:val="20"/>
          <w:lang w:val="bg-BG"/>
        </w:rPr>
        <w:t>ението на Услугите за повече от</w:t>
      </w:r>
      <w:r w:rsidR="00D45EAB" w:rsidRPr="002C7F6E">
        <w:rPr>
          <w:rFonts w:ascii="Verdana" w:eastAsia="Times New Roman" w:hAnsi="Verdana"/>
          <w:sz w:val="20"/>
          <w:szCs w:val="20"/>
          <w:lang w:val="bg-BG"/>
        </w:rPr>
        <w:t xml:space="preserve"> 3 (три) дни</w:t>
      </w:r>
      <w:r w:rsidRPr="002C7F6E">
        <w:rPr>
          <w:rFonts w:ascii="Verdana" w:eastAsia="Times New Roman" w:hAnsi="Verdana"/>
          <w:sz w:val="20"/>
          <w:szCs w:val="20"/>
          <w:lang w:val="bg-BG"/>
        </w:rPr>
        <w:t>;</w:t>
      </w:r>
    </w:p>
    <w:p w14:paraId="7B1FD4A1" w14:textId="77777777" w:rsidR="00576876" w:rsidRPr="002C7F6E" w:rsidRDefault="00576876" w:rsidP="00D45EAB">
      <w:pPr>
        <w:keepLines/>
        <w:autoSpaceDE w:val="0"/>
        <w:autoSpaceDN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t>3. ИЗПЪЛНИТЕЛЯТ е доп</w:t>
      </w:r>
      <w:r w:rsidR="00D45EAB" w:rsidRPr="002C7F6E">
        <w:rPr>
          <w:rFonts w:ascii="Verdana" w:eastAsia="Times New Roman" w:hAnsi="Verdana"/>
          <w:sz w:val="20"/>
          <w:szCs w:val="20"/>
          <w:lang w:val="bg-BG"/>
        </w:rPr>
        <w:t xml:space="preserve">уснал съществено отклонение от </w:t>
      </w:r>
      <w:r w:rsidRPr="002C7F6E">
        <w:rPr>
          <w:rFonts w:ascii="Verdana" w:eastAsia="Times New Roman" w:hAnsi="Verdana"/>
          <w:sz w:val="20"/>
          <w:szCs w:val="20"/>
          <w:lang w:val="bg-BG"/>
        </w:rPr>
        <w:t>Услови</w:t>
      </w:r>
      <w:r w:rsidR="00D45EAB" w:rsidRPr="002C7F6E">
        <w:rPr>
          <w:rFonts w:ascii="Verdana" w:eastAsia="Times New Roman" w:hAnsi="Verdana"/>
          <w:sz w:val="20"/>
          <w:szCs w:val="20"/>
          <w:lang w:val="bg-BG"/>
        </w:rPr>
        <w:t xml:space="preserve">ята за изпълнение на поръчката </w:t>
      </w:r>
      <w:r w:rsidRPr="002C7F6E">
        <w:rPr>
          <w:rFonts w:ascii="Verdana" w:eastAsia="Times New Roman" w:hAnsi="Verdana"/>
          <w:sz w:val="20"/>
          <w:szCs w:val="20"/>
          <w:lang w:val="bg-BG"/>
        </w:rPr>
        <w:t>Техническата специфик</w:t>
      </w:r>
      <w:r w:rsidR="00D45EAB" w:rsidRPr="002C7F6E">
        <w:rPr>
          <w:rFonts w:ascii="Verdana" w:eastAsia="Times New Roman" w:hAnsi="Verdana"/>
          <w:sz w:val="20"/>
          <w:szCs w:val="20"/>
          <w:lang w:val="bg-BG"/>
        </w:rPr>
        <w:t>ация и Техническото предложение</w:t>
      </w:r>
      <w:r w:rsidRPr="002C7F6E">
        <w:rPr>
          <w:rFonts w:ascii="Verdana" w:eastAsia="Times New Roman" w:hAnsi="Verdana"/>
          <w:sz w:val="20"/>
          <w:szCs w:val="20"/>
          <w:lang w:val="bg-BG"/>
        </w:rPr>
        <w:t>.</w:t>
      </w:r>
    </w:p>
    <w:p w14:paraId="0F2D3015" w14:textId="77777777" w:rsidR="00576876" w:rsidRPr="002C7F6E" w:rsidRDefault="00576876" w:rsidP="009E3A33">
      <w:pPr>
        <w:keepLines/>
        <w:autoSpaceDE w:val="0"/>
        <w:autoSpaceDN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 xml:space="preserve">(3) </w:t>
      </w:r>
      <w:r w:rsidRPr="002C7F6E">
        <w:rPr>
          <w:rFonts w:ascii="Verdana" w:eastAsia="Times New Roman" w:hAnsi="Verdana"/>
          <w:sz w:val="20"/>
          <w:szCs w:val="20"/>
          <w:lang w:val="bg-BG"/>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w:t>
      </w:r>
      <w:r w:rsidR="009E3A33" w:rsidRPr="002C7F6E">
        <w:rPr>
          <w:rFonts w:ascii="Verdana" w:eastAsia="Times New Roman" w:hAnsi="Verdana"/>
          <w:sz w:val="20"/>
          <w:szCs w:val="20"/>
          <w:lang w:val="bg-BG"/>
        </w:rPr>
        <w:t xml:space="preserve"> непременно в уговореното време</w:t>
      </w:r>
      <w:r w:rsidRPr="002C7F6E">
        <w:rPr>
          <w:rFonts w:ascii="Verdana" w:eastAsia="Times New Roman" w:hAnsi="Verdana"/>
          <w:sz w:val="20"/>
          <w:szCs w:val="20"/>
          <w:lang w:val="bg-BG"/>
        </w:rPr>
        <w:t>.</w:t>
      </w:r>
    </w:p>
    <w:p w14:paraId="539A5864" w14:textId="77777777" w:rsidR="00576876" w:rsidRPr="002C7F6E" w:rsidRDefault="00576876" w:rsidP="00576876">
      <w:pPr>
        <w:keepLines/>
        <w:spacing w:after="0" w:line="240" w:lineRule="auto"/>
        <w:jc w:val="both"/>
        <w:rPr>
          <w:rFonts w:ascii="Verdana" w:eastAsia="Times New Roman" w:hAnsi="Verdana"/>
          <w:b/>
          <w:sz w:val="20"/>
          <w:szCs w:val="20"/>
          <w:lang w:val="bg-BG"/>
        </w:rPr>
      </w:pPr>
    </w:p>
    <w:p w14:paraId="633DC819" w14:textId="77777777" w:rsidR="00576876" w:rsidRPr="002C7F6E" w:rsidRDefault="00576876" w:rsidP="009E3A33">
      <w:pPr>
        <w:keepLines/>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 xml:space="preserve">Чл. </w:t>
      </w:r>
      <w:r w:rsidR="00F77653" w:rsidRPr="002C7F6E">
        <w:rPr>
          <w:rFonts w:ascii="Verdana" w:eastAsia="Times New Roman" w:hAnsi="Verdana"/>
          <w:b/>
          <w:sz w:val="20"/>
          <w:szCs w:val="20"/>
          <w:lang w:val="bg-BG"/>
        </w:rPr>
        <w:t>46</w:t>
      </w:r>
      <w:r w:rsidRPr="002C7F6E">
        <w:rPr>
          <w:rFonts w:ascii="Verdana" w:eastAsia="Times New Roman" w:hAnsi="Verdana"/>
          <w:b/>
          <w:sz w:val="20"/>
          <w:szCs w:val="20"/>
          <w:lang w:val="bg-BG"/>
        </w:rPr>
        <w:t xml:space="preserve">. </w:t>
      </w:r>
      <w:r w:rsidRPr="002C7F6E">
        <w:rPr>
          <w:rFonts w:ascii="Verdana" w:eastAsia="Times New Roman" w:hAnsi="Verdana"/>
          <w:sz w:val="20"/>
          <w:szCs w:val="20"/>
          <w:lang w:val="bg-BG"/>
        </w:rPr>
        <w:t>ВЪЗЛОЖИТЕЛЯТ прекратява Договора в случаите по чл. 118, ал.</w:t>
      </w:r>
      <w:r w:rsidR="00272DBD" w:rsidRPr="002C7F6E">
        <w:rPr>
          <w:rFonts w:ascii="Verdana" w:eastAsia="Times New Roman" w:hAnsi="Verdana"/>
          <w:sz w:val="20"/>
          <w:szCs w:val="20"/>
        </w:rPr>
        <w:t xml:space="preserve"> </w:t>
      </w:r>
      <w:r w:rsidRPr="002C7F6E">
        <w:rPr>
          <w:rFonts w:ascii="Verdana" w:eastAsia="Times New Roman" w:hAnsi="Verdana"/>
          <w:sz w:val="20"/>
          <w:szCs w:val="20"/>
          <w:lang w:val="bg-BG"/>
        </w:rPr>
        <w:t>1 от ЗОП, без да дължи обезщетение на ИЗПЪЛНИТЕЛЯ за претърпени от прекратяването на Договора вреди, освен ако прекратяването е на основани</w:t>
      </w:r>
      <w:r w:rsidR="00272DBD" w:rsidRPr="002C7F6E">
        <w:rPr>
          <w:rFonts w:ascii="Verdana" w:eastAsia="Times New Roman" w:hAnsi="Verdana"/>
          <w:sz w:val="20"/>
          <w:szCs w:val="20"/>
          <w:lang w:val="bg-BG"/>
        </w:rPr>
        <w:t xml:space="preserve">е чл. 118, ал. 1, т. 1 от ЗОП. </w:t>
      </w:r>
      <w:r w:rsidRPr="002C7F6E">
        <w:rPr>
          <w:rFonts w:ascii="Verdana" w:eastAsia="Times New Roman" w:hAnsi="Verdana"/>
          <w:sz w:val="20"/>
          <w:szCs w:val="20"/>
          <w:lang w:val="bg-BG"/>
        </w:rPr>
        <w:t>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w:t>
      </w:r>
      <w:r w:rsidR="00272DBD" w:rsidRPr="002C7F6E">
        <w:rPr>
          <w:rFonts w:ascii="Verdana" w:eastAsia="Times New Roman" w:hAnsi="Verdana"/>
          <w:sz w:val="20"/>
          <w:szCs w:val="20"/>
          <w:lang w:val="bg-BG"/>
        </w:rPr>
        <w:t>ове по този Договор.</w:t>
      </w:r>
    </w:p>
    <w:p w14:paraId="543243C4" w14:textId="77777777" w:rsidR="00576876" w:rsidRPr="002C7F6E" w:rsidRDefault="00576876" w:rsidP="00576876">
      <w:pPr>
        <w:keepLines/>
        <w:autoSpaceDE w:val="0"/>
        <w:autoSpaceDN w:val="0"/>
        <w:spacing w:after="0" w:line="240" w:lineRule="auto"/>
        <w:jc w:val="both"/>
        <w:rPr>
          <w:rFonts w:ascii="Verdana" w:eastAsia="Times New Roman" w:hAnsi="Verdana"/>
          <w:sz w:val="20"/>
          <w:szCs w:val="20"/>
          <w:lang w:val="bg-BG"/>
        </w:rPr>
      </w:pPr>
    </w:p>
    <w:p w14:paraId="275EAA7E" w14:textId="77777777" w:rsidR="00576876" w:rsidRPr="002C7F6E" w:rsidRDefault="00576876" w:rsidP="00272DBD">
      <w:pPr>
        <w:keepLines/>
        <w:autoSpaceDE w:val="0"/>
        <w:autoSpaceDN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b/>
          <w:sz w:val="20"/>
          <w:szCs w:val="20"/>
          <w:lang w:val="bg-BG"/>
        </w:rPr>
        <w:t xml:space="preserve">Чл. </w:t>
      </w:r>
      <w:r w:rsidR="002D3B3D" w:rsidRPr="002C7F6E">
        <w:rPr>
          <w:rFonts w:ascii="Verdana" w:eastAsia="Times New Roman" w:hAnsi="Verdana"/>
          <w:b/>
          <w:sz w:val="20"/>
          <w:szCs w:val="20"/>
          <w:lang w:val="bg-BG"/>
        </w:rPr>
        <w:t>4</w:t>
      </w:r>
      <w:r w:rsidR="00272DBD" w:rsidRPr="002C7F6E">
        <w:rPr>
          <w:rFonts w:ascii="Verdana" w:eastAsia="Times New Roman" w:hAnsi="Verdana"/>
          <w:b/>
          <w:sz w:val="20"/>
          <w:szCs w:val="20"/>
          <w:lang w:val="bg-BG"/>
        </w:rPr>
        <w:t>7</w:t>
      </w:r>
      <w:r w:rsidRPr="002C7F6E">
        <w:rPr>
          <w:rFonts w:ascii="Verdana" w:eastAsia="Times New Roman" w:hAnsi="Verdana"/>
          <w:b/>
          <w:sz w:val="20"/>
          <w:szCs w:val="20"/>
          <w:lang w:val="bg-BG"/>
        </w:rPr>
        <w:t xml:space="preserve">. </w:t>
      </w:r>
      <w:r w:rsidR="0035070A">
        <w:rPr>
          <w:rFonts w:ascii="Verdana" w:eastAsia="Times New Roman" w:hAnsi="Verdana"/>
          <w:b/>
          <w:sz w:val="20"/>
          <w:szCs w:val="20"/>
          <w:lang w:val="bg-BG"/>
        </w:rPr>
        <w:t xml:space="preserve">(1) </w:t>
      </w:r>
      <w:r w:rsidRPr="002C7F6E">
        <w:rPr>
          <w:rFonts w:ascii="Verdana" w:eastAsia="Times New Roman" w:hAnsi="Verdana"/>
          <w:sz w:val="20"/>
          <w:szCs w:val="20"/>
          <w:lang w:val="bg-BG"/>
        </w:rPr>
        <w:t>Във всички случаи на прекратяване на Договора, освен при прекратяване на юридическо лице – Страна по Договора без правоприемство:</w:t>
      </w:r>
    </w:p>
    <w:p w14:paraId="75BF7A03" w14:textId="77777777" w:rsidR="00576876" w:rsidRPr="002C7F6E" w:rsidRDefault="00576876" w:rsidP="00272DBD">
      <w:pPr>
        <w:keepLines/>
        <w:autoSpaceDE w:val="0"/>
        <w:autoSpaceDN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4DB8C7EA" w14:textId="77777777" w:rsidR="00576876" w:rsidRPr="002C7F6E" w:rsidRDefault="00576876" w:rsidP="00272DBD">
      <w:pPr>
        <w:keepLines/>
        <w:autoSpaceDE w:val="0"/>
        <w:autoSpaceDN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t>2. ИЗПЪЛНИТЕЛЯТ се задължава:</w:t>
      </w:r>
    </w:p>
    <w:p w14:paraId="44DA3B8B" w14:textId="77777777" w:rsidR="00576876" w:rsidRPr="002C7F6E" w:rsidRDefault="00576876" w:rsidP="00272DBD">
      <w:pPr>
        <w:keepLines/>
        <w:autoSpaceDE w:val="0"/>
        <w:autoSpaceDN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14:paraId="032B0DAE" w14:textId="77777777" w:rsidR="00576876" w:rsidRPr="002C7F6E" w:rsidRDefault="00576876" w:rsidP="00272DBD">
      <w:pPr>
        <w:keepLines/>
        <w:autoSpaceDE w:val="0"/>
        <w:autoSpaceDN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t xml:space="preserve">б) да предаде на ВЪЗЛОЖИТЕЛЯ всички </w:t>
      </w:r>
      <w:r w:rsidR="00272DBD" w:rsidRPr="002C7F6E">
        <w:rPr>
          <w:rFonts w:ascii="Verdana" w:eastAsia="Times New Roman" w:hAnsi="Verdana"/>
          <w:sz w:val="20"/>
          <w:szCs w:val="20"/>
          <w:lang w:val="bg-BG"/>
        </w:rPr>
        <w:t>протоколи</w:t>
      </w:r>
      <w:r w:rsidRPr="002C7F6E">
        <w:rPr>
          <w:rFonts w:ascii="Verdana" w:eastAsia="Times New Roman" w:hAnsi="Verdana"/>
          <w:sz w:val="20"/>
          <w:szCs w:val="20"/>
          <w:lang w:val="bg-BG"/>
        </w:rPr>
        <w:t xml:space="preserve">, </w:t>
      </w:r>
      <w:r w:rsidR="00272DBD" w:rsidRPr="002C7F6E">
        <w:rPr>
          <w:rFonts w:ascii="Verdana" w:eastAsia="Times New Roman" w:hAnsi="Verdana"/>
          <w:sz w:val="20"/>
          <w:szCs w:val="20"/>
          <w:lang w:val="bg-BG"/>
        </w:rPr>
        <w:t xml:space="preserve">отчети и др., </w:t>
      </w:r>
      <w:r w:rsidRPr="002C7F6E">
        <w:rPr>
          <w:rFonts w:ascii="Verdana" w:eastAsia="Times New Roman" w:hAnsi="Verdana"/>
          <w:sz w:val="20"/>
          <w:szCs w:val="20"/>
          <w:lang w:val="bg-BG"/>
        </w:rPr>
        <w:t>изготвени от него в изпълнение на Договора до датата на прекратяването; и</w:t>
      </w:r>
    </w:p>
    <w:p w14:paraId="25B878F2" w14:textId="77777777" w:rsidR="00576876" w:rsidRPr="002C7F6E" w:rsidRDefault="00576876" w:rsidP="006D75D5">
      <w:pPr>
        <w:keepLines/>
        <w:autoSpaceDE w:val="0"/>
        <w:autoSpaceDN w:val="0"/>
        <w:spacing w:after="0" w:line="240" w:lineRule="auto"/>
        <w:ind w:firstLine="720"/>
        <w:jc w:val="both"/>
        <w:rPr>
          <w:rFonts w:ascii="Verdana" w:eastAsia="Times New Roman" w:hAnsi="Verdana"/>
          <w:sz w:val="20"/>
          <w:szCs w:val="20"/>
          <w:lang w:val="bg-BG"/>
        </w:rPr>
      </w:pPr>
      <w:r w:rsidRPr="002C7F6E">
        <w:rPr>
          <w:rFonts w:ascii="Verdana" w:eastAsia="Times New Roman" w:hAnsi="Verdana"/>
          <w:sz w:val="20"/>
          <w:szCs w:val="20"/>
          <w:lang w:val="bg-BG"/>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14:paraId="3104A041" w14:textId="2F64CDBF" w:rsidR="00576876" w:rsidRDefault="0035070A" w:rsidP="00272DBD">
      <w:pPr>
        <w:spacing w:after="0" w:line="240" w:lineRule="auto"/>
        <w:ind w:firstLine="720"/>
        <w:jc w:val="both"/>
        <w:rPr>
          <w:rFonts w:ascii="Verdana" w:eastAsia="Times New Roman" w:hAnsi="Verdana"/>
          <w:sz w:val="20"/>
          <w:szCs w:val="20"/>
          <w:lang w:val="bg-BG"/>
        </w:rPr>
      </w:pPr>
      <w:r>
        <w:rPr>
          <w:rFonts w:ascii="Verdana" w:eastAsia="Times New Roman" w:hAnsi="Verdana"/>
          <w:b/>
          <w:sz w:val="20"/>
          <w:szCs w:val="20"/>
          <w:lang w:val="bg-BG"/>
        </w:rPr>
        <w:t xml:space="preserve">(2) </w:t>
      </w:r>
      <w:r w:rsidR="00576876" w:rsidRPr="002C7F6E">
        <w:rPr>
          <w:rFonts w:ascii="Verdana" w:eastAsia="Times New Roman" w:hAnsi="Verdana"/>
          <w:sz w:val="20"/>
          <w:szCs w:val="20"/>
          <w:lang w:val="bg-BG"/>
        </w:rPr>
        <w:t>При предсрочно прекратяване на Договора, ВЪЗЛОЖИТЕЛЯТ е длъжен да заплати на ИЗПЪЛНИТЕЛЯ реално изпълнените и приети по установения ред Услуги</w:t>
      </w:r>
      <w:r w:rsidR="00272DBD" w:rsidRPr="002C7F6E">
        <w:rPr>
          <w:rFonts w:ascii="Verdana" w:eastAsia="Times New Roman" w:hAnsi="Verdana"/>
          <w:sz w:val="20"/>
          <w:szCs w:val="20"/>
          <w:lang w:val="bg-BG"/>
        </w:rPr>
        <w:t>.</w:t>
      </w:r>
    </w:p>
    <w:p w14:paraId="19849AE8" w14:textId="77777777" w:rsidR="006D75D5" w:rsidRPr="002C7F6E" w:rsidRDefault="006D75D5" w:rsidP="00272DBD">
      <w:pPr>
        <w:spacing w:after="0" w:line="240" w:lineRule="auto"/>
        <w:ind w:firstLine="720"/>
        <w:jc w:val="both"/>
        <w:rPr>
          <w:rFonts w:ascii="Verdana" w:eastAsia="Times New Roman" w:hAnsi="Verdana"/>
          <w:sz w:val="20"/>
          <w:szCs w:val="20"/>
          <w:lang w:val="bg-BG"/>
        </w:rPr>
      </w:pPr>
    </w:p>
    <w:p w14:paraId="0F378017" w14:textId="77777777" w:rsidR="0035070A" w:rsidRPr="00457C0E" w:rsidRDefault="0035070A" w:rsidP="006D75D5">
      <w:pPr>
        <w:tabs>
          <w:tab w:val="left" w:pos="0"/>
        </w:tabs>
        <w:spacing w:after="0"/>
        <w:ind w:firstLine="720"/>
        <w:jc w:val="both"/>
        <w:rPr>
          <w:rFonts w:ascii="Verdana" w:hAnsi="Verdana"/>
          <w:sz w:val="20"/>
          <w:szCs w:val="20"/>
          <w:lang w:val="bg-BG"/>
        </w:rPr>
      </w:pPr>
      <w:r w:rsidRPr="002C7F6E">
        <w:rPr>
          <w:rFonts w:ascii="Verdana" w:eastAsia="Times New Roman" w:hAnsi="Verdana"/>
          <w:b/>
          <w:sz w:val="20"/>
          <w:szCs w:val="20"/>
          <w:lang w:val="bg-BG"/>
        </w:rPr>
        <w:t>Чл. 48.</w:t>
      </w:r>
      <w:r>
        <w:rPr>
          <w:rFonts w:ascii="Verdana" w:eastAsia="Times New Roman" w:hAnsi="Verdana"/>
          <w:b/>
          <w:sz w:val="20"/>
          <w:szCs w:val="20"/>
          <w:lang w:val="bg-BG"/>
        </w:rPr>
        <w:t xml:space="preserve"> (1) </w:t>
      </w:r>
      <w:r w:rsidRPr="00457C0E">
        <w:rPr>
          <w:rFonts w:ascii="Verdana" w:hAnsi="Verdana"/>
          <w:sz w:val="20"/>
          <w:szCs w:val="20"/>
          <w:lang w:val="bg-BG"/>
        </w:rPr>
        <w:t>Изпълнителят е длъжен да обезщети Възложителя за имуществени щети, допуснати в резултат на виновно поведение от изпълнителите на охранителни дейности и/или подизпълнителите на Изпълнителя или в резултат на неизпълнение на поетите с договора задължения, неправомерни действия на трети лица - кражби с</w:t>
      </w:r>
      <w:r w:rsidR="003E0B74">
        <w:rPr>
          <w:rFonts w:ascii="Verdana" w:hAnsi="Verdana"/>
          <w:sz w:val="20"/>
          <w:szCs w:val="20"/>
          <w:lang w:val="bg-BG"/>
        </w:rPr>
        <w:t xml:space="preserve"> или без</w:t>
      </w:r>
      <w:r w:rsidRPr="00457C0E">
        <w:rPr>
          <w:rFonts w:ascii="Verdana" w:hAnsi="Verdana"/>
          <w:sz w:val="20"/>
          <w:szCs w:val="20"/>
          <w:lang w:val="bg-BG"/>
        </w:rPr>
        <w:t xml:space="preserve"> взлом на охраняваното имущество и/или изнасяне на имущество от обектите на Възложителя не по установения ред.</w:t>
      </w:r>
    </w:p>
    <w:p w14:paraId="5F39A29C" w14:textId="77777777" w:rsidR="0035070A" w:rsidRPr="00457C0E" w:rsidRDefault="0035070A" w:rsidP="006D75D5">
      <w:pPr>
        <w:tabs>
          <w:tab w:val="left" w:pos="0"/>
        </w:tabs>
        <w:spacing w:after="0"/>
        <w:ind w:firstLine="720"/>
        <w:jc w:val="both"/>
        <w:rPr>
          <w:rFonts w:ascii="Verdana" w:hAnsi="Verdana"/>
          <w:sz w:val="20"/>
          <w:szCs w:val="20"/>
          <w:lang w:val="bg-BG"/>
        </w:rPr>
      </w:pPr>
      <w:r w:rsidRPr="006D75D5">
        <w:rPr>
          <w:rFonts w:ascii="Verdana" w:hAnsi="Verdana"/>
          <w:b/>
          <w:sz w:val="20"/>
          <w:szCs w:val="20"/>
          <w:lang w:val="bg-BG"/>
        </w:rPr>
        <w:t xml:space="preserve">(2) </w:t>
      </w:r>
      <w:r w:rsidRPr="00457C0E">
        <w:rPr>
          <w:rFonts w:ascii="Verdana" w:hAnsi="Verdana"/>
          <w:sz w:val="20"/>
          <w:szCs w:val="20"/>
          <w:lang w:val="bg-BG"/>
        </w:rPr>
        <w:t>За установяване и разследване на противоправното посегателство Възложителя уведомява компетентните органи, а Изпълнителя</w:t>
      </w:r>
      <w:r w:rsidR="00EA5EF9">
        <w:rPr>
          <w:rFonts w:ascii="Verdana" w:hAnsi="Verdana"/>
          <w:sz w:val="20"/>
          <w:szCs w:val="20"/>
          <w:lang w:val="bg-BG"/>
        </w:rPr>
        <w:t>т</w:t>
      </w:r>
      <w:r w:rsidRPr="00457C0E">
        <w:rPr>
          <w:rFonts w:ascii="Verdana" w:hAnsi="Verdana"/>
          <w:sz w:val="20"/>
          <w:szCs w:val="20"/>
          <w:lang w:val="bg-BG"/>
        </w:rPr>
        <w:t xml:space="preserve"> уведомява застрахователя си. В срок от три работни дни Възложителят предава на Изпълнителя необходимите за установяване на щетата първични счетоводни документи. </w:t>
      </w:r>
    </w:p>
    <w:p w14:paraId="4120139D" w14:textId="77777777" w:rsidR="0035070A" w:rsidRPr="00457C0E" w:rsidRDefault="0035070A" w:rsidP="006D75D5">
      <w:pPr>
        <w:tabs>
          <w:tab w:val="left" w:pos="0"/>
        </w:tabs>
        <w:spacing w:after="0"/>
        <w:ind w:firstLine="720"/>
        <w:jc w:val="both"/>
        <w:rPr>
          <w:rFonts w:ascii="Verdana" w:hAnsi="Verdana"/>
          <w:sz w:val="20"/>
          <w:szCs w:val="20"/>
          <w:lang w:val="bg-BG"/>
        </w:rPr>
      </w:pPr>
      <w:r w:rsidRPr="006D75D5">
        <w:rPr>
          <w:rFonts w:ascii="Verdana" w:hAnsi="Verdana"/>
          <w:b/>
          <w:sz w:val="20"/>
          <w:szCs w:val="20"/>
          <w:lang w:val="bg-BG"/>
        </w:rPr>
        <w:t>(3)</w:t>
      </w:r>
      <w:r w:rsidRPr="00457C0E">
        <w:rPr>
          <w:rFonts w:ascii="Verdana" w:hAnsi="Verdana"/>
          <w:sz w:val="20"/>
          <w:szCs w:val="20"/>
          <w:lang w:val="bg-BG"/>
        </w:rPr>
        <w:t xml:space="preserve"> За претърпените от Възложителя имуществени щети по време на изпълнение на договора, страните подписват констативен протокол за всеки отделен случай. Констативният протокол се подписва от страните в срок от 5 работни дни от установяване на възникналата щета, като в същия срок страните отразяват всички обстоятелства по кражбата, вида и стойността на откраднатите вещи, неизпълнението на задълженията на Изпълнителя, неговите служители и/или подизпълнители, размера на обезщетението за увреденото или </w:t>
      </w:r>
      <w:r w:rsidRPr="00457C0E">
        <w:rPr>
          <w:rFonts w:ascii="Verdana" w:hAnsi="Verdana"/>
          <w:strike/>
          <w:sz w:val="20"/>
          <w:szCs w:val="20"/>
          <w:lang w:val="bg-BG"/>
        </w:rPr>
        <w:t xml:space="preserve"> </w:t>
      </w:r>
      <w:r w:rsidRPr="00457C0E">
        <w:rPr>
          <w:rFonts w:ascii="Verdana" w:hAnsi="Verdana"/>
          <w:sz w:val="20"/>
          <w:szCs w:val="20"/>
          <w:lang w:val="bg-BG"/>
        </w:rPr>
        <w:t xml:space="preserve"> откраднато имущество и начинът за неговото възстановяване или заплащане. </w:t>
      </w:r>
    </w:p>
    <w:p w14:paraId="069D38D1" w14:textId="77777777" w:rsidR="0035070A" w:rsidRPr="00457C0E" w:rsidRDefault="0035070A" w:rsidP="006D75D5">
      <w:pPr>
        <w:tabs>
          <w:tab w:val="left" w:pos="0"/>
        </w:tabs>
        <w:spacing w:after="0"/>
        <w:ind w:firstLine="720"/>
        <w:jc w:val="both"/>
        <w:rPr>
          <w:rFonts w:ascii="Verdana" w:hAnsi="Verdana"/>
          <w:sz w:val="20"/>
          <w:szCs w:val="20"/>
          <w:lang w:val="bg-BG"/>
        </w:rPr>
      </w:pPr>
      <w:r w:rsidRPr="006D75D5">
        <w:rPr>
          <w:rFonts w:ascii="Verdana" w:hAnsi="Verdana"/>
          <w:b/>
          <w:sz w:val="20"/>
          <w:szCs w:val="20"/>
          <w:lang w:val="bg-BG"/>
        </w:rPr>
        <w:t>(4)</w:t>
      </w:r>
      <w:r w:rsidRPr="00457C0E">
        <w:rPr>
          <w:rFonts w:ascii="Verdana" w:hAnsi="Verdana"/>
          <w:sz w:val="20"/>
          <w:szCs w:val="20"/>
          <w:lang w:val="bg-BG"/>
        </w:rPr>
        <w:t xml:space="preserve"> Размерът на дължимото обезщетение е равен на пазарната стойност на откраднотото имущество. При отказ на Изпълнителя да подпише констативния </w:t>
      </w:r>
      <w:r w:rsidRPr="00457C0E">
        <w:rPr>
          <w:rFonts w:ascii="Verdana" w:hAnsi="Verdana"/>
          <w:sz w:val="20"/>
          <w:szCs w:val="20"/>
          <w:lang w:val="bg-BG"/>
        </w:rPr>
        <w:lastRenderedPageBreak/>
        <w:t xml:space="preserve">протокол, вредите се заплащат само въз основа на констатациите и обстоятелствата, отразени от представители на Възложителя в протокола. </w:t>
      </w:r>
    </w:p>
    <w:p w14:paraId="5899680A" w14:textId="77777777" w:rsidR="0035070A" w:rsidRPr="00457C0E" w:rsidRDefault="0035070A" w:rsidP="0035070A">
      <w:pPr>
        <w:tabs>
          <w:tab w:val="left" w:pos="0"/>
        </w:tabs>
        <w:ind w:firstLine="720"/>
        <w:jc w:val="both"/>
        <w:rPr>
          <w:rFonts w:ascii="Verdana" w:hAnsi="Verdana"/>
          <w:sz w:val="20"/>
          <w:szCs w:val="20"/>
          <w:lang w:val="bg-BG"/>
        </w:rPr>
      </w:pPr>
      <w:r w:rsidRPr="006D75D5">
        <w:rPr>
          <w:rFonts w:ascii="Verdana" w:hAnsi="Verdana"/>
          <w:b/>
          <w:sz w:val="20"/>
          <w:szCs w:val="20"/>
          <w:lang w:val="bg-BG"/>
        </w:rPr>
        <w:t>(5)</w:t>
      </w:r>
      <w:r w:rsidRPr="00457C0E">
        <w:rPr>
          <w:rFonts w:ascii="Verdana" w:hAnsi="Verdana"/>
          <w:sz w:val="20"/>
          <w:szCs w:val="20"/>
          <w:lang w:val="bg-BG"/>
        </w:rPr>
        <w:t xml:space="preserve"> Изпълнителят обезщетява Възложителя за нанесените имуществени щети като ги заплаща в срок, не по-дълъг от 20 (двадесет) календарни дни, след приключване на процедурата със Застрахователя си. При отказ на Изпълнителя да подпише констативния протокол, респективно да заплати щетите и/или загубите Възложителят приспада тяхната стойност от стойността на месечната цена за охрана или от стойността на гаранцията за изпълнение на договора. В случаи, по предходното изречение, когато размерът на дължимото от Изпълнителя обезщетение е по-голям от стойността на едно месечно възнаграждение по договора, Възложителят може да се обезщети, като кумулира двата способа, или като приспадне обезщетението от няколко месечни възнаграждения.  </w:t>
      </w:r>
    </w:p>
    <w:p w14:paraId="103937BB" w14:textId="77777777" w:rsidR="00576876" w:rsidRPr="002C7F6E" w:rsidRDefault="00272DBD" w:rsidP="001673FD">
      <w:pPr>
        <w:keepNext/>
        <w:keepLines/>
        <w:spacing w:before="240" w:after="240" w:line="240" w:lineRule="auto"/>
        <w:jc w:val="center"/>
        <w:outlineLvl w:val="1"/>
        <w:rPr>
          <w:rFonts w:ascii="Verdana" w:eastAsia="Times New Roman" w:hAnsi="Verdana"/>
          <w:b/>
          <w:bCs/>
          <w:color w:val="000000"/>
          <w:sz w:val="20"/>
          <w:szCs w:val="20"/>
          <w:lang w:val="bg-BG"/>
        </w:rPr>
      </w:pPr>
      <w:r w:rsidRPr="002C7F6E">
        <w:rPr>
          <w:rFonts w:ascii="Verdana" w:eastAsia="Times New Roman" w:hAnsi="Verdana"/>
          <w:b/>
          <w:bCs/>
          <w:color w:val="000000"/>
          <w:sz w:val="20"/>
          <w:szCs w:val="20"/>
        </w:rPr>
        <w:t xml:space="preserve">XI. </w:t>
      </w:r>
      <w:r w:rsidR="00576876" w:rsidRPr="002C7F6E">
        <w:rPr>
          <w:rFonts w:ascii="Verdana" w:eastAsia="Times New Roman" w:hAnsi="Verdana"/>
          <w:b/>
          <w:bCs/>
          <w:color w:val="000000"/>
          <w:sz w:val="20"/>
          <w:szCs w:val="20"/>
          <w:lang w:val="bg-BG"/>
        </w:rPr>
        <w:t>ОБЩИ РАЗПОРЕДБИ</w:t>
      </w:r>
    </w:p>
    <w:p w14:paraId="7E1BAA37" w14:textId="77777777" w:rsidR="00576876" w:rsidRPr="002C7F6E" w:rsidRDefault="00576876" w:rsidP="001673FD">
      <w:pPr>
        <w:suppressAutoHyphens/>
        <w:spacing w:after="0" w:line="240" w:lineRule="auto"/>
        <w:jc w:val="center"/>
        <w:rPr>
          <w:rFonts w:ascii="Verdana" w:eastAsia="Times New Roman" w:hAnsi="Verdana"/>
          <w:noProof/>
          <w:sz w:val="20"/>
          <w:szCs w:val="20"/>
          <w:u w:val="single"/>
          <w:lang w:val="bg-BG" w:eastAsia="en-GB"/>
        </w:rPr>
      </w:pPr>
      <w:r w:rsidRPr="002C7F6E">
        <w:rPr>
          <w:rFonts w:ascii="Verdana" w:eastAsia="Times New Roman" w:hAnsi="Verdana"/>
          <w:noProof/>
          <w:sz w:val="20"/>
          <w:szCs w:val="20"/>
          <w:u w:val="single"/>
          <w:lang w:val="bg-BG" w:eastAsia="en-GB"/>
        </w:rPr>
        <w:t>Дефинирани понятия и тълкуване</w:t>
      </w:r>
    </w:p>
    <w:p w14:paraId="065E0369"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cs-CZ"/>
        </w:rPr>
      </w:pPr>
    </w:p>
    <w:p w14:paraId="5FB57755" w14:textId="77777777" w:rsidR="00576876" w:rsidRPr="002C7F6E" w:rsidRDefault="00576876" w:rsidP="00272DBD">
      <w:pPr>
        <w:suppressAutoHyphens/>
        <w:spacing w:after="0" w:line="240" w:lineRule="auto"/>
        <w:ind w:firstLine="720"/>
        <w:jc w:val="both"/>
        <w:rPr>
          <w:rFonts w:ascii="Verdana" w:eastAsia="Times New Roman" w:hAnsi="Verdana"/>
          <w:b/>
          <w:sz w:val="20"/>
          <w:szCs w:val="20"/>
          <w:lang w:val="bg-BG"/>
        </w:rPr>
      </w:pPr>
      <w:r w:rsidRPr="002C7F6E">
        <w:rPr>
          <w:rFonts w:ascii="Verdana" w:eastAsia="Times New Roman" w:hAnsi="Verdana"/>
          <w:b/>
          <w:sz w:val="20"/>
          <w:szCs w:val="20"/>
          <w:lang w:val="bg-BG"/>
        </w:rPr>
        <w:t xml:space="preserve">Чл. </w:t>
      </w:r>
      <w:r w:rsidR="002D3B3D" w:rsidRPr="002C7F6E">
        <w:rPr>
          <w:rFonts w:ascii="Verdana" w:eastAsia="Times New Roman" w:hAnsi="Verdana"/>
          <w:b/>
          <w:sz w:val="20"/>
          <w:szCs w:val="20"/>
          <w:lang w:val="bg-BG"/>
        </w:rPr>
        <w:t>4</w:t>
      </w:r>
      <w:r w:rsidR="00272DBD" w:rsidRPr="002C7F6E">
        <w:rPr>
          <w:rFonts w:ascii="Verdana" w:eastAsia="Times New Roman" w:hAnsi="Verdana"/>
          <w:b/>
          <w:sz w:val="20"/>
          <w:szCs w:val="20"/>
          <w:lang w:val="bg-BG"/>
        </w:rPr>
        <w:t>9</w:t>
      </w:r>
      <w:r w:rsidRPr="002C7F6E">
        <w:rPr>
          <w:rFonts w:ascii="Verdana" w:eastAsia="Times New Roman" w:hAnsi="Verdana"/>
          <w:b/>
          <w:sz w:val="20"/>
          <w:szCs w:val="20"/>
          <w:lang w:val="bg-BG"/>
        </w:rPr>
        <w:t xml:space="preserve">. (1) </w:t>
      </w:r>
      <w:r w:rsidRPr="002C7F6E">
        <w:rPr>
          <w:rFonts w:ascii="Verdana" w:eastAsia="Times New Roman" w:hAnsi="Verdana"/>
          <w:sz w:val="20"/>
          <w:szCs w:val="20"/>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4FAFEDD1" w14:textId="77777777" w:rsidR="00576876" w:rsidRPr="002C7F6E" w:rsidRDefault="00576876" w:rsidP="00272DBD">
      <w:pPr>
        <w:suppressAutoHyphens/>
        <w:spacing w:after="0" w:line="240" w:lineRule="auto"/>
        <w:ind w:firstLine="720"/>
        <w:jc w:val="both"/>
        <w:rPr>
          <w:rFonts w:ascii="Verdana" w:eastAsia="Times New Roman" w:hAnsi="Verdana"/>
          <w:noProof/>
          <w:sz w:val="20"/>
          <w:szCs w:val="20"/>
          <w:lang w:val="bg-BG" w:eastAsia="cs-CZ"/>
        </w:rPr>
      </w:pPr>
      <w:r w:rsidRPr="002C7F6E">
        <w:rPr>
          <w:rFonts w:ascii="Verdana" w:eastAsia="Times New Roman" w:hAnsi="Verdana"/>
          <w:b/>
          <w:sz w:val="20"/>
          <w:szCs w:val="20"/>
          <w:lang w:val="bg-BG"/>
        </w:rPr>
        <w:t xml:space="preserve">(2) </w:t>
      </w:r>
      <w:r w:rsidRPr="002C7F6E">
        <w:rPr>
          <w:rFonts w:ascii="Verdana" w:eastAsia="Times New Roman" w:hAnsi="Verdana"/>
          <w:noProof/>
          <w:sz w:val="20"/>
          <w:szCs w:val="20"/>
          <w:lang w:val="bg-BG" w:eastAsia="cs-CZ"/>
        </w:rPr>
        <w:t>При противоречие между различни разпоредби или условия, съдържащи се в Договора и Приложенията, се прилагат следните правила:</w:t>
      </w:r>
    </w:p>
    <w:p w14:paraId="2B434105" w14:textId="77777777" w:rsidR="00576876" w:rsidRPr="002C7F6E" w:rsidRDefault="00576876" w:rsidP="00272DBD">
      <w:pPr>
        <w:suppressAutoHyphens/>
        <w:spacing w:after="0" w:line="240" w:lineRule="auto"/>
        <w:ind w:firstLine="720"/>
        <w:jc w:val="both"/>
        <w:rPr>
          <w:rFonts w:ascii="Verdana" w:eastAsia="Times New Roman" w:hAnsi="Verdana"/>
          <w:noProof/>
          <w:sz w:val="20"/>
          <w:szCs w:val="20"/>
          <w:lang w:val="bg-BG" w:eastAsia="cs-CZ"/>
        </w:rPr>
      </w:pPr>
      <w:r w:rsidRPr="002C7F6E">
        <w:rPr>
          <w:rFonts w:ascii="Verdana" w:eastAsia="Times New Roman" w:hAnsi="Verdana"/>
          <w:noProof/>
          <w:sz w:val="20"/>
          <w:szCs w:val="20"/>
          <w:lang w:val="bg-BG" w:eastAsia="cs-CZ"/>
        </w:rPr>
        <w:t>1. специалните разпоредби имат предимство пред общите разпоредби;</w:t>
      </w:r>
    </w:p>
    <w:p w14:paraId="4E222B57" w14:textId="77777777" w:rsidR="00576876" w:rsidRPr="002C7F6E" w:rsidRDefault="00576876" w:rsidP="00272DBD">
      <w:pPr>
        <w:suppressAutoHyphens/>
        <w:spacing w:after="0" w:line="240" w:lineRule="auto"/>
        <w:ind w:firstLine="720"/>
        <w:jc w:val="both"/>
        <w:rPr>
          <w:rFonts w:ascii="Verdana" w:eastAsia="Times New Roman" w:hAnsi="Verdana"/>
          <w:noProof/>
          <w:sz w:val="20"/>
          <w:szCs w:val="20"/>
          <w:lang w:val="bg-BG" w:eastAsia="cs-CZ"/>
        </w:rPr>
      </w:pPr>
      <w:r w:rsidRPr="002C7F6E">
        <w:rPr>
          <w:rFonts w:ascii="Verdana" w:eastAsia="Times New Roman" w:hAnsi="Verdana"/>
          <w:noProof/>
          <w:sz w:val="20"/>
          <w:szCs w:val="20"/>
          <w:lang w:val="bg-BG" w:eastAsia="cs-CZ"/>
        </w:rPr>
        <w:t>2. разпоредбите на Приложенията имат предимство пред разпоредбите на Договора</w:t>
      </w:r>
      <w:r w:rsidR="001A6D7D" w:rsidRPr="002C7F6E">
        <w:rPr>
          <w:rFonts w:ascii="Verdana" w:eastAsia="Times New Roman" w:hAnsi="Verdana"/>
          <w:noProof/>
          <w:sz w:val="20"/>
          <w:szCs w:val="20"/>
          <w:lang w:val="bg-BG" w:eastAsia="cs-CZ"/>
        </w:rPr>
        <w:t>.</w:t>
      </w:r>
    </w:p>
    <w:p w14:paraId="0FE5903C" w14:textId="77777777" w:rsidR="00576876" w:rsidRPr="002C7F6E" w:rsidRDefault="00576876" w:rsidP="001673FD">
      <w:pPr>
        <w:suppressAutoHyphens/>
        <w:spacing w:after="0" w:line="240" w:lineRule="auto"/>
        <w:jc w:val="center"/>
        <w:rPr>
          <w:rFonts w:ascii="Verdana" w:eastAsia="Times New Roman" w:hAnsi="Verdana"/>
          <w:noProof/>
          <w:sz w:val="20"/>
          <w:szCs w:val="20"/>
          <w:u w:val="single"/>
          <w:lang w:val="bg-BG" w:eastAsia="en-GB"/>
        </w:rPr>
      </w:pPr>
      <w:r w:rsidRPr="002C7F6E">
        <w:rPr>
          <w:rFonts w:ascii="Verdana" w:eastAsia="Times New Roman" w:hAnsi="Verdana"/>
          <w:noProof/>
          <w:sz w:val="20"/>
          <w:szCs w:val="20"/>
          <w:u w:val="single"/>
          <w:lang w:val="bg-BG" w:eastAsia="en-GB"/>
        </w:rPr>
        <w:t>Спазване на приложими норми</w:t>
      </w:r>
    </w:p>
    <w:p w14:paraId="74DB0949"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cs-CZ"/>
        </w:rPr>
      </w:pPr>
    </w:p>
    <w:p w14:paraId="12003E44" w14:textId="77777777" w:rsidR="00576876" w:rsidRPr="002C7F6E" w:rsidRDefault="00576876" w:rsidP="001A6D7D">
      <w:pPr>
        <w:suppressAutoHyphens/>
        <w:spacing w:after="0" w:line="240" w:lineRule="auto"/>
        <w:ind w:firstLine="720"/>
        <w:jc w:val="both"/>
        <w:rPr>
          <w:rFonts w:ascii="Verdana" w:eastAsia="Times New Roman" w:hAnsi="Verdana"/>
          <w:noProof/>
          <w:sz w:val="20"/>
          <w:szCs w:val="20"/>
          <w:lang w:val="bg-BG" w:eastAsia="cs-CZ"/>
        </w:rPr>
      </w:pPr>
      <w:r w:rsidRPr="002C7F6E">
        <w:rPr>
          <w:rFonts w:ascii="Verdana" w:eastAsia="Times New Roman" w:hAnsi="Verdana"/>
          <w:b/>
          <w:sz w:val="20"/>
          <w:szCs w:val="20"/>
          <w:lang w:val="bg-BG"/>
        </w:rPr>
        <w:t xml:space="preserve">Чл. </w:t>
      </w:r>
      <w:r w:rsidR="001A6D7D" w:rsidRPr="002C7F6E">
        <w:rPr>
          <w:rFonts w:ascii="Verdana" w:eastAsia="Times New Roman" w:hAnsi="Verdana"/>
          <w:b/>
          <w:sz w:val="20"/>
          <w:szCs w:val="20"/>
          <w:lang w:val="bg-BG"/>
        </w:rPr>
        <w:t>50</w:t>
      </w:r>
      <w:r w:rsidRPr="002C7F6E">
        <w:rPr>
          <w:rFonts w:ascii="Verdana" w:eastAsia="Times New Roman" w:hAnsi="Verdana"/>
          <w:b/>
          <w:sz w:val="20"/>
          <w:szCs w:val="20"/>
          <w:lang w:val="bg-BG"/>
        </w:rPr>
        <w:t xml:space="preserve">. </w:t>
      </w:r>
      <w:r w:rsidRPr="002C7F6E">
        <w:rPr>
          <w:rFonts w:ascii="Verdana" w:eastAsia="Times New Roman" w:hAnsi="Verdana"/>
          <w:noProof/>
          <w:sz w:val="20"/>
          <w:szCs w:val="20"/>
          <w:lang w:val="bg-BG" w:eastAsia="cs-CZ"/>
        </w:rPr>
        <w:t>При изпълнен</w:t>
      </w:r>
      <w:r w:rsidR="001A6D7D" w:rsidRPr="002C7F6E">
        <w:rPr>
          <w:rFonts w:ascii="Verdana" w:eastAsia="Times New Roman" w:hAnsi="Verdana"/>
          <w:noProof/>
          <w:sz w:val="20"/>
          <w:szCs w:val="20"/>
          <w:lang w:val="bg-BG" w:eastAsia="cs-CZ"/>
        </w:rPr>
        <w:t xml:space="preserve">ието на Договора, ИЗПЪЛНИТЕЛЯТ </w:t>
      </w:r>
      <w:r w:rsidR="001A6D7D" w:rsidRPr="002C7F6E">
        <w:rPr>
          <w:rFonts w:ascii="Verdana" w:eastAsia="Times New Roman" w:hAnsi="Verdana"/>
          <w:noProof/>
          <w:sz w:val="20"/>
          <w:szCs w:val="20"/>
          <w:lang w:eastAsia="cs-CZ"/>
        </w:rPr>
        <w:t>(</w:t>
      </w:r>
      <w:r w:rsidRPr="002C7F6E">
        <w:rPr>
          <w:rFonts w:ascii="Verdana" w:eastAsia="Times New Roman" w:hAnsi="Verdana"/>
          <w:noProof/>
          <w:sz w:val="20"/>
          <w:szCs w:val="20"/>
          <w:lang w:val="bg-BG" w:eastAsia="cs-CZ"/>
        </w:rPr>
        <w:t>и</w:t>
      </w:r>
      <w:r w:rsidR="001A6D7D" w:rsidRPr="002C7F6E">
        <w:rPr>
          <w:rFonts w:ascii="Verdana" w:eastAsia="Times New Roman" w:hAnsi="Verdana"/>
          <w:noProof/>
          <w:sz w:val="20"/>
          <w:szCs w:val="20"/>
          <w:lang w:val="bg-BG" w:eastAsia="cs-CZ"/>
        </w:rPr>
        <w:t xml:space="preserve"> неговите подизпълнители) е длъжен (са длъжни) да спазва(т)</w:t>
      </w:r>
      <w:r w:rsidRPr="002C7F6E">
        <w:rPr>
          <w:rFonts w:ascii="Verdana" w:eastAsia="Times New Roman" w:hAnsi="Verdana"/>
          <w:noProof/>
          <w:sz w:val="20"/>
          <w:szCs w:val="20"/>
          <w:lang w:val="bg-BG" w:eastAsia="cs-CZ"/>
        </w:rPr>
        <w:t xml:space="preserve"> всички приложими нормативни актове, разпоредби, стандарти и други изисквания, свързани с предмета на Договора, и в частност,</w:t>
      </w:r>
      <w:r w:rsidRPr="002C7F6E">
        <w:rPr>
          <w:rFonts w:ascii="Verdana" w:eastAsia="Times New Roman" w:hAnsi="Verdana"/>
          <w:noProof/>
          <w:sz w:val="20"/>
          <w:szCs w:val="20"/>
          <w:lang w:eastAsia="cs-CZ"/>
        </w:rPr>
        <w:t xml:space="preserve">  </w:t>
      </w:r>
      <w:r w:rsidRPr="002C7F6E">
        <w:rPr>
          <w:rFonts w:ascii="Verdana" w:eastAsia="Times New Roman" w:hAnsi="Verdana"/>
          <w:noProof/>
          <w:sz w:val="20"/>
          <w:szCs w:val="20"/>
          <w:lang w:val="bg-B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w:t>
      </w:r>
      <w:r w:rsidR="00D7585E" w:rsidRPr="002C7F6E">
        <w:rPr>
          <w:rFonts w:ascii="Verdana" w:eastAsia="Times New Roman" w:hAnsi="Verdana"/>
          <w:noProof/>
          <w:sz w:val="20"/>
          <w:szCs w:val="20"/>
          <w:lang w:val="bg-BG" w:eastAsia="cs-CZ"/>
        </w:rPr>
        <w:t xml:space="preserve"> </w:t>
      </w:r>
      <w:r w:rsidRPr="002C7F6E">
        <w:rPr>
          <w:rFonts w:ascii="Verdana" w:eastAsia="Times New Roman" w:hAnsi="Verdana"/>
          <w:noProof/>
          <w:sz w:val="20"/>
          <w:szCs w:val="20"/>
          <w:lang w:val="bg-BG" w:eastAsia="cs-CZ"/>
        </w:rPr>
        <w:t>115 от ЗОП.</w:t>
      </w:r>
    </w:p>
    <w:p w14:paraId="2E617D36" w14:textId="77777777" w:rsidR="00576876" w:rsidRPr="002C7F6E" w:rsidRDefault="00576876" w:rsidP="00576876">
      <w:pPr>
        <w:suppressAutoHyphens/>
        <w:spacing w:after="0" w:line="240" w:lineRule="auto"/>
        <w:jc w:val="both"/>
        <w:rPr>
          <w:rFonts w:ascii="Verdana" w:eastAsia="Times New Roman" w:hAnsi="Verdana"/>
          <w:noProof/>
          <w:sz w:val="20"/>
          <w:szCs w:val="20"/>
          <w:u w:val="single"/>
          <w:lang w:val="bg-BG" w:eastAsia="cs-CZ"/>
        </w:rPr>
      </w:pPr>
    </w:p>
    <w:p w14:paraId="6D0D5788" w14:textId="77777777" w:rsidR="00576876" w:rsidRPr="002C7F6E" w:rsidRDefault="00576876" w:rsidP="001673FD">
      <w:pPr>
        <w:suppressAutoHyphens/>
        <w:spacing w:after="0" w:line="240" w:lineRule="auto"/>
        <w:jc w:val="center"/>
        <w:rPr>
          <w:rFonts w:ascii="Verdana" w:eastAsia="Times New Roman" w:hAnsi="Verdana"/>
          <w:noProof/>
          <w:sz w:val="20"/>
          <w:szCs w:val="20"/>
          <w:u w:val="single"/>
          <w:lang w:val="bg-BG" w:eastAsia="en-GB"/>
        </w:rPr>
      </w:pPr>
      <w:r w:rsidRPr="002C7F6E">
        <w:rPr>
          <w:rFonts w:ascii="Verdana" w:eastAsia="Times New Roman" w:hAnsi="Verdana"/>
          <w:noProof/>
          <w:sz w:val="20"/>
          <w:szCs w:val="20"/>
          <w:u w:val="single"/>
          <w:lang w:val="bg-BG" w:eastAsia="en-GB"/>
        </w:rPr>
        <w:t>Конфиденциалност</w:t>
      </w:r>
    </w:p>
    <w:p w14:paraId="33E3F138" w14:textId="77777777" w:rsidR="00576876" w:rsidRPr="002C7F6E" w:rsidRDefault="00576876" w:rsidP="00576876">
      <w:pPr>
        <w:suppressAutoHyphens/>
        <w:spacing w:after="0" w:line="240" w:lineRule="auto"/>
        <w:jc w:val="both"/>
        <w:rPr>
          <w:rFonts w:ascii="Verdana" w:eastAsia="Times New Roman" w:hAnsi="Verdana"/>
          <w:b/>
          <w:sz w:val="20"/>
          <w:szCs w:val="20"/>
          <w:lang w:val="bg-BG"/>
        </w:rPr>
      </w:pPr>
    </w:p>
    <w:p w14:paraId="4AA9D213" w14:textId="77777777" w:rsidR="00576876" w:rsidRPr="002C7F6E" w:rsidRDefault="00576876" w:rsidP="001A6D7D">
      <w:pPr>
        <w:suppressAutoHyphens/>
        <w:spacing w:after="0" w:line="240" w:lineRule="auto"/>
        <w:ind w:firstLine="720"/>
        <w:jc w:val="both"/>
        <w:rPr>
          <w:rFonts w:ascii="Verdana" w:eastAsia="Times New Roman" w:hAnsi="Verdana"/>
          <w:bCs/>
          <w:noProof/>
          <w:sz w:val="20"/>
          <w:szCs w:val="20"/>
          <w:lang w:val="bg-BG" w:eastAsia="en-GB"/>
        </w:rPr>
      </w:pPr>
      <w:r w:rsidRPr="002C7F6E">
        <w:rPr>
          <w:rFonts w:ascii="Verdana" w:eastAsia="Times New Roman" w:hAnsi="Verdana"/>
          <w:b/>
          <w:sz w:val="20"/>
          <w:szCs w:val="20"/>
          <w:lang w:val="bg-BG"/>
        </w:rPr>
        <w:t xml:space="preserve">Чл. </w:t>
      </w:r>
      <w:r w:rsidR="001A6D7D" w:rsidRPr="002C7F6E">
        <w:rPr>
          <w:rFonts w:ascii="Verdana" w:eastAsia="Times New Roman" w:hAnsi="Verdana"/>
          <w:b/>
          <w:sz w:val="20"/>
          <w:szCs w:val="20"/>
          <w:lang w:val="bg-BG"/>
        </w:rPr>
        <w:t>51</w:t>
      </w:r>
      <w:r w:rsidRPr="002C7F6E">
        <w:rPr>
          <w:rFonts w:ascii="Verdana" w:eastAsia="Times New Roman" w:hAnsi="Verdana"/>
          <w:b/>
          <w:sz w:val="20"/>
          <w:szCs w:val="20"/>
          <w:lang w:val="bg-BG"/>
        </w:rPr>
        <w:t xml:space="preserve">. </w:t>
      </w:r>
      <w:r w:rsidRPr="002C7F6E">
        <w:rPr>
          <w:rFonts w:ascii="Verdana" w:eastAsia="Times New Roman" w:hAnsi="Verdana"/>
          <w:b/>
          <w:bCs/>
          <w:noProof/>
          <w:sz w:val="20"/>
          <w:szCs w:val="20"/>
          <w:lang w:val="bg-BG" w:eastAsia="en-GB"/>
        </w:rPr>
        <w:t xml:space="preserve">(1) </w:t>
      </w:r>
      <w:r w:rsidRPr="002C7F6E">
        <w:rPr>
          <w:rFonts w:ascii="Verdana" w:eastAsia="Times New Roman" w:hAnsi="Verdana"/>
          <w:bCs/>
          <w:noProof/>
          <w:sz w:val="20"/>
          <w:szCs w:val="20"/>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2C7F6E">
        <w:rPr>
          <w:rFonts w:ascii="Verdana" w:eastAsia="Times New Roman" w:hAnsi="Verdana"/>
          <w:b/>
          <w:bCs/>
          <w:noProof/>
          <w:sz w:val="20"/>
          <w:szCs w:val="20"/>
          <w:lang w:val="bg-BG" w:eastAsia="en-GB"/>
        </w:rPr>
        <w:t>Конфиденциална информация</w:t>
      </w:r>
      <w:r w:rsidRPr="002C7F6E">
        <w:rPr>
          <w:rFonts w:ascii="Verdana" w:eastAsia="Times New Roman" w:hAnsi="Verdana"/>
          <w:bCs/>
          <w:noProof/>
          <w:sz w:val="20"/>
          <w:szCs w:val="20"/>
          <w:lang w:val="bg-B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D93C4C" w:rsidRPr="002C7F6E">
        <w:rPr>
          <w:rFonts w:ascii="Verdana" w:eastAsia="Times New Roman" w:hAnsi="Verdana"/>
          <w:bCs/>
          <w:noProof/>
          <w:sz w:val="20"/>
          <w:szCs w:val="20"/>
          <w:lang w:val="bg-BG" w:eastAsia="en-GB"/>
        </w:rPr>
        <w:t xml:space="preserve">ни с изпълнението на Договора. </w:t>
      </w:r>
      <w:r w:rsidRPr="002C7F6E">
        <w:rPr>
          <w:rFonts w:ascii="Verdana" w:eastAsia="Times New Roman" w:hAnsi="Verdana"/>
          <w:bCs/>
          <w:noProof/>
          <w:sz w:val="20"/>
          <w:szCs w:val="20"/>
          <w:lang w:val="bg-BG" w:eastAsia="en-GB"/>
        </w:rPr>
        <w:t>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w:t>
      </w:r>
      <w:r w:rsidR="00D93C4C" w:rsidRPr="002C7F6E">
        <w:rPr>
          <w:rFonts w:ascii="Verdana" w:eastAsia="Times New Roman" w:hAnsi="Verdana"/>
          <w:bCs/>
          <w:noProof/>
          <w:sz w:val="20"/>
          <w:szCs w:val="20"/>
          <w:lang w:val="bg-BG" w:eastAsia="en-GB"/>
        </w:rPr>
        <w:t>фесионален опит от ИЗПЪЛНИТЕЛЯ.</w:t>
      </w:r>
    </w:p>
    <w:p w14:paraId="6FED0FD8" w14:textId="77777777" w:rsidR="00576876" w:rsidRPr="002C7F6E" w:rsidRDefault="00576876" w:rsidP="00D93C4C">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noProof/>
          <w:sz w:val="20"/>
          <w:szCs w:val="20"/>
          <w:lang w:val="bg-BG" w:eastAsia="en-GB"/>
        </w:rPr>
        <w:t>(2)</w:t>
      </w:r>
      <w:r w:rsidRPr="002C7F6E">
        <w:rPr>
          <w:rFonts w:ascii="Verdana" w:eastAsia="Times New Roman" w:hAnsi="Verdana"/>
          <w:noProof/>
          <w:sz w:val="20"/>
          <w:szCs w:val="20"/>
          <w:lang w:val="bg-BG" w:eastAsia="en-GB"/>
        </w:rPr>
        <w:t xml:space="preserve"> С изключение на случаите, посочени в ал.</w:t>
      </w:r>
      <w:r w:rsidR="00D93C4C" w:rsidRPr="002C7F6E">
        <w:rPr>
          <w:rFonts w:ascii="Verdana" w:eastAsia="Times New Roman" w:hAnsi="Verdana"/>
          <w:noProof/>
          <w:sz w:val="20"/>
          <w:szCs w:val="20"/>
          <w:lang w:val="bg-BG" w:eastAsia="en-GB"/>
        </w:rPr>
        <w:t xml:space="preserve"> </w:t>
      </w:r>
      <w:r w:rsidRPr="002C7F6E">
        <w:rPr>
          <w:rFonts w:ascii="Verdana" w:eastAsia="Times New Roman" w:hAnsi="Verdana"/>
          <w:noProof/>
          <w:sz w:val="20"/>
          <w:szCs w:val="20"/>
          <w:lang w:val="bg-B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7485D5B7" w14:textId="77777777" w:rsidR="00576876" w:rsidRPr="002C7F6E" w:rsidRDefault="00576876" w:rsidP="00D93C4C">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noProof/>
          <w:sz w:val="20"/>
          <w:szCs w:val="20"/>
          <w:lang w:val="bg-BG" w:eastAsia="en-GB"/>
        </w:rPr>
        <w:t>(3)</w:t>
      </w:r>
      <w:r w:rsidRPr="002C7F6E">
        <w:rPr>
          <w:rFonts w:ascii="Verdana" w:eastAsia="Times New Roman" w:hAnsi="Verdana"/>
          <w:noProof/>
          <w:sz w:val="20"/>
          <w:szCs w:val="20"/>
          <w:lang w:val="bg-BG" w:eastAsia="en-GB"/>
        </w:rPr>
        <w:t xml:space="preserve"> Не се счита за нарушение на задълженията за неразкриване на Конфиденциална информация, когато:</w:t>
      </w:r>
    </w:p>
    <w:p w14:paraId="4D64BE3F" w14:textId="77777777" w:rsidR="00576876" w:rsidRPr="002C7F6E" w:rsidRDefault="00576876" w:rsidP="00D93C4C">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lastRenderedPageBreak/>
        <w:t>1. информацията е станала или става публично достъпна, без нарушаване на този Договор от която и да е от Страните;</w:t>
      </w:r>
    </w:p>
    <w:p w14:paraId="2CE35EF7" w14:textId="77777777" w:rsidR="00576876" w:rsidRPr="002C7F6E" w:rsidRDefault="00576876" w:rsidP="00D93C4C">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t>2. информацията се изисква по силата на закон, приложим спрямо която и да е от Страните; или</w:t>
      </w:r>
    </w:p>
    <w:p w14:paraId="29BEE8AC" w14:textId="77777777" w:rsidR="00576876" w:rsidRPr="002C7F6E" w:rsidRDefault="00576876" w:rsidP="00D93C4C">
      <w:pPr>
        <w:suppressAutoHyphens/>
        <w:spacing w:after="0" w:line="240" w:lineRule="auto"/>
        <w:ind w:firstLine="720"/>
        <w:jc w:val="both"/>
        <w:rPr>
          <w:rFonts w:ascii="Verdana" w:eastAsia="Times New Roman" w:hAnsi="Verdana"/>
          <w:bCs/>
          <w:noProof/>
          <w:sz w:val="20"/>
          <w:szCs w:val="20"/>
          <w:lang w:val="bg-BG" w:eastAsia="en-GB"/>
        </w:rPr>
      </w:pPr>
      <w:r w:rsidRPr="002C7F6E">
        <w:rPr>
          <w:rFonts w:ascii="Verdana" w:eastAsia="Times New Roman" w:hAnsi="Verdana"/>
          <w:bCs/>
          <w:noProof/>
          <w:sz w:val="20"/>
          <w:szCs w:val="20"/>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1BF0D824" w14:textId="77777777" w:rsidR="00576876" w:rsidRPr="002C7F6E" w:rsidRDefault="00554FA6" w:rsidP="00D93C4C">
      <w:pPr>
        <w:suppressAutoHyphens/>
        <w:spacing w:after="0" w:line="240" w:lineRule="auto"/>
        <w:ind w:firstLine="720"/>
        <w:jc w:val="both"/>
        <w:rPr>
          <w:rFonts w:ascii="Verdana" w:eastAsia="Times New Roman" w:hAnsi="Verdana"/>
          <w:bCs/>
          <w:noProof/>
          <w:sz w:val="20"/>
          <w:szCs w:val="20"/>
          <w:lang w:val="bg-BG" w:eastAsia="en-GB"/>
        </w:rPr>
      </w:pPr>
      <w:r w:rsidRPr="002C7F6E">
        <w:rPr>
          <w:rFonts w:ascii="Verdana" w:hAnsi="Verdana"/>
          <w:sz w:val="20"/>
          <w:szCs w:val="20"/>
          <w:lang w:val="bg-BG"/>
        </w:rPr>
        <w:t>В</w:t>
      </w:r>
      <w:r w:rsidRPr="002C7F6E">
        <w:rPr>
          <w:rFonts w:ascii="Verdana" w:hAnsi="Verdana"/>
          <w:sz w:val="20"/>
          <w:szCs w:val="20"/>
        </w:rPr>
        <w:t xml:space="preserve"> случаите по точки 2 или 3 </w:t>
      </w:r>
      <w:r w:rsidRPr="002C7F6E">
        <w:rPr>
          <w:rFonts w:ascii="Verdana" w:hAnsi="Verdana"/>
          <w:sz w:val="20"/>
          <w:szCs w:val="20"/>
          <w:lang w:val="bg-BG"/>
        </w:rPr>
        <w:t>С</w:t>
      </w:r>
      <w:r w:rsidRPr="002C7F6E">
        <w:rPr>
          <w:rFonts w:ascii="Verdana" w:hAnsi="Verdana"/>
          <w:sz w:val="20"/>
          <w:szCs w:val="20"/>
        </w:rPr>
        <w:t>траната, която следва да предостави информацията, уведомява незабавно другата Страна по Договора</w:t>
      </w:r>
      <w:r w:rsidR="00576876" w:rsidRPr="002C7F6E">
        <w:rPr>
          <w:rFonts w:ascii="Verdana" w:eastAsia="Times New Roman" w:hAnsi="Verdana"/>
          <w:bCs/>
          <w:noProof/>
          <w:sz w:val="20"/>
          <w:szCs w:val="20"/>
          <w:lang w:val="bg-BG" w:eastAsia="en-GB"/>
        </w:rPr>
        <w:t>.</w:t>
      </w:r>
    </w:p>
    <w:p w14:paraId="01A0A5C3" w14:textId="77777777" w:rsidR="00576876" w:rsidRPr="002C7F6E" w:rsidRDefault="00576876" w:rsidP="00D93C4C">
      <w:pPr>
        <w:suppressAutoHyphens/>
        <w:spacing w:after="0" w:line="240" w:lineRule="auto"/>
        <w:ind w:firstLine="720"/>
        <w:jc w:val="both"/>
        <w:rPr>
          <w:rFonts w:ascii="Verdana" w:eastAsia="Times New Roman" w:hAnsi="Verdana"/>
          <w:bCs/>
          <w:noProof/>
          <w:sz w:val="20"/>
          <w:szCs w:val="20"/>
          <w:lang w:val="bg-BG" w:eastAsia="en-GB"/>
        </w:rPr>
      </w:pPr>
      <w:r w:rsidRPr="002C7F6E">
        <w:rPr>
          <w:rFonts w:ascii="Verdana" w:eastAsia="Times New Roman" w:hAnsi="Verdana"/>
          <w:b/>
          <w:bCs/>
          <w:noProof/>
          <w:sz w:val="20"/>
          <w:szCs w:val="20"/>
          <w:lang w:val="bg-BG" w:eastAsia="en-GB"/>
        </w:rPr>
        <w:t>(4)</w:t>
      </w:r>
      <w:r w:rsidRPr="002C7F6E">
        <w:rPr>
          <w:rFonts w:ascii="Verdana" w:eastAsia="Times New Roman" w:hAnsi="Verdana"/>
          <w:bCs/>
          <w:noProof/>
          <w:sz w:val="20"/>
          <w:szCs w:val="20"/>
          <w:lang w:val="bg-BG" w:eastAsia="en-GB"/>
        </w:rPr>
        <w:t xml:space="preserve"> Задълженията по тази клауза се отнасят до </w:t>
      </w:r>
      <w:r w:rsidR="00D93C4C" w:rsidRPr="002C7F6E">
        <w:rPr>
          <w:rFonts w:ascii="Verdana" w:eastAsia="Times New Roman" w:hAnsi="Verdana"/>
          <w:bCs/>
          <w:noProof/>
          <w:sz w:val="20"/>
          <w:szCs w:val="20"/>
          <w:lang w:val="bg-BG" w:eastAsia="en-GB"/>
        </w:rPr>
        <w:t>съответната Страна, всички нейни</w:t>
      </w:r>
      <w:r w:rsidRPr="002C7F6E">
        <w:rPr>
          <w:rFonts w:ascii="Verdana" w:eastAsia="Times New Roman" w:hAnsi="Verdana"/>
          <w:bCs/>
          <w:noProof/>
          <w:sz w:val="20"/>
          <w:szCs w:val="20"/>
          <w:lang w:val="bg-BG" w:eastAsia="en-GB"/>
        </w:rPr>
        <w:t xml:space="preserve"> п</w:t>
      </w:r>
      <w:r w:rsidR="00D93C4C" w:rsidRPr="002C7F6E">
        <w:rPr>
          <w:rFonts w:ascii="Verdana" w:eastAsia="Times New Roman" w:hAnsi="Verdana"/>
          <w:bCs/>
          <w:noProof/>
          <w:sz w:val="20"/>
          <w:szCs w:val="20"/>
          <w:lang w:val="bg-BG" w:eastAsia="en-GB"/>
        </w:rPr>
        <w:t>оделения, контролирани от нея</w:t>
      </w:r>
      <w:r w:rsidRPr="002C7F6E">
        <w:rPr>
          <w:rFonts w:ascii="Verdana" w:eastAsia="Times New Roman" w:hAnsi="Verdana"/>
          <w:bCs/>
          <w:noProof/>
          <w:sz w:val="20"/>
          <w:szCs w:val="20"/>
          <w:lang w:val="bg-BG" w:eastAsia="en-GB"/>
        </w:rPr>
        <w:t xml:space="preserve"> фирм</w:t>
      </w:r>
      <w:r w:rsidR="00D93C4C" w:rsidRPr="002C7F6E">
        <w:rPr>
          <w:rFonts w:ascii="Verdana" w:eastAsia="Times New Roman" w:hAnsi="Verdana"/>
          <w:bCs/>
          <w:noProof/>
          <w:sz w:val="20"/>
          <w:szCs w:val="20"/>
          <w:lang w:val="bg-BG" w:eastAsia="en-GB"/>
        </w:rPr>
        <w:t xml:space="preserve">и и организации, всички нейни служители и наети от </w:t>
      </w:r>
      <w:r w:rsidRPr="002C7F6E">
        <w:rPr>
          <w:rFonts w:ascii="Verdana" w:eastAsia="Times New Roman" w:hAnsi="Verdana"/>
          <w:bCs/>
          <w:noProof/>
          <w:sz w:val="20"/>
          <w:szCs w:val="20"/>
          <w:lang w:val="bg-BG" w:eastAsia="en-GB"/>
        </w:rPr>
        <w:t>н</w:t>
      </w:r>
      <w:r w:rsidR="00D93C4C" w:rsidRPr="002C7F6E">
        <w:rPr>
          <w:rFonts w:ascii="Verdana" w:eastAsia="Times New Roman" w:hAnsi="Verdana"/>
          <w:bCs/>
          <w:noProof/>
          <w:sz w:val="20"/>
          <w:szCs w:val="20"/>
          <w:lang w:val="bg-BG" w:eastAsia="en-GB"/>
        </w:rPr>
        <w:t>ея</w:t>
      </w:r>
      <w:r w:rsidRPr="002C7F6E">
        <w:rPr>
          <w:rFonts w:ascii="Verdana" w:eastAsia="Times New Roman" w:hAnsi="Verdana"/>
          <w:bCs/>
          <w:noProof/>
          <w:sz w:val="20"/>
          <w:szCs w:val="20"/>
          <w:lang w:val="bg-BG" w:eastAsia="en-GB"/>
        </w:rPr>
        <w:t xml:space="preserve"> физически или юридически лица, като </w:t>
      </w:r>
      <w:r w:rsidR="00D93C4C" w:rsidRPr="002C7F6E">
        <w:rPr>
          <w:rFonts w:ascii="Verdana" w:eastAsia="Times New Roman" w:hAnsi="Verdana"/>
          <w:bCs/>
          <w:noProof/>
          <w:sz w:val="20"/>
          <w:szCs w:val="20"/>
          <w:lang w:val="bg-BG" w:eastAsia="en-GB"/>
        </w:rPr>
        <w:t>съответната Страна</w:t>
      </w:r>
      <w:r w:rsidR="006C44F9" w:rsidRPr="002C7F6E">
        <w:rPr>
          <w:rFonts w:ascii="Verdana" w:eastAsia="Times New Roman" w:hAnsi="Verdana"/>
          <w:bCs/>
          <w:noProof/>
          <w:sz w:val="20"/>
          <w:szCs w:val="20"/>
          <w:lang w:val="bg-BG" w:eastAsia="en-GB"/>
        </w:rPr>
        <w:t xml:space="preserve"> </w:t>
      </w:r>
      <w:r w:rsidRPr="002C7F6E">
        <w:rPr>
          <w:rFonts w:ascii="Verdana" w:eastAsia="Times New Roman" w:hAnsi="Verdana"/>
          <w:bCs/>
          <w:noProof/>
          <w:sz w:val="20"/>
          <w:szCs w:val="20"/>
          <w:lang w:val="bg-BG" w:eastAsia="en-GB"/>
        </w:rPr>
        <w:t xml:space="preserve">отговаря за изпълнението на тези задължения от страна на такива лица. </w:t>
      </w:r>
    </w:p>
    <w:p w14:paraId="0B03E4AA" w14:textId="77777777" w:rsidR="00576876" w:rsidRPr="002C7F6E" w:rsidRDefault="00576876" w:rsidP="00D93C4C">
      <w:pPr>
        <w:suppressAutoHyphens/>
        <w:spacing w:after="0" w:line="240" w:lineRule="auto"/>
        <w:ind w:firstLine="720"/>
        <w:jc w:val="both"/>
        <w:rPr>
          <w:rFonts w:ascii="Verdana" w:eastAsia="Times New Roman" w:hAnsi="Verdana"/>
          <w:bCs/>
          <w:noProof/>
          <w:sz w:val="20"/>
          <w:szCs w:val="20"/>
          <w:lang w:val="bg-BG" w:eastAsia="en-GB"/>
        </w:rPr>
      </w:pPr>
      <w:r w:rsidRPr="002C7F6E">
        <w:rPr>
          <w:rFonts w:ascii="Verdana" w:eastAsia="Times New Roman" w:hAnsi="Verdana"/>
          <w:bCs/>
          <w:noProof/>
          <w:sz w:val="20"/>
          <w:szCs w:val="20"/>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2F67F16D" w14:textId="77777777" w:rsidR="00576876" w:rsidRPr="002C7F6E" w:rsidRDefault="00576876" w:rsidP="00576876">
      <w:pPr>
        <w:suppressAutoHyphens/>
        <w:spacing w:after="0" w:line="240" w:lineRule="auto"/>
        <w:jc w:val="both"/>
        <w:rPr>
          <w:rFonts w:ascii="Verdana" w:eastAsia="Times New Roman" w:hAnsi="Verdana"/>
          <w:b/>
          <w:bCs/>
          <w:noProof/>
          <w:sz w:val="20"/>
          <w:szCs w:val="20"/>
          <w:u w:val="single"/>
          <w:lang w:val="bg-BG" w:eastAsia="en-GB"/>
        </w:rPr>
      </w:pPr>
    </w:p>
    <w:p w14:paraId="41A5B342" w14:textId="77777777" w:rsidR="00576876" w:rsidRPr="002C7F6E" w:rsidRDefault="00576876" w:rsidP="001673FD">
      <w:pPr>
        <w:suppressAutoHyphens/>
        <w:spacing w:after="0" w:line="240" w:lineRule="auto"/>
        <w:jc w:val="center"/>
        <w:rPr>
          <w:rFonts w:ascii="Verdana" w:eastAsia="Times New Roman" w:hAnsi="Verdana"/>
          <w:bCs/>
          <w:noProof/>
          <w:sz w:val="20"/>
          <w:szCs w:val="20"/>
          <w:u w:val="single"/>
          <w:lang w:val="bg-BG" w:eastAsia="en-GB"/>
        </w:rPr>
      </w:pPr>
      <w:r w:rsidRPr="002C7F6E">
        <w:rPr>
          <w:rFonts w:ascii="Verdana" w:eastAsia="Times New Roman" w:hAnsi="Verdana"/>
          <w:bCs/>
          <w:noProof/>
          <w:sz w:val="20"/>
          <w:szCs w:val="20"/>
          <w:u w:val="single"/>
          <w:lang w:val="bg-BG" w:eastAsia="en-GB"/>
        </w:rPr>
        <w:t>Публични изявления</w:t>
      </w:r>
    </w:p>
    <w:p w14:paraId="0CDAC635"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bookmarkStart w:id="75" w:name="_DV_M169"/>
      <w:bookmarkStart w:id="76" w:name="_DV_M170"/>
      <w:bookmarkEnd w:id="75"/>
      <w:bookmarkEnd w:id="76"/>
    </w:p>
    <w:p w14:paraId="3FF2852B" w14:textId="77777777" w:rsidR="00576876" w:rsidRPr="002C7F6E" w:rsidRDefault="00576876" w:rsidP="00D93C4C">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sz w:val="20"/>
          <w:szCs w:val="20"/>
          <w:lang w:val="bg-BG"/>
        </w:rPr>
        <w:t xml:space="preserve">Чл. </w:t>
      </w:r>
      <w:r w:rsidR="00D93C4C" w:rsidRPr="002C7F6E">
        <w:rPr>
          <w:rFonts w:ascii="Verdana" w:eastAsia="Times New Roman" w:hAnsi="Verdana"/>
          <w:b/>
          <w:sz w:val="20"/>
          <w:szCs w:val="20"/>
          <w:lang w:val="bg-BG"/>
        </w:rPr>
        <w:t>52</w:t>
      </w:r>
      <w:r w:rsidRPr="002C7F6E">
        <w:rPr>
          <w:rFonts w:ascii="Verdana" w:eastAsia="Times New Roman" w:hAnsi="Verdana"/>
          <w:b/>
          <w:sz w:val="20"/>
          <w:szCs w:val="20"/>
          <w:lang w:val="bg-BG"/>
        </w:rPr>
        <w:t xml:space="preserve">. </w:t>
      </w:r>
      <w:r w:rsidRPr="002C7F6E">
        <w:rPr>
          <w:rFonts w:ascii="Verdana" w:eastAsia="Times New Roman" w:hAnsi="Verdana"/>
          <w:noProof/>
          <w:sz w:val="20"/>
          <w:szCs w:val="20"/>
          <w:lang w:val="bg-B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2C7F6E">
        <w:rPr>
          <w:rFonts w:ascii="Verdana" w:eastAsia="Times New Roman" w:hAnsi="Verdana"/>
          <w:bCs/>
          <w:noProof/>
          <w:sz w:val="20"/>
          <w:szCs w:val="20"/>
          <w:lang w:val="bg-BG" w:eastAsia="en-GB"/>
        </w:rPr>
        <w:t xml:space="preserve">ВЪЗЛОЖИТЕЛЯ </w:t>
      </w:r>
      <w:r w:rsidRPr="002C7F6E">
        <w:rPr>
          <w:rFonts w:ascii="Verdana" w:eastAsia="Times New Roman" w:hAnsi="Verdana"/>
          <w:noProof/>
          <w:sz w:val="20"/>
          <w:szCs w:val="20"/>
          <w:lang w:val="bg-BG" w:eastAsia="en-GB"/>
        </w:rPr>
        <w:t xml:space="preserve">или на резултати от работата на ИЗПЪЛНИТЕЛЯ, без предварителното писмено съгласие на </w:t>
      </w:r>
      <w:r w:rsidRPr="002C7F6E">
        <w:rPr>
          <w:rFonts w:ascii="Verdana" w:eastAsia="Times New Roman" w:hAnsi="Verdana"/>
          <w:bCs/>
          <w:noProof/>
          <w:sz w:val="20"/>
          <w:szCs w:val="20"/>
          <w:lang w:val="bg-BG" w:eastAsia="en-GB"/>
        </w:rPr>
        <w:t>ВЪЗЛОЖИТЕЛЯ</w:t>
      </w:r>
      <w:r w:rsidRPr="002C7F6E">
        <w:rPr>
          <w:rFonts w:ascii="Verdana" w:eastAsia="Times New Roman" w:hAnsi="Verdana"/>
          <w:noProof/>
          <w:sz w:val="20"/>
          <w:szCs w:val="20"/>
          <w:lang w:val="bg-BG" w:eastAsia="en-GB"/>
        </w:rPr>
        <w:t>, което съгласие няма да бъде безпричинно отказано или забавено.</w:t>
      </w:r>
    </w:p>
    <w:p w14:paraId="55EB9903"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p>
    <w:p w14:paraId="4A59F27D" w14:textId="77777777" w:rsidR="00576876" w:rsidRPr="002C7F6E" w:rsidRDefault="00576876" w:rsidP="001673FD">
      <w:pPr>
        <w:suppressAutoHyphens/>
        <w:spacing w:after="0" w:line="240" w:lineRule="auto"/>
        <w:jc w:val="center"/>
        <w:rPr>
          <w:rFonts w:ascii="Verdana" w:eastAsia="Times New Roman" w:hAnsi="Verdana"/>
          <w:noProof/>
          <w:sz w:val="20"/>
          <w:szCs w:val="20"/>
          <w:u w:val="single"/>
          <w:lang w:val="bg-BG" w:eastAsia="cs-CZ"/>
        </w:rPr>
      </w:pPr>
      <w:r w:rsidRPr="002C7F6E">
        <w:rPr>
          <w:rFonts w:ascii="Verdana" w:eastAsia="Times New Roman" w:hAnsi="Verdana"/>
          <w:noProof/>
          <w:sz w:val="20"/>
          <w:szCs w:val="20"/>
          <w:u w:val="single"/>
          <w:lang w:val="bg-BG" w:eastAsia="cs-CZ"/>
        </w:rPr>
        <w:t>Авторски права</w:t>
      </w:r>
    </w:p>
    <w:p w14:paraId="77B87C8C" w14:textId="77777777" w:rsidR="00576876" w:rsidRPr="002C7F6E" w:rsidRDefault="00576876" w:rsidP="00576876">
      <w:pPr>
        <w:suppressAutoHyphens/>
        <w:spacing w:after="0" w:line="240" w:lineRule="auto"/>
        <w:jc w:val="both"/>
        <w:rPr>
          <w:rFonts w:ascii="Verdana" w:eastAsia="Times New Roman" w:hAnsi="Verdana"/>
          <w:b/>
          <w:bCs/>
          <w:noProof/>
          <w:sz w:val="20"/>
          <w:szCs w:val="20"/>
          <w:lang w:val="bg-BG" w:eastAsia="cs-CZ"/>
        </w:rPr>
      </w:pPr>
    </w:p>
    <w:p w14:paraId="7B8F1093" w14:textId="77777777" w:rsidR="00576876" w:rsidRPr="002C7F6E" w:rsidRDefault="00576876" w:rsidP="00D93C4C">
      <w:pPr>
        <w:suppressAutoHyphens/>
        <w:spacing w:after="0" w:line="240" w:lineRule="auto"/>
        <w:ind w:firstLine="720"/>
        <w:jc w:val="both"/>
        <w:rPr>
          <w:rFonts w:ascii="Verdana" w:eastAsia="Times New Roman" w:hAnsi="Verdana"/>
          <w:noProof/>
          <w:sz w:val="20"/>
          <w:szCs w:val="20"/>
          <w:lang w:val="bg-BG" w:eastAsia="cs-CZ"/>
        </w:rPr>
      </w:pPr>
      <w:r w:rsidRPr="002C7F6E">
        <w:rPr>
          <w:rFonts w:ascii="Verdana" w:eastAsia="Times New Roman" w:hAnsi="Verdana"/>
          <w:b/>
          <w:sz w:val="20"/>
          <w:szCs w:val="20"/>
          <w:lang w:val="bg-BG"/>
        </w:rPr>
        <w:t xml:space="preserve">Чл. </w:t>
      </w:r>
      <w:r w:rsidR="00D93C4C" w:rsidRPr="002C7F6E">
        <w:rPr>
          <w:rFonts w:ascii="Verdana" w:eastAsia="Times New Roman" w:hAnsi="Verdana"/>
          <w:b/>
          <w:sz w:val="20"/>
          <w:szCs w:val="20"/>
          <w:lang w:val="bg-BG"/>
        </w:rPr>
        <w:t>53</w:t>
      </w:r>
      <w:r w:rsidRPr="002C7F6E">
        <w:rPr>
          <w:rFonts w:ascii="Verdana" w:eastAsia="Times New Roman" w:hAnsi="Verdana"/>
          <w:b/>
          <w:sz w:val="20"/>
          <w:szCs w:val="20"/>
          <w:lang w:val="bg-BG"/>
        </w:rPr>
        <w:t xml:space="preserve">. </w:t>
      </w:r>
      <w:r w:rsidRPr="002C7F6E">
        <w:rPr>
          <w:rFonts w:ascii="Verdana" w:eastAsia="Times New Roman" w:hAnsi="Verdana"/>
          <w:b/>
          <w:bCs/>
          <w:noProof/>
          <w:sz w:val="20"/>
          <w:szCs w:val="20"/>
          <w:lang w:val="bg-BG" w:eastAsia="cs-CZ"/>
        </w:rPr>
        <w:t>(1)</w:t>
      </w:r>
      <w:r w:rsidRPr="002C7F6E">
        <w:rPr>
          <w:rFonts w:ascii="Verdana" w:eastAsia="Times New Roman" w:hAnsi="Verdana"/>
          <w:noProof/>
          <w:sz w:val="20"/>
          <w:szCs w:val="20"/>
          <w:lang w:val="bg-BG" w:eastAsia="cs-CZ"/>
        </w:rPr>
        <w:t xml:space="preserve"> Страните се съгласяват, на основание чл.</w:t>
      </w:r>
      <w:r w:rsidR="00D7585E" w:rsidRPr="002C7F6E">
        <w:rPr>
          <w:rFonts w:ascii="Verdana" w:eastAsia="Times New Roman" w:hAnsi="Verdana"/>
          <w:noProof/>
          <w:sz w:val="20"/>
          <w:szCs w:val="20"/>
          <w:lang w:val="bg-BG" w:eastAsia="cs-CZ"/>
        </w:rPr>
        <w:t xml:space="preserve"> </w:t>
      </w:r>
      <w:r w:rsidRPr="002C7F6E">
        <w:rPr>
          <w:rFonts w:ascii="Verdana" w:eastAsia="Times New Roman" w:hAnsi="Verdana"/>
          <w:noProof/>
          <w:sz w:val="20"/>
          <w:szCs w:val="20"/>
          <w:lang w:val="bg-BG" w:eastAsia="cs-CZ"/>
        </w:rPr>
        <w:t>42, ал.</w:t>
      </w:r>
      <w:r w:rsidR="00D7585E" w:rsidRPr="002C7F6E">
        <w:rPr>
          <w:rFonts w:ascii="Verdana" w:eastAsia="Times New Roman" w:hAnsi="Verdana"/>
          <w:noProof/>
          <w:sz w:val="20"/>
          <w:szCs w:val="20"/>
          <w:lang w:val="bg-BG" w:eastAsia="cs-CZ"/>
        </w:rPr>
        <w:t xml:space="preserve"> </w:t>
      </w:r>
      <w:r w:rsidRPr="002C7F6E">
        <w:rPr>
          <w:rFonts w:ascii="Verdana" w:eastAsia="Times New Roman" w:hAnsi="Verdana"/>
          <w:noProof/>
          <w:sz w:val="20"/>
          <w:szCs w:val="20"/>
          <w:lang w:val="bg-BG" w:eastAsia="cs-CZ"/>
        </w:rPr>
        <w:t xml:space="preserve">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14:paraId="3A7BD236" w14:textId="77777777" w:rsidR="00576876" w:rsidRPr="002C7F6E" w:rsidRDefault="00576876" w:rsidP="00D93C4C">
      <w:pPr>
        <w:suppressAutoHyphens/>
        <w:spacing w:after="0" w:line="240" w:lineRule="auto"/>
        <w:ind w:firstLine="720"/>
        <w:jc w:val="both"/>
        <w:rPr>
          <w:rFonts w:ascii="Verdana" w:eastAsia="Times New Roman" w:hAnsi="Verdana"/>
          <w:noProof/>
          <w:sz w:val="20"/>
          <w:szCs w:val="20"/>
          <w:lang w:val="bg-BG" w:eastAsia="cs-CZ"/>
        </w:rPr>
      </w:pPr>
      <w:r w:rsidRPr="002C7F6E">
        <w:rPr>
          <w:rFonts w:ascii="Verdana" w:eastAsia="Times New Roman" w:hAnsi="Verdana"/>
          <w:b/>
          <w:noProof/>
          <w:sz w:val="20"/>
          <w:szCs w:val="20"/>
          <w:lang w:val="bg-BG" w:eastAsia="cs-CZ"/>
        </w:rPr>
        <w:t>(2)</w:t>
      </w:r>
      <w:r w:rsidRPr="002C7F6E">
        <w:rPr>
          <w:rFonts w:ascii="Verdana" w:eastAsia="Times New Roman" w:hAnsi="Verdana"/>
          <w:noProof/>
          <w:sz w:val="20"/>
          <w:szCs w:val="20"/>
          <w:lang w:val="bg-B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14:paraId="3B3C305E" w14:textId="77777777" w:rsidR="00576876" w:rsidRPr="002C7F6E" w:rsidRDefault="00576876" w:rsidP="00D93C4C">
      <w:pPr>
        <w:suppressAutoHyphens/>
        <w:spacing w:after="0" w:line="240" w:lineRule="auto"/>
        <w:ind w:firstLine="720"/>
        <w:jc w:val="both"/>
        <w:rPr>
          <w:rFonts w:ascii="Verdana" w:eastAsia="Times New Roman" w:hAnsi="Verdana"/>
          <w:noProof/>
          <w:sz w:val="20"/>
          <w:szCs w:val="20"/>
          <w:lang w:val="bg-BG" w:eastAsia="cs-CZ"/>
        </w:rPr>
      </w:pPr>
      <w:r w:rsidRPr="002C7F6E">
        <w:rPr>
          <w:rFonts w:ascii="Verdana" w:eastAsia="Times New Roman" w:hAnsi="Verdana"/>
          <w:noProof/>
          <w:sz w:val="20"/>
          <w:szCs w:val="20"/>
          <w:lang w:val="bg-BG" w:eastAsia="cs-CZ"/>
        </w:rPr>
        <w:t>1. чрез промяна на съответния документ или материал; или</w:t>
      </w:r>
    </w:p>
    <w:p w14:paraId="0F185C52" w14:textId="77777777" w:rsidR="00576876" w:rsidRPr="002C7F6E" w:rsidRDefault="00576876" w:rsidP="00D93C4C">
      <w:pPr>
        <w:suppressAutoHyphens/>
        <w:spacing w:after="0" w:line="240" w:lineRule="auto"/>
        <w:ind w:firstLine="720"/>
        <w:jc w:val="both"/>
        <w:rPr>
          <w:rFonts w:ascii="Verdana" w:eastAsia="Times New Roman" w:hAnsi="Verdana"/>
          <w:noProof/>
          <w:sz w:val="20"/>
          <w:szCs w:val="20"/>
          <w:lang w:val="bg-BG" w:eastAsia="cs-CZ"/>
        </w:rPr>
      </w:pPr>
      <w:r w:rsidRPr="002C7F6E">
        <w:rPr>
          <w:rFonts w:ascii="Verdana" w:eastAsia="Times New Roman" w:hAnsi="Verdana"/>
          <w:noProof/>
          <w:sz w:val="20"/>
          <w:szCs w:val="20"/>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349A64EC" w14:textId="77777777" w:rsidR="00576876" w:rsidRPr="002C7F6E" w:rsidRDefault="00576876" w:rsidP="00D5660B">
      <w:pPr>
        <w:suppressAutoHyphens/>
        <w:spacing w:after="0" w:line="240" w:lineRule="auto"/>
        <w:ind w:firstLine="720"/>
        <w:jc w:val="both"/>
        <w:rPr>
          <w:rFonts w:ascii="Verdana" w:eastAsia="Times New Roman" w:hAnsi="Verdana"/>
          <w:noProof/>
          <w:sz w:val="20"/>
          <w:szCs w:val="20"/>
          <w:lang w:val="bg-BG" w:eastAsia="cs-CZ"/>
        </w:rPr>
      </w:pPr>
      <w:r w:rsidRPr="002C7F6E">
        <w:rPr>
          <w:rFonts w:ascii="Verdana" w:eastAsia="Times New Roman" w:hAnsi="Verdana"/>
          <w:noProof/>
          <w:sz w:val="20"/>
          <w:szCs w:val="20"/>
          <w:lang w:val="bg-BG" w:eastAsia="cs-CZ"/>
        </w:rPr>
        <w:t>3. като получи за своя сметка разрешение за ползване на продукта от третото лице, чиито права са нарушени.</w:t>
      </w:r>
    </w:p>
    <w:p w14:paraId="221E6EE1" w14:textId="77777777" w:rsidR="00576876" w:rsidRPr="002C7F6E" w:rsidRDefault="00576876" w:rsidP="00D5660B">
      <w:pPr>
        <w:suppressAutoHyphens/>
        <w:spacing w:after="0" w:line="240" w:lineRule="auto"/>
        <w:ind w:firstLine="720"/>
        <w:jc w:val="both"/>
        <w:rPr>
          <w:rFonts w:ascii="Verdana" w:eastAsia="Times New Roman" w:hAnsi="Verdana"/>
          <w:noProof/>
          <w:sz w:val="20"/>
          <w:szCs w:val="20"/>
          <w:lang w:val="bg-BG" w:eastAsia="cs-CZ"/>
        </w:rPr>
      </w:pPr>
      <w:r w:rsidRPr="002C7F6E">
        <w:rPr>
          <w:rFonts w:ascii="Verdana" w:eastAsia="Times New Roman" w:hAnsi="Verdana"/>
          <w:b/>
          <w:noProof/>
          <w:sz w:val="20"/>
          <w:szCs w:val="20"/>
          <w:lang w:val="bg-BG" w:eastAsia="cs-CZ"/>
        </w:rPr>
        <w:t>(3)</w:t>
      </w:r>
      <w:r w:rsidRPr="002C7F6E">
        <w:rPr>
          <w:rFonts w:ascii="Verdana" w:eastAsia="Times New Roman" w:hAnsi="Verdana"/>
          <w:b/>
          <w:bCs/>
          <w:noProof/>
          <w:sz w:val="20"/>
          <w:szCs w:val="20"/>
          <w:lang w:val="bg-BG" w:eastAsia="cs-CZ"/>
        </w:rPr>
        <w:t xml:space="preserve"> </w:t>
      </w:r>
      <w:r w:rsidRPr="002C7F6E">
        <w:rPr>
          <w:rFonts w:ascii="Verdana" w:eastAsia="Times New Roman" w:hAnsi="Verdana"/>
          <w:noProof/>
          <w:sz w:val="20"/>
          <w:szCs w:val="20"/>
          <w:lang w:val="bg-BG" w:eastAsia="cs-CZ"/>
        </w:rPr>
        <w:t xml:space="preserve">ВЪЗЛОЖИТЕЛЯТ уведомява ИЗПЪЛНИТЕЛЯ за претенциите за нарушени авторски права от страна на трети лица в срок </w:t>
      </w:r>
      <w:r w:rsidR="007946C9" w:rsidRPr="002C7F6E">
        <w:rPr>
          <w:rFonts w:ascii="Verdana" w:eastAsia="Times New Roman" w:hAnsi="Verdana"/>
          <w:noProof/>
          <w:sz w:val="20"/>
          <w:szCs w:val="20"/>
          <w:lang w:val="bg-BG" w:eastAsia="cs-CZ"/>
        </w:rPr>
        <w:t xml:space="preserve">до 7 </w:t>
      </w:r>
      <w:r w:rsidRPr="002C7F6E">
        <w:rPr>
          <w:rFonts w:ascii="Verdana" w:eastAsia="Times New Roman" w:hAnsi="Verdana"/>
          <w:noProof/>
          <w:sz w:val="20"/>
          <w:szCs w:val="20"/>
          <w:lang w:val="bg-BG" w:eastAsia="cs-CZ"/>
        </w:rPr>
        <w:t>(</w:t>
      </w:r>
      <w:r w:rsidR="007946C9" w:rsidRPr="002C7F6E">
        <w:rPr>
          <w:rFonts w:ascii="Verdana" w:eastAsia="Times New Roman" w:hAnsi="Verdana"/>
          <w:noProof/>
          <w:sz w:val="20"/>
          <w:szCs w:val="20"/>
          <w:lang w:val="bg-BG" w:eastAsia="cs-CZ"/>
        </w:rPr>
        <w:t xml:space="preserve">седем) </w:t>
      </w:r>
      <w:r w:rsidRPr="002C7F6E">
        <w:rPr>
          <w:rFonts w:ascii="Verdana" w:eastAsia="Times New Roman" w:hAnsi="Verdana"/>
          <w:noProof/>
          <w:sz w:val="20"/>
          <w:szCs w:val="20"/>
          <w:lang w:val="bg-BG" w:eastAsia="cs-CZ"/>
        </w:rPr>
        <w:t>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14:paraId="0490699C" w14:textId="77777777" w:rsidR="00576876" w:rsidRPr="002C7F6E" w:rsidRDefault="00576876" w:rsidP="007946C9">
      <w:pPr>
        <w:suppressAutoHyphens/>
        <w:spacing w:after="0" w:line="240" w:lineRule="auto"/>
        <w:ind w:firstLine="720"/>
        <w:jc w:val="both"/>
        <w:rPr>
          <w:rFonts w:ascii="Verdana" w:eastAsia="Times New Roman" w:hAnsi="Verdana"/>
          <w:noProof/>
          <w:sz w:val="20"/>
          <w:szCs w:val="20"/>
          <w:lang w:val="bg-BG" w:eastAsia="cs-CZ"/>
        </w:rPr>
      </w:pPr>
      <w:r w:rsidRPr="002C7F6E">
        <w:rPr>
          <w:rFonts w:ascii="Verdana" w:eastAsia="Times New Roman" w:hAnsi="Verdana"/>
          <w:b/>
          <w:bCs/>
          <w:noProof/>
          <w:sz w:val="20"/>
          <w:szCs w:val="20"/>
          <w:lang w:val="bg-BG" w:eastAsia="cs-CZ"/>
        </w:rPr>
        <w:t>(4)</w:t>
      </w:r>
      <w:r w:rsidRPr="002C7F6E">
        <w:rPr>
          <w:rFonts w:ascii="Verdana" w:eastAsia="Times New Roman" w:hAnsi="Verdana"/>
          <w:b/>
          <w:noProof/>
          <w:sz w:val="20"/>
          <w:szCs w:val="20"/>
          <w:lang w:val="bg-BG" w:eastAsia="cs-CZ"/>
        </w:rPr>
        <w:t xml:space="preserve"> </w:t>
      </w:r>
      <w:r w:rsidRPr="002C7F6E">
        <w:rPr>
          <w:rFonts w:ascii="Verdana" w:eastAsia="Times New Roman" w:hAnsi="Verdana"/>
          <w:noProof/>
          <w:sz w:val="20"/>
          <w:szCs w:val="20"/>
          <w:lang w:val="bg-B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14:paraId="33303E2B"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p>
    <w:p w14:paraId="5CCDCFCF" w14:textId="77777777" w:rsidR="00576876" w:rsidRPr="002C7F6E" w:rsidRDefault="00576876" w:rsidP="001673FD">
      <w:pPr>
        <w:suppressAutoHyphens/>
        <w:spacing w:after="0" w:line="240" w:lineRule="auto"/>
        <w:jc w:val="center"/>
        <w:rPr>
          <w:rFonts w:ascii="Verdana" w:eastAsia="Times New Roman" w:hAnsi="Verdana"/>
          <w:noProof/>
          <w:sz w:val="20"/>
          <w:szCs w:val="20"/>
          <w:lang w:val="bg-BG" w:eastAsia="cs-CZ"/>
        </w:rPr>
      </w:pPr>
      <w:r w:rsidRPr="002C7F6E">
        <w:rPr>
          <w:rFonts w:ascii="Verdana" w:eastAsia="Times New Roman" w:hAnsi="Verdana"/>
          <w:noProof/>
          <w:sz w:val="20"/>
          <w:szCs w:val="20"/>
          <w:u w:val="single"/>
          <w:lang w:val="bg-BG" w:eastAsia="cs-CZ"/>
        </w:rPr>
        <w:t>Прехвърляне на права и задължения</w:t>
      </w:r>
    </w:p>
    <w:p w14:paraId="5EAA3062"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cs-CZ"/>
        </w:rPr>
      </w:pPr>
    </w:p>
    <w:p w14:paraId="420F06EE" w14:textId="77777777" w:rsidR="00576876" w:rsidRPr="002C7F6E" w:rsidRDefault="00576876" w:rsidP="007946C9">
      <w:pPr>
        <w:suppressAutoHyphens/>
        <w:spacing w:after="0" w:line="240" w:lineRule="auto"/>
        <w:ind w:firstLine="720"/>
        <w:jc w:val="both"/>
        <w:rPr>
          <w:rFonts w:ascii="Verdana" w:eastAsia="Times New Roman" w:hAnsi="Verdana"/>
          <w:noProof/>
          <w:sz w:val="20"/>
          <w:szCs w:val="20"/>
          <w:lang w:val="bg-BG" w:eastAsia="cs-CZ"/>
        </w:rPr>
      </w:pPr>
      <w:r w:rsidRPr="002C7F6E">
        <w:rPr>
          <w:rFonts w:ascii="Verdana" w:eastAsia="Times New Roman" w:hAnsi="Verdana"/>
          <w:b/>
          <w:sz w:val="20"/>
          <w:szCs w:val="20"/>
          <w:lang w:val="bg-BG"/>
        </w:rPr>
        <w:t xml:space="preserve">Чл. </w:t>
      </w:r>
      <w:r w:rsidR="007946C9" w:rsidRPr="002C7F6E">
        <w:rPr>
          <w:rFonts w:ascii="Verdana" w:eastAsia="Times New Roman" w:hAnsi="Verdana"/>
          <w:b/>
          <w:sz w:val="20"/>
          <w:szCs w:val="20"/>
          <w:lang w:val="bg-BG"/>
        </w:rPr>
        <w:t>54</w:t>
      </w:r>
      <w:r w:rsidRPr="002C7F6E">
        <w:rPr>
          <w:rFonts w:ascii="Verdana" w:eastAsia="Times New Roman" w:hAnsi="Verdana"/>
          <w:b/>
          <w:sz w:val="20"/>
          <w:szCs w:val="20"/>
          <w:lang w:val="bg-BG"/>
        </w:rPr>
        <w:t xml:space="preserve">. </w:t>
      </w:r>
      <w:r w:rsidRPr="002C7F6E">
        <w:rPr>
          <w:rFonts w:ascii="Verdana" w:eastAsia="Times New Roman" w:hAnsi="Verdana"/>
          <w:noProof/>
          <w:sz w:val="20"/>
          <w:szCs w:val="20"/>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2C7F6E">
        <w:rPr>
          <w:rFonts w:ascii="Verdana" w:eastAsia="Times New Roman" w:hAnsi="Verdana"/>
          <w:sz w:val="20"/>
          <w:szCs w:val="20"/>
          <w:lang w:val="bg-BG" w:eastAsia="bg-BG"/>
        </w:rPr>
        <w:t xml:space="preserve"> </w:t>
      </w:r>
      <w:r w:rsidRPr="002C7F6E">
        <w:rPr>
          <w:rFonts w:ascii="Verdana" w:eastAsia="Times New Roman" w:hAnsi="Verdana"/>
          <w:noProof/>
          <w:sz w:val="20"/>
          <w:szCs w:val="20"/>
          <w:lang w:val="bg-BG" w:eastAsia="cs-CZ"/>
        </w:rPr>
        <w:t xml:space="preserve">Паричните вземания по Договора </w:t>
      </w:r>
      <w:r w:rsidR="007946C9" w:rsidRPr="002C7F6E">
        <w:rPr>
          <w:rFonts w:ascii="Verdana" w:eastAsia="Times New Roman" w:hAnsi="Verdana"/>
          <w:noProof/>
          <w:sz w:val="20"/>
          <w:szCs w:val="20"/>
          <w:lang w:eastAsia="cs-CZ"/>
        </w:rPr>
        <w:t>(</w:t>
      </w:r>
      <w:r w:rsidRPr="002C7F6E">
        <w:rPr>
          <w:rFonts w:ascii="Verdana" w:eastAsia="Times New Roman" w:hAnsi="Verdana"/>
          <w:noProof/>
          <w:sz w:val="20"/>
          <w:szCs w:val="20"/>
          <w:lang w:val="bg-BG" w:eastAsia="cs-CZ"/>
        </w:rPr>
        <w:t>и по договорите за подизпъ</w:t>
      </w:r>
      <w:r w:rsidR="007946C9" w:rsidRPr="002C7F6E">
        <w:rPr>
          <w:rFonts w:ascii="Verdana" w:eastAsia="Times New Roman" w:hAnsi="Verdana"/>
          <w:noProof/>
          <w:sz w:val="20"/>
          <w:szCs w:val="20"/>
          <w:lang w:val="bg-BG" w:eastAsia="cs-CZ"/>
        </w:rPr>
        <w:t xml:space="preserve">лнение) </w:t>
      </w:r>
      <w:r w:rsidRPr="002C7F6E">
        <w:rPr>
          <w:rFonts w:ascii="Verdana" w:eastAsia="Times New Roman" w:hAnsi="Verdana"/>
          <w:noProof/>
          <w:sz w:val="20"/>
          <w:szCs w:val="20"/>
          <w:lang w:val="bg-BG" w:eastAsia="cs-CZ"/>
        </w:rPr>
        <w:t>могат да бъдат прехвърляни или залагани съгласно приложимото право.</w:t>
      </w:r>
    </w:p>
    <w:p w14:paraId="55899E71" w14:textId="77777777" w:rsidR="00576876" w:rsidRPr="002C7F6E" w:rsidRDefault="00576876" w:rsidP="00576876">
      <w:pPr>
        <w:suppressAutoHyphens/>
        <w:spacing w:after="0" w:line="240" w:lineRule="auto"/>
        <w:jc w:val="both"/>
        <w:rPr>
          <w:rFonts w:ascii="Verdana" w:eastAsia="Times New Roman" w:hAnsi="Verdana"/>
          <w:noProof/>
          <w:sz w:val="20"/>
          <w:szCs w:val="20"/>
          <w:u w:val="single"/>
          <w:lang w:val="bg-BG" w:eastAsia="en-GB"/>
        </w:rPr>
      </w:pPr>
    </w:p>
    <w:p w14:paraId="1B9047EB" w14:textId="77777777" w:rsidR="00576876" w:rsidRPr="002C7F6E" w:rsidRDefault="00576876" w:rsidP="001673FD">
      <w:pPr>
        <w:suppressAutoHyphens/>
        <w:spacing w:after="0" w:line="240" w:lineRule="auto"/>
        <w:jc w:val="center"/>
        <w:rPr>
          <w:rFonts w:ascii="Verdana" w:eastAsia="Times New Roman" w:hAnsi="Verdana"/>
          <w:noProof/>
          <w:sz w:val="20"/>
          <w:szCs w:val="20"/>
          <w:u w:val="single"/>
          <w:lang w:val="bg-BG" w:eastAsia="en-GB"/>
        </w:rPr>
      </w:pPr>
      <w:r w:rsidRPr="002C7F6E">
        <w:rPr>
          <w:rFonts w:ascii="Verdana" w:eastAsia="Times New Roman" w:hAnsi="Verdana"/>
          <w:noProof/>
          <w:sz w:val="20"/>
          <w:szCs w:val="20"/>
          <w:u w:val="single"/>
          <w:lang w:val="bg-BG" w:eastAsia="en-GB"/>
        </w:rPr>
        <w:t>Изменения</w:t>
      </w:r>
    </w:p>
    <w:p w14:paraId="0923C74F"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p>
    <w:p w14:paraId="3CA1D95F" w14:textId="77777777" w:rsidR="00576876" w:rsidRPr="002C7F6E" w:rsidRDefault="00576876" w:rsidP="007946C9">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sz w:val="20"/>
          <w:szCs w:val="20"/>
          <w:lang w:val="bg-BG"/>
        </w:rPr>
        <w:t xml:space="preserve">Чл. </w:t>
      </w:r>
      <w:r w:rsidR="007946C9" w:rsidRPr="002C7F6E">
        <w:rPr>
          <w:rFonts w:ascii="Verdana" w:eastAsia="Times New Roman" w:hAnsi="Verdana"/>
          <w:b/>
          <w:sz w:val="20"/>
          <w:szCs w:val="20"/>
          <w:lang w:val="bg-BG"/>
        </w:rPr>
        <w:t>55</w:t>
      </w:r>
      <w:r w:rsidRPr="002C7F6E">
        <w:rPr>
          <w:rFonts w:ascii="Verdana" w:eastAsia="Times New Roman" w:hAnsi="Verdana"/>
          <w:b/>
          <w:sz w:val="20"/>
          <w:szCs w:val="20"/>
          <w:lang w:val="bg-BG"/>
        </w:rPr>
        <w:t xml:space="preserve">. </w:t>
      </w:r>
      <w:r w:rsidRPr="002C7F6E">
        <w:rPr>
          <w:rFonts w:ascii="Verdana" w:eastAsia="Times New Roman" w:hAnsi="Verdana"/>
          <w:noProof/>
          <w:sz w:val="20"/>
          <w:szCs w:val="20"/>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281CE9C7"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p>
    <w:p w14:paraId="78415014" w14:textId="77777777" w:rsidR="00576876" w:rsidRPr="002C7F6E" w:rsidRDefault="00576876" w:rsidP="001673FD">
      <w:pPr>
        <w:suppressAutoHyphens/>
        <w:spacing w:after="0" w:line="240" w:lineRule="auto"/>
        <w:jc w:val="center"/>
        <w:rPr>
          <w:rFonts w:ascii="Verdana" w:eastAsia="Times New Roman" w:hAnsi="Verdana"/>
          <w:noProof/>
          <w:sz w:val="20"/>
          <w:szCs w:val="20"/>
          <w:u w:val="single"/>
          <w:lang w:val="bg-BG" w:eastAsia="en-GB"/>
        </w:rPr>
      </w:pPr>
      <w:r w:rsidRPr="002C7F6E">
        <w:rPr>
          <w:rFonts w:ascii="Verdana" w:eastAsia="Times New Roman" w:hAnsi="Verdana"/>
          <w:noProof/>
          <w:sz w:val="20"/>
          <w:szCs w:val="20"/>
          <w:u w:val="single"/>
          <w:lang w:val="bg-BG" w:eastAsia="en-GB"/>
        </w:rPr>
        <w:t>Непреодолима сила</w:t>
      </w:r>
    </w:p>
    <w:p w14:paraId="7CAA18D5"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p>
    <w:p w14:paraId="2487901A" w14:textId="77777777" w:rsidR="00576876" w:rsidRPr="002C7F6E" w:rsidRDefault="007946C9" w:rsidP="00C44342">
      <w:pPr>
        <w:suppressAutoHyphens/>
        <w:spacing w:after="0" w:line="240" w:lineRule="auto"/>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t xml:space="preserve"> </w:t>
      </w:r>
      <w:r w:rsidR="006D75D5">
        <w:rPr>
          <w:rFonts w:ascii="Verdana" w:eastAsia="Times New Roman" w:hAnsi="Verdana"/>
          <w:noProof/>
          <w:sz w:val="20"/>
          <w:szCs w:val="20"/>
          <w:lang w:val="bg-BG" w:eastAsia="en-GB"/>
        </w:rPr>
        <w:tab/>
      </w:r>
      <w:r w:rsidR="00576876" w:rsidRPr="002C7F6E">
        <w:rPr>
          <w:rFonts w:ascii="Verdana" w:eastAsia="Times New Roman" w:hAnsi="Verdana"/>
          <w:b/>
          <w:sz w:val="20"/>
          <w:szCs w:val="20"/>
          <w:lang w:val="bg-BG"/>
        </w:rPr>
        <w:t xml:space="preserve">Чл. </w:t>
      </w:r>
      <w:r w:rsidR="00F90DF2" w:rsidRPr="002C7F6E">
        <w:rPr>
          <w:rFonts w:ascii="Verdana" w:eastAsia="Times New Roman" w:hAnsi="Verdana"/>
          <w:b/>
          <w:sz w:val="20"/>
          <w:szCs w:val="20"/>
          <w:lang w:val="bg-BG"/>
        </w:rPr>
        <w:t>5</w:t>
      </w:r>
      <w:r w:rsidRPr="002C7F6E">
        <w:rPr>
          <w:rFonts w:ascii="Verdana" w:eastAsia="Times New Roman" w:hAnsi="Verdana"/>
          <w:b/>
          <w:sz w:val="20"/>
          <w:szCs w:val="20"/>
          <w:lang w:val="bg-BG"/>
        </w:rPr>
        <w:t>6</w:t>
      </w:r>
      <w:r w:rsidR="00576876" w:rsidRPr="002C7F6E">
        <w:rPr>
          <w:rFonts w:ascii="Verdana" w:eastAsia="Times New Roman" w:hAnsi="Verdana"/>
          <w:b/>
          <w:sz w:val="20"/>
          <w:szCs w:val="20"/>
          <w:lang w:val="bg-BG"/>
        </w:rPr>
        <w:t xml:space="preserve">. (1) </w:t>
      </w:r>
      <w:r w:rsidR="00576876" w:rsidRPr="002C7F6E">
        <w:rPr>
          <w:rFonts w:ascii="Verdana" w:eastAsia="Times New Roman" w:hAnsi="Verdana"/>
          <w:noProof/>
          <w:sz w:val="20"/>
          <w:szCs w:val="20"/>
          <w:lang w:val="bg-B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14:paraId="7FAFFE7F" w14:textId="77777777" w:rsidR="00576876" w:rsidRPr="002C7F6E" w:rsidRDefault="00576876" w:rsidP="007946C9">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sz w:val="20"/>
          <w:szCs w:val="20"/>
          <w:lang w:val="bg-BG"/>
        </w:rPr>
        <w:t xml:space="preserve">(2) </w:t>
      </w:r>
      <w:r w:rsidRPr="002C7F6E">
        <w:rPr>
          <w:rFonts w:ascii="Verdana" w:eastAsia="Times New Roman" w:hAnsi="Verdana"/>
          <w:noProof/>
          <w:sz w:val="20"/>
          <w:szCs w:val="20"/>
          <w:lang w:val="bg-BG" w:eastAsia="en-GB"/>
        </w:rPr>
        <w:t>За целите на този Договор, „непреодолима сила“ има значението на това понятие по смисъла на чл.</w:t>
      </w:r>
      <w:r w:rsidR="007946C9" w:rsidRPr="002C7F6E">
        <w:rPr>
          <w:rFonts w:ascii="Verdana" w:eastAsia="Times New Roman" w:hAnsi="Verdana"/>
          <w:noProof/>
          <w:sz w:val="20"/>
          <w:szCs w:val="20"/>
          <w:lang w:val="bg-BG" w:eastAsia="en-GB"/>
        </w:rPr>
        <w:t xml:space="preserve"> </w:t>
      </w:r>
      <w:r w:rsidRPr="002C7F6E">
        <w:rPr>
          <w:rFonts w:ascii="Verdana" w:eastAsia="Times New Roman" w:hAnsi="Verdana"/>
          <w:noProof/>
          <w:sz w:val="20"/>
          <w:szCs w:val="20"/>
          <w:lang w:val="bg-BG" w:eastAsia="en-GB"/>
        </w:rPr>
        <w:t>306, ал.</w:t>
      </w:r>
      <w:r w:rsidR="007946C9" w:rsidRPr="002C7F6E">
        <w:rPr>
          <w:rFonts w:ascii="Verdana" w:eastAsia="Times New Roman" w:hAnsi="Verdana"/>
          <w:noProof/>
          <w:sz w:val="20"/>
          <w:szCs w:val="20"/>
          <w:lang w:val="bg-BG" w:eastAsia="en-GB"/>
        </w:rPr>
        <w:t xml:space="preserve"> 2 от Търговския закон. </w:t>
      </w:r>
      <w:r w:rsidRPr="002C7F6E">
        <w:rPr>
          <w:rFonts w:ascii="Verdana" w:eastAsia="Times New Roman" w:hAnsi="Verdana"/>
          <w:noProof/>
          <w:sz w:val="20"/>
          <w:szCs w:val="20"/>
          <w:lang w:val="bg-BG" w:eastAsia="en-GB"/>
        </w:rPr>
        <w:t>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w:t>
      </w:r>
      <w:r w:rsidR="007946C9" w:rsidRPr="002C7F6E">
        <w:rPr>
          <w:rFonts w:ascii="Verdana" w:eastAsia="Times New Roman" w:hAnsi="Verdana"/>
          <w:noProof/>
          <w:sz w:val="20"/>
          <w:szCs w:val="20"/>
          <w:lang w:val="bg-BG" w:eastAsia="en-GB"/>
        </w:rPr>
        <w:t>оетите с Договора задължения.</w:t>
      </w:r>
    </w:p>
    <w:p w14:paraId="1DC3522A" w14:textId="77777777" w:rsidR="00576876" w:rsidRPr="002C7F6E" w:rsidRDefault="00576876" w:rsidP="007946C9">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sz w:val="20"/>
          <w:szCs w:val="20"/>
          <w:lang w:val="bg-BG"/>
        </w:rPr>
        <w:t xml:space="preserve">(3) </w:t>
      </w:r>
      <w:r w:rsidRPr="002C7F6E">
        <w:rPr>
          <w:rFonts w:ascii="Verdana" w:eastAsia="Times New Roman" w:hAnsi="Verdana"/>
          <w:noProof/>
          <w:sz w:val="20"/>
          <w:szCs w:val="20"/>
          <w:lang w:val="bg-BG" w:eastAsia="en-GB"/>
        </w:rPr>
        <w:t xml:space="preserve">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в срок до </w:t>
      </w:r>
      <w:r w:rsidR="007946C9" w:rsidRPr="002C7F6E">
        <w:rPr>
          <w:rFonts w:ascii="Verdana" w:eastAsia="Times New Roman" w:hAnsi="Verdana"/>
          <w:noProof/>
          <w:sz w:val="20"/>
          <w:szCs w:val="20"/>
          <w:lang w:val="bg-BG" w:eastAsia="en-GB"/>
        </w:rPr>
        <w:t>1</w:t>
      </w:r>
      <w:r w:rsidRPr="002C7F6E">
        <w:rPr>
          <w:rFonts w:ascii="Verdana" w:eastAsia="Times New Roman" w:hAnsi="Verdana"/>
          <w:noProof/>
          <w:sz w:val="20"/>
          <w:szCs w:val="20"/>
          <w:lang w:val="bg-BG" w:eastAsia="en-GB"/>
        </w:rPr>
        <w:t xml:space="preserve"> (</w:t>
      </w:r>
      <w:r w:rsidR="007946C9" w:rsidRPr="002C7F6E">
        <w:rPr>
          <w:rFonts w:ascii="Verdana" w:eastAsia="Times New Roman" w:hAnsi="Verdana"/>
          <w:noProof/>
          <w:sz w:val="20"/>
          <w:szCs w:val="20"/>
          <w:lang w:val="bg-BG" w:eastAsia="en-GB"/>
        </w:rPr>
        <w:t>един) ден от</w:t>
      </w:r>
      <w:r w:rsidRPr="002C7F6E">
        <w:rPr>
          <w:rFonts w:ascii="Verdana" w:eastAsia="Times New Roman" w:hAnsi="Verdana"/>
          <w:noProof/>
          <w:sz w:val="20"/>
          <w:szCs w:val="20"/>
          <w:lang w:val="bg-BG" w:eastAsia="en-GB"/>
        </w:rPr>
        <w:t xml:space="preserve">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14:paraId="6933CAD4" w14:textId="77777777" w:rsidR="00576876" w:rsidRPr="002C7F6E" w:rsidRDefault="00576876" w:rsidP="007946C9">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sz w:val="20"/>
          <w:szCs w:val="20"/>
          <w:lang w:val="bg-BG"/>
        </w:rPr>
        <w:t xml:space="preserve">(4) </w:t>
      </w:r>
      <w:r w:rsidRPr="002C7F6E">
        <w:rPr>
          <w:rFonts w:ascii="Verdana" w:eastAsia="Times New Roman" w:hAnsi="Verdana"/>
          <w:noProof/>
          <w:sz w:val="20"/>
          <w:szCs w:val="20"/>
          <w:lang w:val="bg-B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14:paraId="02F9225A" w14:textId="77777777" w:rsidR="00576876" w:rsidRPr="002C7F6E" w:rsidRDefault="00576876" w:rsidP="007946C9">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sz w:val="20"/>
          <w:szCs w:val="20"/>
          <w:lang w:val="bg-BG"/>
        </w:rPr>
        <w:t xml:space="preserve">(5) </w:t>
      </w:r>
      <w:r w:rsidRPr="002C7F6E">
        <w:rPr>
          <w:rFonts w:ascii="Verdana" w:eastAsia="Times New Roman" w:hAnsi="Verdana"/>
          <w:noProof/>
          <w:sz w:val="20"/>
          <w:szCs w:val="20"/>
          <w:lang w:val="bg-BG" w:eastAsia="en-GB"/>
        </w:rPr>
        <w:t xml:space="preserve">Не може да се позовава на непреодолима сила Страна: </w:t>
      </w:r>
    </w:p>
    <w:p w14:paraId="2AA7896C" w14:textId="77777777" w:rsidR="00576876" w:rsidRPr="002C7F6E" w:rsidRDefault="00576876" w:rsidP="007946C9">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t>1. която е била в забава или друго неизпълнение преди настъпването на непреодолима сила;</w:t>
      </w:r>
    </w:p>
    <w:p w14:paraId="784FCCF3" w14:textId="77777777" w:rsidR="00576876" w:rsidRPr="002C7F6E" w:rsidRDefault="00576876" w:rsidP="007946C9">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t>2. която не е информирала другата Страна за настъпването на непреодолима сила; или</w:t>
      </w:r>
    </w:p>
    <w:p w14:paraId="28767985" w14:textId="77777777" w:rsidR="00576876" w:rsidRPr="002C7F6E" w:rsidRDefault="00576876" w:rsidP="007946C9">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t>3. чиято небрежност или умишлени действия или бездействия са довели до невъзможност за изпълнение на Договора.</w:t>
      </w:r>
    </w:p>
    <w:p w14:paraId="6420A4E0" w14:textId="77777777" w:rsidR="00576876" w:rsidRPr="002C7F6E" w:rsidRDefault="00576876" w:rsidP="007946C9">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sz w:val="20"/>
          <w:szCs w:val="20"/>
          <w:lang w:val="bg-BG"/>
        </w:rPr>
        <w:t xml:space="preserve">(6) </w:t>
      </w:r>
      <w:r w:rsidRPr="002C7F6E">
        <w:rPr>
          <w:rFonts w:ascii="Verdana" w:eastAsia="Times New Roman" w:hAnsi="Verdana"/>
          <w:noProof/>
          <w:sz w:val="20"/>
          <w:szCs w:val="20"/>
          <w:lang w:val="bg-BG" w:eastAsia="en-GB"/>
        </w:rPr>
        <w:t xml:space="preserve">Липсата на парични средства не </w:t>
      </w:r>
      <w:r w:rsidR="007946C9" w:rsidRPr="002C7F6E">
        <w:rPr>
          <w:rFonts w:ascii="Verdana" w:eastAsia="Times New Roman" w:hAnsi="Verdana"/>
          <w:noProof/>
          <w:sz w:val="20"/>
          <w:szCs w:val="20"/>
          <w:lang w:val="bg-BG" w:eastAsia="en-GB"/>
        </w:rPr>
        <w:t>представлява непреодолима сила.</w:t>
      </w:r>
    </w:p>
    <w:p w14:paraId="5362231B"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p>
    <w:p w14:paraId="76E994B4" w14:textId="77777777" w:rsidR="00576876" w:rsidRPr="002C7F6E" w:rsidRDefault="00576876" w:rsidP="001673FD">
      <w:pPr>
        <w:suppressAutoHyphens/>
        <w:spacing w:after="0" w:line="240" w:lineRule="auto"/>
        <w:jc w:val="center"/>
        <w:rPr>
          <w:rFonts w:ascii="Verdana" w:eastAsia="Times New Roman" w:hAnsi="Verdana"/>
          <w:noProof/>
          <w:sz w:val="20"/>
          <w:szCs w:val="20"/>
          <w:u w:val="single"/>
          <w:lang w:val="bg-BG" w:eastAsia="en-GB"/>
        </w:rPr>
      </w:pPr>
      <w:r w:rsidRPr="002C7F6E">
        <w:rPr>
          <w:rFonts w:ascii="Verdana" w:eastAsia="Times New Roman" w:hAnsi="Verdana"/>
          <w:noProof/>
          <w:sz w:val="20"/>
          <w:szCs w:val="20"/>
          <w:u w:val="single"/>
          <w:lang w:val="bg-BG" w:eastAsia="en-GB"/>
        </w:rPr>
        <w:t>Нищожност на отделни клаузи</w:t>
      </w:r>
    </w:p>
    <w:p w14:paraId="79FAABAF"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p>
    <w:p w14:paraId="209940CD" w14:textId="77777777" w:rsidR="00576876" w:rsidRPr="002C7F6E" w:rsidRDefault="00576876" w:rsidP="00CD458A">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sz w:val="20"/>
          <w:szCs w:val="20"/>
          <w:lang w:val="bg-BG"/>
        </w:rPr>
        <w:t xml:space="preserve">Чл. </w:t>
      </w:r>
      <w:r w:rsidR="00F90DF2" w:rsidRPr="002C7F6E">
        <w:rPr>
          <w:rFonts w:ascii="Verdana" w:eastAsia="Times New Roman" w:hAnsi="Verdana"/>
          <w:b/>
          <w:sz w:val="20"/>
          <w:szCs w:val="20"/>
          <w:lang w:val="bg-BG"/>
        </w:rPr>
        <w:t>5</w:t>
      </w:r>
      <w:r w:rsidR="00CD458A" w:rsidRPr="002C7F6E">
        <w:rPr>
          <w:rFonts w:ascii="Verdana" w:eastAsia="Times New Roman" w:hAnsi="Verdana"/>
          <w:b/>
          <w:sz w:val="20"/>
          <w:szCs w:val="20"/>
          <w:lang w:val="bg-BG"/>
        </w:rPr>
        <w:t>7.</w:t>
      </w:r>
      <w:r w:rsidR="00CD458A" w:rsidRPr="002C7F6E">
        <w:rPr>
          <w:rFonts w:ascii="Verdana" w:eastAsia="Times New Roman" w:hAnsi="Verdana"/>
          <w:noProof/>
          <w:sz w:val="20"/>
          <w:szCs w:val="20"/>
          <w:lang w:val="bg-BG" w:eastAsia="en-GB"/>
        </w:rPr>
        <w:t xml:space="preserve"> </w:t>
      </w:r>
      <w:r w:rsidRPr="002C7F6E">
        <w:rPr>
          <w:rFonts w:ascii="Verdana" w:eastAsia="Times New Roman" w:hAnsi="Verdana"/>
          <w:noProof/>
          <w:sz w:val="20"/>
          <w:szCs w:val="20"/>
          <w:lang w:val="bg-BG" w:eastAsia="en-GB"/>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w:t>
      </w:r>
      <w:r w:rsidR="00CD458A" w:rsidRPr="002C7F6E">
        <w:rPr>
          <w:rFonts w:ascii="Verdana" w:eastAsia="Times New Roman" w:hAnsi="Verdana"/>
          <w:noProof/>
          <w:sz w:val="20"/>
          <w:szCs w:val="20"/>
          <w:lang w:val="bg-BG" w:eastAsia="en-GB"/>
        </w:rPr>
        <w:t>ауза или на Договора като цяло.</w:t>
      </w:r>
    </w:p>
    <w:p w14:paraId="3257C56D" w14:textId="77777777" w:rsidR="00CD458A" w:rsidRPr="002C7F6E" w:rsidRDefault="00CD458A" w:rsidP="00576876">
      <w:pPr>
        <w:suppressAutoHyphens/>
        <w:spacing w:after="0" w:line="240" w:lineRule="auto"/>
        <w:jc w:val="both"/>
        <w:rPr>
          <w:rFonts w:ascii="Verdana" w:eastAsia="Times New Roman" w:hAnsi="Verdana"/>
          <w:noProof/>
          <w:sz w:val="20"/>
          <w:szCs w:val="20"/>
          <w:u w:val="single"/>
          <w:lang w:val="bg-BG" w:eastAsia="en-GB"/>
        </w:rPr>
      </w:pPr>
    </w:p>
    <w:p w14:paraId="6C3DAEFA" w14:textId="77777777" w:rsidR="00576876" w:rsidRPr="002C7F6E" w:rsidRDefault="00576876" w:rsidP="001673FD">
      <w:pPr>
        <w:suppressAutoHyphens/>
        <w:spacing w:after="0" w:line="240" w:lineRule="auto"/>
        <w:jc w:val="center"/>
        <w:rPr>
          <w:rFonts w:ascii="Verdana" w:eastAsia="Times New Roman" w:hAnsi="Verdana"/>
          <w:noProof/>
          <w:sz w:val="20"/>
          <w:szCs w:val="20"/>
          <w:u w:val="single"/>
          <w:lang w:val="bg-BG" w:eastAsia="en-GB"/>
        </w:rPr>
      </w:pPr>
      <w:r w:rsidRPr="002C7F6E">
        <w:rPr>
          <w:rFonts w:ascii="Verdana" w:eastAsia="Times New Roman" w:hAnsi="Verdana"/>
          <w:noProof/>
          <w:sz w:val="20"/>
          <w:szCs w:val="20"/>
          <w:u w:val="single"/>
          <w:lang w:val="bg-BG" w:eastAsia="en-GB"/>
        </w:rPr>
        <w:t>Уведомления</w:t>
      </w:r>
    </w:p>
    <w:p w14:paraId="156E987F" w14:textId="77777777" w:rsidR="00576876" w:rsidRPr="002C7F6E" w:rsidRDefault="00576876" w:rsidP="00576876">
      <w:pPr>
        <w:suppressAutoHyphens/>
        <w:spacing w:after="0" w:line="240" w:lineRule="auto"/>
        <w:jc w:val="both"/>
        <w:rPr>
          <w:rFonts w:ascii="Verdana" w:eastAsia="Times New Roman" w:hAnsi="Verdana"/>
          <w:b/>
          <w:noProof/>
          <w:sz w:val="20"/>
          <w:szCs w:val="20"/>
          <w:lang w:val="bg-BG" w:eastAsia="en-GB"/>
        </w:rPr>
      </w:pPr>
    </w:p>
    <w:p w14:paraId="4EDCF45C" w14:textId="77777777" w:rsidR="00576876" w:rsidRPr="002C7F6E" w:rsidRDefault="00576876" w:rsidP="00CD458A">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sz w:val="20"/>
          <w:szCs w:val="20"/>
          <w:lang w:val="bg-BG"/>
        </w:rPr>
        <w:t xml:space="preserve">Чл. </w:t>
      </w:r>
      <w:r w:rsidR="00F90DF2" w:rsidRPr="002C7F6E">
        <w:rPr>
          <w:rFonts w:ascii="Verdana" w:eastAsia="Times New Roman" w:hAnsi="Verdana"/>
          <w:b/>
          <w:sz w:val="20"/>
          <w:szCs w:val="20"/>
          <w:lang w:val="bg-BG"/>
        </w:rPr>
        <w:t>5</w:t>
      </w:r>
      <w:r w:rsidR="00CD458A" w:rsidRPr="002C7F6E">
        <w:rPr>
          <w:rFonts w:ascii="Verdana" w:eastAsia="Times New Roman" w:hAnsi="Verdana"/>
          <w:b/>
          <w:sz w:val="20"/>
          <w:szCs w:val="20"/>
          <w:lang w:val="bg-BG"/>
        </w:rPr>
        <w:t>8</w:t>
      </w:r>
      <w:r w:rsidRPr="002C7F6E">
        <w:rPr>
          <w:rFonts w:ascii="Verdana" w:eastAsia="Times New Roman" w:hAnsi="Verdana"/>
          <w:b/>
          <w:sz w:val="20"/>
          <w:szCs w:val="20"/>
          <w:lang w:val="bg-BG"/>
        </w:rPr>
        <w:t xml:space="preserve">. </w:t>
      </w:r>
      <w:r w:rsidRPr="002C7F6E">
        <w:rPr>
          <w:rFonts w:ascii="Verdana" w:eastAsia="Times New Roman" w:hAnsi="Verdana"/>
          <w:b/>
          <w:noProof/>
          <w:sz w:val="20"/>
          <w:szCs w:val="20"/>
          <w:lang w:val="bg-BG" w:eastAsia="en-GB"/>
        </w:rPr>
        <w:t>(1)</w:t>
      </w:r>
      <w:r w:rsidRPr="002C7F6E">
        <w:rPr>
          <w:rFonts w:ascii="Verdana" w:eastAsia="Times New Roman" w:hAnsi="Verdana"/>
          <w:noProof/>
          <w:sz w:val="20"/>
          <w:szCs w:val="20"/>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0D975E6B" w14:textId="77777777" w:rsidR="00576876" w:rsidRPr="002C7F6E" w:rsidRDefault="00576876" w:rsidP="00CD458A">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noProof/>
          <w:sz w:val="20"/>
          <w:szCs w:val="20"/>
          <w:lang w:val="bg-BG" w:eastAsia="en-GB"/>
        </w:rPr>
        <w:t>(2)</w:t>
      </w:r>
      <w:r w:rsidRPr="002C7F6E">
        <w:rPr>
          <w:rFonts w:ascii="Verdana" w:eastAsia="Times New Roman" w:hAnsi="Verdana"/>
          <w:noProof/>
          <w:sz w:val="20"/>
          <w:szCs w:val="20"/>
          <w:lang w:val="bg-BG" w:eastAsia="en-GB"/>
        </w:rPr>
        <w:t xml:space="preserve"> За целите на този Договор данните и лицата за контакт на Страните са, както следва:</w:t>
      </w:r>
    </w:p>
    <w:p w14:paraId="030DDF0E" w14:textId="77777777" w:rsidR="00576876" w:rsidRPr="002C7F6E" w:rsidRDefault="00576876" w:rsidP="00CD458A">
      <w:pPr>
        <w:suppressAutoHyphens/>
        <w:spacing w:after="0" w:line="240" w:lineRule="auto"/>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lastRenderedPageBreak/>
        <w:t>1. За ВЪЗЛОЖИТЕЛЯ:</w:t>
      </w:r>
    </w:p>
    <w:p w14:paraId="4632C7B2"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t xml:space="preserve">Адрес за кореспонденция: …………………………………………. </w:t>
      </w:r>
    </w:p>
    <w:p w14:paraId="2523C691"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t>Тел.: ………………………………………….</w:t>
      </w:r>
    </w:p>
    <w:p w14:paraId="68857D6B"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t>Факс: …………………………………………</w:t>
      </w:r>
    </w:p>
    <w:p w14:paraId="64295C6B"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t>e-mail: ………………………………………..</w:t>
      </w:r>
    </w:p>
    <w:p w14:paraId="21CB59F4"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t>Лице за контакт: ………………………………………….</w:t>
      </w:r>
    </w:p>
    <w:p w14:paraId="11469A65"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p>
    <w:p w14:paraId="5C9DC35F"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t xml:space="preserve">2. За ИЗПЪЛНИТЕЛЯ: </w:t>
      </w:r>
    </w:p>
    <w:p w14:paraId="2B5CF392"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t>Адрес за кореспонденция: ………………….</w:t>
      </w:r>
    </w:p>
    <w:p w14:paraId="27F8FCA3"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t>Тел.: ………………………………………….</w:t>
      </w:r>
    </w:p>
    <w:p w14:paraId="1600AF77"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t>Факс: …………………………………………</w:t>
      </w:r>
    </w:p>
    <w:p w14:paraId="33582F30"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t>e-mail: ………………………………………..</w:t>
      </w:r>
    </w:p>
    <w:p w14:paraId="59171ECD"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r w:rsidRPr="002C7F6E">
        <w:rPr>
          <w:rFonts w:ascii="Verdana" w:eastAsia="Times New Roman" w:hAnsi="Verdana"/>
          <w:noProof/>
          <w:sz w:val="20"/>
          <w:szCs w:val="20"/>
          <w:lang w:val="bg-BG" w:eastAsia="en-GB"/>
        </w:rPr>
        <w:t>Лице за контакт: ………………………………………….</w:t>
      </w:r>
    </w:p>
    <w:p w14:paraId="67057A8F"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p>
    <w:p w14:paraId="583BA2DA" w14:textId="77777777" w:rsidR="00576876" w:rsidRDefault="00576876" w:rsidP="00CD458A">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noProof/>
          <w:sz w:val="20"/>
          <w:szCs w:val="20"/>
          <w:lang w:val="bg-BG" w:eastAsia="en-GB"/>
        </w:rPr>
        <w:t>(3)</w:t>
      </w:r>
      <w:r w:rsidRPr="002C7F6E">
        <w:rPr>
          <w:rFonts w:ascii="Verdana" w:eastAsia="Times New Roman" w:hAnsi="Verdana"/>
          <w:noProof/>
          <w:sz w:val="20"/>
          <w:szCs w:val="20"/>
          <w:lang w:val="bg-BG" w:eastAsia="en-GB"/>
        </w:rPr>
        <w:t xml:space="preserve"> За дата на уведомлението се счита:</w:t>
      </w:r>
    </w:p>
    <w:p w14:paraId="02E37C69" w14:textId="77777777" w:rsidR="003573C7" w:rsidRPr="003573C7" w:rsidRDefault="003573C7" w:rsidP="003573C7">
      <w:pPr>
        <w:suppressAutoHyphens/>
        <w:spacing w:after="0" w:line="240" w:lineRule="auto"/>
        <w:ind w:firstLine="720"/>
        <w:jc w:val="both"/>
        <w:rPr>
          <w:rFonts w:ascii="Verdana" w:eastAsia="Times New Roman" w:hAnsi="Verdana"/>
          <w:noProof/>
          <w:sz w:val="20"/>
          <w:szCs w:val="20"/>
          <w:lang w:val="bg-BG" w:eastAsia="en-GB"/>
        </w:rPr>
      </w:pPr>
      <w:r w:rsidRPr="003573C7">
        <w:rPr>
          <w:rFonts w:ascii="Verdana" w:eastAsia="Times New Roman" w:hAnsi="Verdana"/>
          <w:noProof/>
          <w:sz w:val="20"/>
          <w:szCs w:val="20"/>
          <w:lang w:val="bg-BG" w:eastAsia="en-GB"/>
        </w:rPr>
        <w:t>1. датата на предаването – при лично предаване на уведомлението;</w:t>
      </w:r>
    </w:p>
    <w:p w14:paraId="6C287B3E" w14:textId="77777777" w:rsidR="003573C7" w:rsidRPr="003573C7" w:rsidRDefault="003573C7" w:rsidP="003573C7">
      <w:pPr>
        <w:suppressAutoHyphens/>
        <w:spacing w:after="0" w:line="240" w:lineRule="auto"/>
        <w:ind w:firstLine="720"/>
        <w:jc w:val="both"/>
        <w:rPr>
          <w:rFonts w:ascii="Verdana" w:eastAsia="Times New Roman" w:hAnsi="Verdana"/>
          <w:noProof/>
          <w:sz w:val="20"/>
          <w:szCs w:val="20"/>
          <w:lang w:val="bg-BG" w:eastAsia="en-GB"/>
        </w:rPr>
      </w:pPr>
      <w:r w:rsidRPr="003573C7">
        <w:rPr>
          <w:rFonts w:ascii="Verdana" w:eastAsia="Times New Roman" w:hAnsi="Verdana"/>
          <w:noProof/>
          <w:sz w:val="20"/>
          <w:szCs w:val="20"/>
          <w:lang w:val="bg-BG" w:eastAsia="en-GB"/>
        </w:rPr>
        <w:t>2. датата на пощенското клеймо на обратната разписка – при изпращане по пощата;</w:t>
      </w:r>
    </w:p>
    <w:p w14:paraId="680CF515" w14:textId="77777777" w:rsidR="003573C7" w:rsidRPr="003573C7" w:rsidRDefault="003573C7" w:rsidP="003573C7">
      <w:pPr>
        <w:suppressAutoHyphens/>
        <w:spacing w:after="0" w:line="240" w:lineRule="auto"/>
        <w:ind w:firstLine="720"/>
        <w:jc w:val="both"/>
        <w:rPr>
          <w:rFonts w:ascii="Verdana" w:eastAsia="Times New Roman" w:hAnsi="Verdana"/>
          <w:noProof/>
          <w:sz w:val="20"/>
          <w:szCs w:val="20"/>
          <w:lang w:val="bg-BG" w:eastAsia="en-GB"/>
        </w:rPr>
      </w:pPr>
      <w:r>
        <w:rPr>
          <w:rFonts w:ascii="Verdana" w:eastAsia="Times New Roman" w:hAnsi="Verdana"/>
          <w:noProof/>
          <w:sz w:val="20"/>
          <w:szCs w:val="20"/>
          <w:lang w:val="bg-BG" w:eastAsia="en-GB"/>
        </w:rPr>
        <w:t xml:space="preserve">3. </w:t>
      </w:r>
      <w:r w:rsidRPr="003573C7">
        <w:rPr>
          <w:rFonts w:ascii="Verdana" w:eastAsia="Times New Roman" w:hAnsi="Verdana"/>
          <w:noProof/>
          <w:sz w:val="20"/>
          <w:szCs w:val="20"/>
          <w:lang w:val="bg-BG" w:eastAsia="en-GB"/>
        </w:rPr>
        <w:t>датата на доставка, отбелязана върху куриерската разписка – при изпращане по куриер;</w:t>
      </w:r>
    </w:p>
    <w:p w14:paraId="54230543" w14:textId="77777777" w:rsidR="003573C7" w:rsidRPr="003573C7" w:rsidRDefault="003573C7" w:rsidP="003573C7">
      <w:pPr>
        <w:suppressAutoHyphens/>
        <w:spacing w:after="0" w:line="240" w:lineRule="auto"/>
        <w:ind w:firstLine="720"/>
        <w:jc w:val="both"/>
        <w:rPr>
          <w:rFonts w:ascii="Verdana" w:eastAsia="Times New Roman" w:hAnsi="Verdana"/>
          <w:noProof/>
          <w:sz w:val="20"/>
          <w:szCs w:val="20"/>
          <w:lang w:val="bg-BG" w:eastAsia="en-GB"/>
        </w:rPr>
      </w:pPr>
      <w:r w:rsidRPr="003573C7">
        <w:rPr>
          <w:rFonts w:ascii="Verdana" w:eastAsia="Times New Roman" w:hAnsi="Verdana"/>
          <w:noProof/>
          <w:sz w:val="20"/>
          <w:szCs w:val="20"/>
          <w:lang w:val="bg-BG" w:eastAsia="en-GB"/>
        </w:rPr>
        <w:t>4. датата на приемането – при изпращане по факс;</w:t>
      </w:r>
    </w:p>
    <w:p w14:paraId="5E8DC4FD" w14:textId="77777777" w:rsidR="003573C7" w:rsidRPr="003573C7" w:rsidRDefault="003573C7" w:rsidP="003573C7">
      <w:pPr>
        <w:suppressAutoHyphens/>
        <w:spacing w:after="0" w:line="240" w:lineRule="auto"/>
        <w:ind w:firstLine="720"/>
        <w:jc w:val="both"/>
        <w:rPr>
          <w:rFonts w:ascii="Verdana" w:eastAsia="Times New Roman" w:hAnsi="Verdana"/>
          <w:noProof/>
          <w:sz w:val="20"/>
          <w:szCs w:val="20"/>
          <w:lang w:val="bg-BG" w:eastAsia="en-GB"/>
        </w:rPr>
      </w:pPr>
      <w:r w:rsidRPr="003573C7">
        <w:rPr>
          <w:rFonts w:ascii="Verdana" w:eastAsia="Times New Roman" w:hAnsi="Verdana"/>
          <w:noProof/>
          <w:sz w:val="20"/>
          <w:szCs w:val="20"/>
          <w:lang w:val="bg-BG" w:eastAsia="en-GB"/>
        </w:rPr>
        <w:t>5. датата на получаване – при изпращане по електронна поща.</w:t>
      </w:r>
    </w:p>
    <w:p w14:paraId="7FCAFC17" w14:textId="77777777" w:rsidR="00576876" w:rsidRPr="002C7F6E" w:rsidRDefault="00576876" w:rsidP="00CD458A">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noProof/>
          <w:sz w:val="20"/>
          <w:szCs w:val="20"/>
          <w:lang w:val="bg-BG" w:eastAsia="en-GB"/>
        </w:rPr>
        <w:t>(4)</w:t>
      </w:r>
      <w:r w:rsidRPr="002C7F6E">
        <w:rPr>
          <w:rFonts w:ascii="Verdana" w:eastAsia="Times New Roman" w:hAnsi="Verdana"/>
          <w:noProof/>
          <w:sz w:val="20"/>
          <w:szCs w:val="20"/>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w:t>
      </w:r>
      <w:bookmarkStart w:id="77" w:name="_Hlk510193002"/>
      <w:r w:rsidR="00CD458A" w:rsidRPr="002C7F6E">
        <w:rPr>
          <w:rFonts w:ascii="Verdana" w:eastAsia="Times New Roman" w:hAnsi="Verdana"/>
          <w:noProof/>
          <w:sz w:val="20"/>
          <w:szCs w:val="20"/>
          <w:lang w:val="bg-BG" w:eastAsia="en-GB"/>
        </w:rPr>
        <w:t xml:space="preserve">3 </w:t>
      </w:r>
      <w:r w:rsidRPr="002C7F6E">
        <w:rPr>
          <w:rFonts w:ascii="Verdana" w:eastAsia="Times New Roman" w:hAnsi="Verdana"/>
          <w:noProof/>
          <w:sz w:val="20"/>
          <w:szCs w:val="20"/>
          <w:lang w:val="bg-BG" w:eastAsia="en-GB"/>
        </w:rPr>
        <w:t>(</w:t>
      </w:r>
      <w:r w:rsidR="00CD458A" w:rsidRPr="002C7F6E">
        <w:rPr>
          <w:rFonts w:ascii="Verdana" w:eastAsia="Times New Roman" w:hAnsi="Verdana"/>
          <w:noProof/>
          <w:sz w:val="20"/>
          <w:szCs w:val="20"/>
          <w:lang w:val="bg-BG" w:eastAsia="en-GB"/>
        </w:rPr>
        <w:t>три)</w:t>
      </w:r>
      <w:r w:rsidRPr="002C7F6E">
        <w:rPr>
          <w:rFonts w:ascii="Verdana" w:eastAsia="Times New Roman" w:hAnsi="Verdana"/>
          <w:noProof/>
          <w:sz w:val="20"/>
          <w:szCs w:val="20"/>
          <w:lang w:val="bg-BG" w:eastAsia="en-GB"/>
        </w:rPr>
        <w:t xml:space="preserve"> дни </w:t>
      </w:r>
      <w:bookmarkEnd w:id="77"/>
      <w:r w:rsidRPr="002C7F6E">
        <w:rPr>
          <w:rFonts w:ascii="Verdana" w:eastAsia="Times New Roman" w:hAnsi="Verdana"/>
          <w:noProof/>
          <w:sz w:val="20"/>
          <w:szCs w:val="20"/>
          <w:lang w:val="bg-BG" w:eastAsia="en-GB"/>
        </w:rPr>
        <w:t>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29360AEC" w14:textId="77777777" w:rsidR="00576876" w:rsidRPr="002C7F6E" w:rsidRDefault="00576876" w:rsidP="00CD458A">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noProof/>
          <w:sz w:val="20"/>
          <w:szCs w:val="20"/>
          <w:lang w:val="bg-BG" w:eastAsia="en-GB"/>
        </w:rPr>
        <w:t>(5)</w:t>
      </w:r>
      <w:r w:rsidRPr="002C7F6E">
        <w:rPr>
          <w:rFonts w:ascii="Verdana" w:eastAsia="Times New Roman" w:hAnsi="Verdana"/>
          <w:noProof/>
          <w:sz w:val="20"/>
          <w:szCs w:val="20"/>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2C7F6E">
        <w:rPr>
          <w:rFonts w:ascii="Verdana" w:eastAsia="Times New Roman" w:hAnsi="Verdana"/>
          <w:bCs/>
          <w:noProof/>
          <w:sz w:val="20"/>
          <w:szCs w:val="20"/>
          <w:lang w:val="bg-BG" w:eastAsia="en-GB"/>
        </w:rPr>
        <w:t>ИЗПЪЛНИТЕЛЯ</w:t>
      </w:r>
      <w:r w:rsidRPr="002C7F6E">
        <w:rPr>
          <w:rFonts w:ascii="Verdana" w:eastAsia="Times New Roman" w:hAnsi="Verdana"/>
          <w:noProof/>
          <w:sz w:val="20"/>
          <w:szCs w:val="20"/>
          <w:lang w:val="bg-BG" w:eastAsia="en-GB"/>
        </w:rPr>
        <w:t xml:space="preserve">, същият се задължава да уведоми </w:t>
      </w:r>
      <w:r w:rsidRPr="002C7F6E">
        <w:rPr>
          <w:rFonts w:ascii="Verdana" w:eastAsia="Times New Roman" w:hAnsi="Verdana"/>
          <w:bCs/>
          <w:noProof/>
          <w:sz w:val="20"/>
          <w:szCs w:val="20"/>
          <w:lang w:val="bg-BG" w:eastAsia="en-GB"/>
        </w:rPr>
        <w:t>ВЪЗЛОЖИТЕЛЯ</w:t>
      </w:r>
      <w:r w:rsidRPr="002C7F6E">
        <w:rPr>
          <w:rFonts w:ascii="Verdana" w:eastAsia="Times New Roman" w:hAnsi="Verdana"/>
          <w:noProof/>
          <w:sz w:val="20"/>
          <w:szCs w:val="20"/>
          <w:lang w:val="bg-BG" w:eastAsia="en-GB"/>
        </w:rPr>
        <w:t xml:space="preserve"> за промяната в срок до </w:t>
      </w:r>
      <w:r w:rsidR="00CD458A" w:rsidRPr="002C7F6E">
        <w:rPr>
          <w:rFonts w:ascii="Verdana" w:eastAsia="Times New Roman" w:hAnsi="Verdana"/>
          <w:noProof/>
          <w:sz w:val="20"/>
          <w:szCs w:val="20"/>
          <w:lang w:val="bg-BG" w:eastAsia="en-GB"/>
        </w:rPr>
        <w:t xml:space="preserve">3 (три) дни </w:t>
      </w:r>
      <w:r w:rsidRPr="002C7F6E">
        <w:rPr>
          <w:rFonts w:ascii="Verdana" w:eastAsia="Times New Roman" w:hAnsi="Verdana"/>
          <w:noProof/>
          <w:sz w:val="20"/>
          <w:szCs w:val="20"/>
          <w:lang w:val="bg-BG" w:eastAsia="en-GB"/>
        </w:rPr>
        <w:t>от вписването ѝ в съответния регистър.</w:t>
      </w:r>
    </w:p>
    <w:p w14:paraId="194DD049" w14:textId="77777777" w:rsidR="00576876" w:rsidRPr="002C7F6E" w:rsidRDefault="00576876" w:rsidP="00576876">
      <w:pPr>
        <w:suppressAutoHyphens/>
        <w:spacing w:after="0" w:line="240" w:lineRule="auto"/>
        <w:jc w:val="both"/>
        <w:rPr>
          <w:rFonts w:ascii="Verdana" w:eastAsia="Times New Roman" w:hAnsi="Verdana"/>
          <w:b/>
          <w:noProof/>
          <w:sz w:val="20"/>
          <w:szCs w:val="20"/>
          <w:u w:val="single"/>
          <w:lang w:val="bg-BG" w:eastAsia="en-GB"/>
        </w:rPr>
      </w:pPr>
    </w:p>
    <w:p w14:paraId="593C3E1C" w14:textId="77777777" w:rsidR="00576876" w:rsidRDefault="00576876" w:rsidP="001673FD">
      <w:pPr>
        <w:suppressAutoHyphens/>
        <w:spacing w:after="0" w:line="240" w:lineRule="auto"/>
        <w:jc w:val="center"/>
        <w:rPr>
          <w:rFonts w:ascii="Verdana" w:eastAsia="Times New Roman" w:hAnsi="Verdana"/>
          <w:noProof/>
          <w:sz w:val="20"/>
          <w:szCs w:val="20"/>
          <w:u w:val="single"/>
          <w:lang w:val="bg-BG" w:eastAsia="en-GB"/>
        </w:rPr>
      </w:pPr>
      <w:r w:rsidRPr="002C7F6E">
        <w:rPr>
          <w:rFonts w:ascii="Verdana" w:eastAsia="Times New Roman" w:hAnsi="Verdana"/>
          <w:noProof/>
          <w:sz w:val="20"/>
          <w:szCs w:val="20"/>
          <w:u w:val="single"/>
          <w:lang w:val="bg-BG" w:eastAsia="en-GB"/>
        </w:rPr>
        <w:t>Език</w:t>
      </w:r>
    </w:p>
    <w:p w14:paraId="77279DD9" w14:textId="77777777" w:rsidR="003573C7" w:rsidRPr="002C7F6E" w:rsidRDefault="003573C7" w:rsidP="001673FD">
      <w:pPr>
        <w:suppressAutoHyphens/>
        <w:spacing w:after="0" w:line="240" w:lineRule="auto"/>
        <w:jc w:val="center"/>
        <w:rPr>
          <w:rFonts w:ascii="Verdana" w:eastAsia="Times New Roman" w:hAnsi="Verdana"/>
          <w:i/>
          <w:noProof/>
          <w:sz w:val="20"/>
          <w:szCs w:val="20"/>
          <w:lang w:val="bg-BG" w:eastAsia="en-GB"/>
        </w:rPr>
      </w:pPr>
    </w:p>
    <w:p w14:paraId="45DF7A54" w14:textId="77777777" w:rsidR="001673FD" w:rsidRPr="002C7F6E" w:rsidRDefault="00576876" w:rsidP="00CD458A">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sz w:val="20"/>
          <w:szCs w:val="20"/>
          <w:lang w:val="bg-BG"/>
        </w:rPr>
        <w:t xml:space="preserve">Чл. </w:t>
      </w:r>
      <w:r w:rsidR="00F90DF2" w:rsidRPr="002C7F6E">
        <w:rPr>
          <w:rFonts w:ascii="Verdana" w:eastAsia="Times New Roman" w:hAnsi="Verdana"/>
          <w:b/>
          <w:sz w:val="20"/>
          <w:szCs w:val="20"/>
          <w:lang w:val="bg-BG"/>
        </w:rPr>
        <w:t>5</w:t>
      </w:r>
      <w:r w:rsidR="00CD458A" w:rsidRPr="002C7F6E">
        <w:rPr>
          <w:rFonts w:ascii="Verdana" w:eastAsia="Times New Roman" w:hAnsi="Verdana"/>
          <w:b/>
          <w:sz w:val="20"/>
          <w:szCs w:val="20"/>
          <w:lang w:val="bg-BG"/>
        </w:rPr>
        <w:t>9</w:t>
      </w:r>
      <w:r w:rsidRPr="002C7F6E">
        <w:rPr>
          <w:rFonts w:ascii="Verdana" w:eastAsia="Times New Roman" w:hAnsi="Verdana"/>
          <w:b/>
          <w:sz w:val="20"/>
          <w:szCs w:val="20"/>
          <w:lang w:val="bg-BG"/>
        </w:rPr>
        <w:t xml:space="preserve">. </w:t>
      </w:r>
      <w:r w:rsidRPr="002C7F6E">
        <w:rPr>
          <w:rFonts w:ascii="Verdana" w:eastAsia="Times New Roman" w:hAnsi="Verdana"/>
          <w:b/>
          <w:noProof/>
          <w:sz w:val="20"/>
          <w:szCs w:val="20"/>
          <w:lang w:val="bg-BG" w:eastAsia="en-GB"/>
        </w:rPr>
        <w:t>(1)</w:t>
      </w:r>
      <w:r w:rsidRPr="002C7F6E">
        <w:rPr>
          <w:rFonts w:ascii="Verdana" w:eastAsia="Times New Roman" w:hAnsi="Verdana"/>
          <w:noProof/>
          <w:sz w:val="20"/>
          <w:szCs w:val="20"/>
          <w:lang w:val="bg-BG" w:eastAsia="en-GB"/>
        </w:rPr>
        <w:t xml:space="preserve"> Този Договор се сключва на български език. </w:t>
      </w:r>
    </w:p>
    <w:p w14:paraId="2964C2F5" w14:textId="77777777" w:rsidR="00576876" w:rsidRPr="002C7F6E" w:rsidRDefault="00576876" w:rsidP="00CD458A">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noProof/>
          <w:sz w:val="20"/>
          <w:szCs w:val="20"/>
          <w:lang w:val="bg-BG" w:eastAsia="en-GB"/>
        </w:rPr>
        <w:t>(2)</w:t>
      </w:r>
      <w:r w:rsidRPr="002C7F6E">
        <w:rPr>
          <w:rFonts w:ascii="Verdana" w:eastAsia="Times New Roman" w:hAnsi="Verdana"/>
          <w:noProof/>
          <w:sz w:val="20"/>
          <w:szCs w:val="20"/>
          <w:lang w:val="bg-B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w:t>
      </w:r>
      <w:r w:rsidR="00CD458A" w:rsidRPr="002C7F6E">
        <w:rPr>
          <w:rFonts w:ascii="Verdana" w:eastAsia="Times New Roman" w:hAnsi="Verdana"/>
          <w:noProof/>
          <w:sz w:val="20"/>
          <w:szCs w:val="20"/>
          <w:lang w:val="bg-BG" w:eastAsia="en-GB"/>
        </w:rPr>
        <w:t xml:space="preserve">ъдат необходими за ИЗПЪЛНИТЕЛЯ </w:t>
      </w:r>
      <w:r w:rsidRPr="002C7F6E">
        <w:rPr>
          <w:rFonts w:ascii="Verdana" w:eastAsia="Times New Roman" w:hAnsi="Verdana"/>
          <w:noProof/>
          <w:sz w:val="20"/>
          <w:szCs w:val="20"/>
          <w:lang w:val="bg-BG" w:eastAsia="en-GB"/>
        </w:rPr>
        <w:t>или нег</w:t>
      </w:r>
      <w:r w:rsidR="00CD458A" w:rsidRPr="002C7F6E">
        <w:rPr>
          <w:rFonts w:ascii="Verdana" w:eastAsia="Times New Roman" w:hAnsi="Verdana"/>
          <w:noProof/>
          <w:sz w:val="20"/>
          <w:szCs w:val="20"/>
          <w:lang w:val="bg-BG" w:eastAsia="en-GB"/>
        </w:rPr>
        <w:t>ови представители или служители</w:t>
      </w:r>
      <w:r w:rsidRPr="002C7F6E">
        <w:rPr>
          <w:rFonts w:ascii="Verdana" w:eastAsia="Times New Roman" w:hAnsi="Verdana"/>
          <w:noProof/>
          <w:sz w:val="20"/>
          <w:szCs w:val="20"/>
          <w:lang w:val="bg-BG" w:eastAsia="en-GB"/>
        </w:rPr>
        <w:t xml:space="preserve">, са за сметка на ИЗПЪЛНИТЕЛЯ. </w:t>
      </w:r>
    </w:p>
    <w:p w14:paraId="1997EDB3" w14:textId="77777777" w:rsidR="00576876" w:rsidRPr="002C7F6E" w:rsidRDefault="00576876" w:rsidP="00576876">
      <w:pPr>
        <w:suppressAutoHyphens/>
        <w:spacing w:after="0" w:line="240" w:lineRule="auto"/>
        <w:jc w:val="both"/>
        <w:rPr>
          <w:rFonts w:ascii="Verdana" w:eastAsia="Times New Roman" w:hAnsi="Verdana"/>
          <w:noProof/>
          <w:sz w:val="20"/>
          <w:szCs w:val="20"/>
          <w:u w:val="single"/>
          <w:lang w:val="bg-BG" w:eastAsia="en-GB"/>
        </w:rPr>
      </w:pPr>
    </w:p>
    <w:p w14:paraId="7486A472" w14:textId="77777777" w:rsidR="00576876" w:rsidRPr="002C7F6E" w:rsidRDefault="00576876" w:rsidP="001673FD">
      <w:pPr>
        <w:suppressAutoHyphens/>
        <w:spacing w:after="0" w:line="240" w:lineRule="auto"/>
        <w:jc w:val="center"/>
        <w:rPr>
          <w:rFonts w:ascii="Verdana" w:eastAsia="Times New Roman" w:hAnsi="Verdana"/>
          <w:noProof/>
          <w:sz w:val="20"/>
          <w:szCs w:val="20"/>
          <w:u w:val="single"/>
          <w:lang w:val="bg-BG" w:eastAsia="en-GB"/>
        </w:rPr>
      </w:pPr>
      <w:r w:rsidRPr="002C7F6E">
        <w:rPr>
          <w:rFonts w:ascii="Verdana" w:eastAsia="Times New Roman" w:hAnsi="Verdana"/>
          <w:noProof/>
          <w:sz w:val="20"/>
          <w:szCs w:val="20"/>
          <w:u w:val="single"/>
          <w:lang w:val="bg-BG" w:eastAsia="en-GB"/>
        </w:rPr>
        <w:t>Приложимо право</w:t>
      </w:r>
    </w:p>
    <w:p w14:paraId="6C5FA0FF"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p>
    <w:p w14:paraId="2BB052F2" w14:textId="77777777" w:rsidR="00576876" w:rsidRPr="002C7F6E" w:rsidRDefault="00576876" w:rsidP="00CD458A">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sz w:val="20"/>
          <w:szCs w:val="20"/>
          <w:lang w:val="bg-BG"/>
        </w:rPr>
        <w:t xml:space="preserve">Чл. </w:t>
      </w:r>
      <w:r w:rsidR="00CD458A" w:rsidRPr="002C7F6E">
        <w:rPr>
          <w:rFonts w:ascii="Verdana" w:eastAsia="Times New Roman" w:hAnsi="Verdana"/>
          <w:b/>
          <w:sz w:val="20"/>
          <w:szCs w:val="20"/>
          <w:lang w:val="bg-BG"/>
        </w:rPr>
        <w:t>60</w:t>
      </w:r>
      <w:r w:rsidRPr="002C7F6E">
        <w:rPr>
          <w:rFonts w:ascii="Verdana" w:eastAsia="Times New Roman" w:hAnsi="Verdana"/>
          <w:b/>
          <w:sz w:val="20"/>
          <w:szCs w:val="20"/>
          <w:lang w:val="bg-BG"/>
        </w:rPr>
        <w:t xml:space="preserve">. </w:t>
      </w:r>
      <w:r w:rsidRPr="002C7F6E">
        <w:rPr>
          <w:rFonts w:ascii="Verdana" w:eastAsia="Times New Roman" w:hAnsi="Verdana"/>
          <w:noProof/>
          <w:sz w:val="20"/>
          <w:szCs w:val="20"/>
          <w:lang w:val="bg-BG" w:eastAsia="en-GB"/>
        </w:rPr>
        <w:t>За неуредените в този Договор въпроси се прилагат разпоредбите на действа</w:t>
      </w:r>
      <w:r w:rsidR="005C584E" w:rsidRPr="002C7F6E">
        <w:rPr>
          <w:rFonts w:ascii="Verdana" w:eastAsia="Times New Roman" w:hAnsi="Verdana"/>
          <w:noProof/>
          <w:sz w:val="20"/>
          <w:szCs w:val="20"/>
          <w:lang w:val="bg-BG" w:eastAsia="en-GB"/>
        </w:rPr>
        <w:t>щото българско законодателство.</w:t>
      </w:r>
    </w:p>
    <w:p w14:paraId="266ACE94"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p>
    <w:p w14:paraId="6A83D43D" w14:textId="77777777" w:rsidR="00576876" w:rsidRPr="002C7F6E" w:rsidRDefault="00576876" w:rsidP="001673FD">
      <w:pPr>
        <w:suppressAutoHyphens/>
        <w:spacing w:after="0" w:line="240" w:lineRule="auto"/>
        <w:jc w:val="center"/>
        <w:rPr>
          <w:rFonts w:ascii="Verdana" w:eastAsia="Times New Roman" w:hAnsi="Verdana"/>
          <w:noProof/>
          <w:sz w:val="20"/>
          <w:szCs w:val="20"/>
          <w:u w:val="single"/>
          <w:lang w:val="bg-BG" w:eastAsia="en-GB"/>
        </w:rPr>
      </w:pPr>
      <w:r w:rsidRPr="002C7F6E">
        <w:rPr>
          <w:rFonts w:ascii="Verdana" w:eastAsia="Times New Roman" w:hAnsi="Verdana"/>
          <w:noProof/>
          <w:sz w:val="20"/>
          <w:szCs w:val="20"/>
          <w:u w:val="single"/>
          <w:lang w:val="bg-BG" w:eastAsia="en-GB"/>
        </w:rPr>
        <w:t>Разрешаване на спорове</w:t>
      </w:r>
    </w:p>
    <w:p w14:paraId="5E720525" w14:textId="77777777" w:rsidR="00576876" w:rsidRPr="002C7F6E" w:rsidRDefault="00576876" w:rsidP="00576876">
      <w:pPr>
        <w:suppressAutoHyphens/>
        <w:spacing w:after="0" w:line="240" w:lineRule="auto"/>
        <w:jc w:val="both"/>
        <w:rPr>
          <w:rFonts w:ascii="Verdana" w:eastAsia="Times New Roman" w:hAnsi="Verdana"/>
          <w:bCs/>
          <w:noProof/>
          <w:sz w:val="20"/>
          <w:szCs w:val="20"/>
          <w:lang w:val="bg-BG" w:eastAsia="en-GB"/>
        </w:rPr>
      </w:pPr>
    </w:p>
    <w:p w14:paraId="573C463D" w14:textId="77777777" w:rsidR="00576876" w:rsidRPr="002C7F6E" w:rsidRDefault="00576876" w:rsidP="00CD458A">
      <w:pPr>
        <w:suppressAutoHyphens/>
        <w:spacing w:after="0" w:line="240" w:lineRule="auto"/>
        <w:ind w:firstLine="720"/>
        <w:jc w:val="both"/>
        <w:rPr>
          <w:rFonts w:ascii="Verdana" w:eastAsia="Times New Roman" w:hAnsi="Verdana"/>
          <w:bCs/>
          <w:noProof/>
          <w:sz w:val="20"/>
          <w:szCs w:val="20"/>
          <w:lang w:val="bg-BG" w:eastAsia="en-GB"/>
        </w:rPr>
      </w:pPr>
      <w:r w:rsidRPr="002C7F6E">
        <w:rPr>
          <w:rFonts w:ascii="Verdana" w:eastAsia="Times New Roman" w:hAnsi="Verdana"/>
          <w:b/>
          <w:sz w:val="20"/>
          <w:szCs w:val="20"/>
          <w:lang w:val="bg-BG"/>
        </w:rPr>
        <w:t xml:space="preserve">Чл. </w:t>
      </w:r>
      <w:r w:rsidR="00CD458A" w:rsidRPr="002C7F6E">
        <w:rPr>
          <w:rFonts w:ascii="Verdana" w:eastAsia="Times New Roman" w:hAnsi="Verdana"/>
          <w:b/>
          <w:sz w:val="20"/>
          <w:szCs w:val="20"/>
          <w:lang w:val="bg-BG"/>
        </w:rPr>
        <w:t>61</w:t>
      </w:r>
      <w:r w:rsidRPr="002C7F6E">
        <w:rPr>
          <w:rFonts w:ascii="Verdana" w:eastAsia="Times New Roman" w:hAnsi="Verdana"/>
          <w:b/>
          <w:sz w:val="20"/>
          <w:szCs w:val="20"/>
          <w:lang w:val="bg-BG"/>
        </w:rPr>
        <w:t xml:space="preserve">. </w:t>
      </w:r>
      <w:r w:rsidRPr="002C7F6E">
        <w:rPr>
          <w:rFonts w:ascii="Verdana" w:eastAsia="Times New Roman" w:hAnsi="Verdana"/>
          <w:bCs/>
          <w:noProof/>
          <w:sz w:val="20"/>
          <w:szCs w:val="20"/>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w:t>
      </w:r>
      <w:r w:rsidRPr="002C7F6E">
        <w:rPr>
          <w:rFonts w:ascii="Verdana" w:eastAsia="Times New Roman" w:hAnsi="Verdana"/>
          <w:bCs/>
          <w:noProof/>
          <w:sz w:val="20"/>
          <w:szCs w:val="20"/>
          <w:lang w:val="bg-BG" w:eastAsia="en-GB"/>
        </w:rPr>
        <w:lastRenderedPageBreak/>
        <w:t xml:space="preserve">ще се уреждат между Страните чрез преговори, а при непостигане на съгласие – спорът ще се отнася за решаване </w:t>
      </w:r>
      <w:r w:rsidRPr="002C7F6E">
        <w:rPr>
          <w:rFonts w:ascii="Verdana" w:eastAsia="Times New Roman" w:hAnsi="Verdana"/>
          <w:noProof/>
          <w:sz w:val="20"/>
          <w:szCs w:val="20"/>
          <w:lang w:val="bg-BG" w:eastAsia="en-GB"/>
        </w:rPr>
        <w:t>от компетентния български съд</w:t>
      </w:r>
      <w:r w:rsidRPr="002C7F6E">
        <w:rPr>
          <w:rFonts w:ascii="Verdana" w:eastAsia="Times New Roman" w:hAnsi="Verdana"/>
          <w:bCs/>
          <w:noProof/>
          <w:sz w:val="20"/>
          <w:szCs w:val="20"/>
          <w:lang w:val="bg-BG" w:eastAsia="en-GB"/>
        </w:rPr>
        <w:t>.</w:t>
      </w:r>
    </w:p>
    <w:p w14:paraId="3E5F7E48" w14:textId="77777777" w:rsidR="005443CD" w:rsidRDefault="005443CD" w:rsidP="005443CD">
      <w:pPr>
        <w:tabs>
          <w:tab w:val="num" w:pos="720"/>
        </w:tabs>
        <w:suppressAutoHyphens/>
        <w:spacing w:after="0" w:line="240" w:lineRule="auto"/>
        <w:jc w:val="center"/>
        <w:rPr>
          <w:rFonts w:ascii="Verdana" w:eastAsia="Times New Roman" w:hAnsi="Verdana"/>
          <w:noProof/>
          <w:sz w:val="20"/>
          <w:szCs w:val="20"/>
          <w:u w:val="single"/>
          <w:lang w:val="bg-BG" w:eastAsia="en-GB"/>
        </w:rPr>
      </w:pPr>
    </w:p>
    <w:p w14:paraId="707C6E1D" w14:textId="77777777" w:rsidR="005443CD" w:rsidRDefault="005443CD" w:rsidP="005443CD">
      <w:pPr>
        <w:tabs>
          <w:tab w:val="num" w:pos="720"/>
        </w:tabs>
        <w:suppressAutoHyphens/>
        <w:spacing w:after="0" w:line="240" w:lineRule="auto"/>
        <w:jc w:val="center"/>
        <w:rPr>
          <w:rFonts w:ascii="Verdana" w:eastAsia="Times New Roman" w:hAnsi="Verdana"/>
          <w:noProof/>
          <w:sz w:val="20"/>
          <w:szCs w:val="20"/>
          <w:u w:val="single"/>
          <w:lang w:val="bg-BG" w:eastAsia="en-GB"/>
        </w:rPr>
      </w:pPr>
      <w:r>
        <w:rPr>
          <w:rFonts w:ascii="Verdana" w:eastAsia="Times New Roman" w:hAnsi="Verdana"/>
          <w:noProof/>
          <w:sz w:val="20"/>
          <w:szCs w:val="20"/>
          <w:u w:val="single"/>
          <w:lang w:val="bg-BG" w:eastAsia="en-GB"/>
        </w:rPr>
        <w:t>З</w:t>
      </w:r>
      <w:r w:rsidRPr="005443CD">
        <w:rPr>
          <w:rFonts w:ascii="Verdana" w:eastAsia="Times New Roman" w:hAnsi="Verdana"/>
          <w:noProof/>
          <w:sz w:val="20"/>
          <w:szCs w:val="20"/>
          <w:u w:val="single"/>
          <w:lang w:val="bg-BG" w:eastAsia="en-GB"/>
        </w:rPr>
        <w:t>ащита на личните данни</w:t>
      </w:r>
    </w:p>
    <w:p w14:paraId="70994631" w14:textId="77777777" w:rsidR="005443CD" w:rsidRPr="005443CD" w:rsidRDefault="005443CD" w:rsidP="005443CD">
      <w:pPr>
        <w:tabs>
          <w:tab w:val="num" w:pos="720"/>
        </w:tabs>
        <w:suppressAutoHyphens/>
        <w:spacing w:after="0" w:line="240" w:lineRule="auto"/>
        <w:jc w:val="center"/>
        <w:rPr>
          <w:rFonts w:ascii="Verdana" w:eastAsia="Times New Roman" w:hAnsi="Verdana"/>
          <w:noProof/>
          <w:sz w:val="20"/>
          <w:szCs w:val="20"/>
          <w:u w:val="single"/>
          <w:lang w:val="bg-BG" w:eastAsia="en-GB"/>
        </w:rPr>
      </w:pPr>
    </w:p>
    <w:p w14:paraId="4326C926" w14:textId="77777777" w:rsidR="005443CD" w:rsidRDefault="005443CD" w:rsidP="003573C7">
      <w:pPr>
        <w:suppressAutoHyphens/>
        <w:spacing w:after="0" w:line="240" w:lineRule="auto"/>
        <w:ind w:left="360" w:firstLine="360"/>
        <w:jc w:val="both"/>
        <w:rPr>
          <w:rFonts w:ascii="Verdana" w:eastAsia="Times New Roman" w:hAnsi="Verdana"/>
          <w:noProof/>
          <w:sz w:val="20"/>
          <w:szCs w:val="20"/>
          <w:lang w:val="bg-BG" w:eastAsia="en-GB"/>
        </w:rPr>
      </w:pPr>
      <w:r w:rsidRPr="005443CD">
        <w:rPr>
          <w:rFonts w:ascii="Verdana" w:eastAsia="Times New Roman" w:hAnsi="Verdana"/>
          <w:b/>
          <w:noProof/>
          <w:sz w:val="20"/>
          <w:szCs w:val="20"/>
          <w:lang w:val="bg-BG" w:eastAsia="en-GB"/>
        </w:rPr>
        <w:t>Чл.62.</w:t>
      </w:r>
      <w:r>
        <w:rPr>
          <w:rFonts w:ascii="Verdana" w:eastAsia="Times New Roman" w:hAnsi="Verdana"/>
          <w:noProof/>
          <w:sz w:val="20"/>
          <w:szCs w:val="20"/>
          <w:lang w:val="bg-BG" w:eastAsia="en-GB"/>
        </w:rPr>
        <w:t xml:space="preserve"> </w:t>
      </w:r>
      <w:r w:rsidRPr="005443CD">
        <w:rPr>
          <w:rFonts w:ascii="Verdana" w:eastAsia="Times New Roman" w:hAnsi="Verdana"/>
          <w:noProof/>
          <w:sz w:val="20"/>
          <w:szCs w:val="20"/>
          <w:lang w:val="bg-BG" w:eastAsia="en-GB"/>
        </w:rPr>
        <w:t>В съответствие с изискванията, заложени в Общия Регламент за защита на личните данни (Регламент (ЕС) 2016/679) (Регламента), пораждащ пряко де</w:t>
      </w:r>
      <w:r w:rsidR="003573C7">
        <w:rPr>
          <w:rFonts w:ascii="Verdana" w:eastAsia="Times New Roman" w:hAnsi="Verdana"/>
          <w:noProof/>
          <w:sz w:val="20"/>
          <w:szCs w:val="20"/>
          <w:lang w:val="bg-BG" w:eastAsia="en-GB"/>
        </w:rPr>
        <w:t>йствие, считано от 25.05.2018г.</w:t>
      </w:r>
    </w:p>
    <w:p w14:paraId="41FFA0AE" w14:textId="77777777" w:rsidR="003573C7" w:rsidRPr="005443CD" w:rsidRDefault="003573C7" w:rsidP="003573C7">
      <w:pPr>
        <w:suppressAutoHyphens/>
        <w:spacing w:after="0" w:line="240" w:lineRule="auto"/>
        <w:ind w:left="360" w:firstLine="360"/>
        <w:jc w:val="both"/>
        <w:rPr>
          <w:rFonts w:ascii="Verdana" w:eastAsia="Times New Roman" w:hAnsi="Verdana"/>
          <w:noProof/>
          <w:sz w:val="20"/>
          <w:szCs w:val="20"/>
          <w:lang w:val="bg-BG" w:eastAsia="en-GB"/>
        </w:rPr>
      </w:pPr>
    </w:p>
    <w:p w14:paraId="06C3FFF1" w14:textId="77777777" w:rsidR="005443CD" w:rsidRPr="005443CD" w:rsidRDefault="005443CD" w:rsidP="003573C7">
      <w:pPr>
        <w:suppressAutoHyphens/>
        <w:spacing w:after="0" w:line="240" w:lineRule="auto"/>
        <w:ind w:left="360" w:firstLine="360"/>
        <w:jc w:val="both"/>
        <w:rPr>
          <w:rFonts w:ascii="Verdana" w:eastAsia="Times New Roman" w:hAnsi="Verdana"/>
          <w:noProof/>
          <w:sz w:val="20"/>
          <w:szCs w:val="20"/>
          <w:lang w:val="bg-BG" w:eastAsia="en-GB"/>
        </w:rPr>
      </w:pPr>
      <w:r w:rsidRPr="005443CD">
        <w:rPr>
          <w:rFonts w:ascii="Verdana" w:eastAsia="Times New Roman" w:hAnsi="Verdana"/>
          <w:b/>
          <w:noProof/>
          <w:sz w:val="20"/>
          <w:szCs w:val="20"/>
          <w:lang w:val="bg-BG" w:eastAsia="en-GB"/>
        </w:rPr>
        <w:t>Чл.63.</w:t>
      </w:r>
      <w:r>
        <w:rPr>
          <w:rFonts w:ascii="Verdana" w:eastAsia="Times New Roman" w:hAnsi="Verdana"/>
          <w:noProof/>
          <w:sz w:val="20"/>
          <w:szCs w:val="20"/>
          <w:lang w:val="bg-BG" w:eastAsia="en-GB"/>
        </w:rPr>
        <w:t xml:space="preserve"> </w:t>
      </w:r>
      <w:r w:rsidRPr="005443CD">
        <w:rPr>
          <w:rFonts w:ascii="Verdana" w:eastAsia="Times New Roman" w:hAnsi="Verdana"/>
          <w:noProof/>
          <w:sz w:val="20"/>
          <w:szCs w:val="20"/>
          <w:lang w:val="bg-BG" w:eastAsia="en-GB"/>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283E7407" w14:textId="77777777" w:rsidR="005443CD" w:rsidRPr="005443CD" w:rsidRDefault="005443CD" w:rsidP="003573C7">
      <w:pPr>
        <w:suppressAutoHyphens/>
        <w:spacing w:after="0" w:line="240" w:lineRule="auto"/>
        <w:ind w:firstLine="720"/>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Във връзка с обработването на лични данни Изпълнителят е длъжен:</w:t>
      </w:r>
    </w:p>
    <w:p w14:paraId="7EF60236" w14:textId="77777777" w:rsidR="005443CD" w:rsidRPr="005443CD" w:rsidRDefault="005443CD" w:rsidP="003573C7">
      <w:pPr>
        <w:suppressAutoHyphens/>
        <w:spacing w:after="0" w:line="240" w:lineRule="auto"/>
        <w:ind w:left="426" w:firstLine="294"/>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a) да обработва личните данни само по документирано нареждане на Възложителя;</w:t>
      </w:r>
    </w:p>
    <w:p w14:paraId="3EBFD15F" w14:textId="77777777" w:rsidR="005443CD" w:rsidRPr="005443CD" w:rsidRDefault="005443CD" w:rsidP="003573C7">
      <w:pPr>
        <w:suppressAutoHyphens/>
        <w:spacing w:after="0" w:line="240" w:lineRule="auto"/>
        <w:ind w:left="426" w:firstLine="294"/>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5FCFF7CF" w14:textId="77777777" w:rsidR="005443CD" w:rsidRPr="005443CD" w:rsidRDefault="005443CD" w:rsidP="003573C7">
      <w:pPr>
        <w:suppressAutoHyphens/>
        <w:spacing w:after="0" w:line="240" w:lineRule="auto"/>
        <w:ind w:left="426" w:firstLine="294"/>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в) да вземе всички необходими мерки съгласно чл. 32 от Регламента, гарантиращи сигурността на обработването на данните;</w:t>
      </w:r>
    </w:p>
    <w:p w14:paraId="4862B948" w14:textId="77777777" w:rsidR="005443CD" w:rsidRPr="005443CD" w:rsidRDefault="005443CD" w:rsidP="003573C7">
      <w:pPr>
        <w:suppressAutoHyphens/>
        <w:spacing w:after="0" w:line="240" w:lineRule="auto"/>
        <w:ind w:left="426" w:firstLine="294"/>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г) да спазва условията за включване на друг обработващ лични данни;</w:t>
      </w:r>
    </w:p>
    <w:p w14:paraId="0E6AED61" w14:textId="77777777" w:rsidR="005443CD" w:rsidRPr="005443CD" w:rsidRDefault="005443CD" w:rsidP="003573C7">
      <w:pPr>
        <w:suppressAutoHyphens/>
        <w:spacing w:after="0" w:line="240" w:lineRule="auto"/>
        <w:ind w:left="426" w:firstLine="294"/>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37215D22" w14:textId="77777777" w:rsidR="005443CD" w:rsidRPr="005443CD" w:rsidRDefault="005443CD" w:rsidP="003573C7">
      <w:pPr>
        <w:suppressAutoHyphens/>
        <w:spacing w:after="0" w:line="240" w:lineRule="auto"/>
        <w:ind w:left="426" w:firstLine="294"/>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15FEB25A" w14:textId="77777777" w:rsidR="005443CD" w:rsidRPr="005443CD" w:rsidRDefault="005443CD" w:rsidP="003573C7">
      <w:pPr>
        <w:suppressAutoHyphens/>
        <w:spacing w:after="0" w:line="240" w:lineRule="auto"/>
        <w:ind w:left="426" w:firstLine="294"/>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670CE7BB" w14:textId="77777777" w:rsidR="005443CD" w:rsidRPr="005443CD" w:rsidRDefault="005443CD" w:rsidP="003573C7">
      <w:pPr>
        <w:suppressAutoHyphens/>
        <w:spacing w:after="0" w:line="240" w:lineRule="auto"/>
        <w:ind w:left="426" w:firstLine="294"/>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7522E43F" w14:textId="77777777" w:rsidR="005443CD" w:rsidRDefault="005443CD" w:rsidP="003573C7">
      <w:pPr>
        <w:suppressAutoHyphens/>
        <w:spacing w:after="0" w:line="240" w:lineRule="auto"/>
        <w:ind w:left="426" w:firstLine="294"/>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и) незабавно да уведоми Възложителя, ако счита, че дадено нареждане нарушава Регламента или други разпоредби относно защитата на данни.</w:t>
      </w:r>
    </w:p>
    <w:p w14:paraId="569B33A1" w14:textId="77777777" w:rsidR="003573C7" w:rsidRPr="005443CD" w:rsidRDefault="003573C7" w:rsidP="003573C7">
      <w:pPr>
        <w:suppressAutoHyphens/>
        <w:spacing w:after="0" w:line="240" w:lineRule="auto"/>
        <w:ind w:left="426" w:firstLine="294"/>
        <w:jc w:val="both"/>
        <w:rPr>
          <w:rFonts w:ascii="Verdana" w:eastAsia="Times New Roman" w:hAnsi="Verdana"/>
          <w:noProof/>
          <w:sz w:val="20"/>
          <w:szCs w:val="20"/>
          <w:lang w:val="bg-BG" w:eastAsia="en-GB"/>
        </w:rPr>
      </w:pPr>
    </w:p>
    <w:p w14:paraId="1B189350" w14:textId="77777777" w:rsidR="005443CD" w:rsidRDefault="005443CD" w:rsidP="003573C7">
      <w:pPr>
        <w:suppressAutoHyphens/>
        <w:spacing w:after="0" w:line="240" w:lineRule="auto"/>
        <w:ind w:left="360" w:firstLine="360"/>
        <w:jc w:val="both"/>
        <w:rPr>
          <w:rFonts w:ascii="Verdana" w:eastAsia="Times New Roman" w:hAnsi="Verdana"/>
          <w:noProof/>
          <w:sz w:val="20"/>
          <w:szCs w:val="20"/>
          <w:lang w:val="bg-BG" w:eastAsia="en-GB"/>
        </w:rPr>
      </w:pPr>
      <w:r w:rsidRPr="005443CD">
        <w:rPr>
          <w:rFonts w:ascii="Verdana" w:eastAsia="Times New Roman" w:hAnsi="Verdana"/>
          <w:b/>
          <w:noProof/>
          <w:sz w:val="20"/>
          <w:szCs w:val="20"/>
          <w:lang w:val="bg-BG" w:eastAsia="en-GB"/>
        </w:rPr>
        <w:t>Чл.64.</w:t>
      </w:r>
      <w:r>
        <w:rPr>
          <w:rFonts w:ascii="Verdana" w:eastAsia="Times New Roman" w:hAnsi="Verdana"/>
          <w:noProof/>
          <w:sz w:val="20"/>
          <w:szCs w:val="20"/>
          <w:lang w:val="bg-BG" w:eastAsia="en-GB"/>
        </w:rPr>
        <w:t xml:space="preserve"> </w:t>
      </w:r>
      <w:r w:rsidRPr="005443CD">
        <w:rPr>
          <w:rFonts w:ascii="Verdana" w:eastAsia="Times New Roman" w:hAnsi="Verdana"/>
          <w:noProof/>
          <w:sz w:val="20"/>
          <w:szCs w:val="20"/>
          <w:lang w:val="bg-BG" w:eastAsia="en-GB"/>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18D82627" w14:textId="77777777" w:rsidR="005443CD" w:rsidRPr="005443CD" w:rsidRDefault="005443CD" w:rsidP="005443CD">
      <w:pPr>
        <w:suppressAutoHyphens/>
        <w:spacing w:after="0" w:line="240" w:lineRule="auto"/>
        <w:ind w:left="360"/>
        <w:jc w:val="both"/>
        <w:rPr>
          <w:rFonts w:ascii="Verdana" w:eastAsia="Times New Roman" w:hAnsi="Verdana"/>
          <w:noProof/>
          <w:sz w:val="20"/>
          <w:szCs w:val="20"/>
          <w:lang w:val="bg-BG" w:eastAsia="en-GB"/>
        </w:rPr>
      </w:pPr>
    </w:p>
    <w:p w14:paraId="373C6196" w14:textId="77777777" w:rsidR="005443CD" w:rsidRDefault="005443CD" w:rsidP="005443CD">
      <w:pPr>
        <w:tabs>
          <w:tab w:val="num" w:pos="720"/>
        </w:tabs>
        <w:suppressAutoHyphens/>
        <w:spacing w:after="0" w:line="240" w:lineRule="auto"/>
        <w:jc w:val="center"/>
        <w:rPr>
          <w:rFonts w:ascii="Verdana" w:eastAsia="Times New Roman" w:hAnsi="Verdana"/>
          <w:noProof/>
          <w:sz w:val="20"/>
          <w:szCs w:val="20"/>
          <w:u w:val="single"/>
          <w:lang w:val="bg-BG" w:eastAsia="en-GB"/>
        </w:rPr>
      </w:pPr>
      <w:r>
        <w:rPr>
          <w:rFonts w:ascii="Verdana" w:eastAsia="Times New Roman" w:hAnsi="Verdana"/>
          <w:noProof/>
          <w:sz w:val="20"/>
          <w:szCs w:val="20"/>
          <w:u w:val="single"/>
          <w:lang w:val="bg-BG" w:eastAsia="en-GB"/>
        </w:rPr>
        <w:lastRenderedPageBreak/>
        <w:t>А</w:t>
      </w:r>
      <w:r w:rsidRPr="005443CD">
        <w:rPr>
          <w:rFonts w:ascii="Verdana" w:eastAsia="Times New Roman" w:hAnsi="Verdana"/>
          <w:noProof/>
          <w:sz w:val="20"/>
          <w:szCs w:val="20"/>
          <w:u w:val="single"/>
          <w:lang w:val="bg-BG" w:eastAsia="en-GB"/>
        </w:rPr>
        <w:t>нтикорупционн</w:t>
      </w:r>
      <w:r>
        <w:rPr>
          <w:rFonts w:ascii="Verdana" w:eastAsia="Times New Roman" w:hAnsi="Verdana"/>
          <w:noProof/>
          <w:sz w:val="20"/>
          <w:szCs w:val="20"/>
          <w:u w:val="single"/>
          <w:lang w:val="bg-BG" w:eastAsia="en-GB"/>
        </w:rPr>
        <w:t>и клаузи</w:t>
      </w:r>
    </w:p>
    <w:p w14:paraId="227892E8" w14:textId="77777777" w:rsidR="005443CD" w:rsidRPr="005443CD" w:rsidRDefault="005443CD" w:rsidP="005443CD">
      <w:pPr>
        <w:tabs>
          <w:tab w:val="num" w:pos="720"/>
        </w:tabs>
        <w:suppressAutoHyphens/>
        <w:spacing w:after="0" w:line="240" w:lineRule="auto"/>
        <w:jc w:val="center"/>
        <w:rPr>
          <w:rFonts w:ascii="Verdana" w:eastAsia="Times New Roman" w:hAnsi="Verdana"/>
          <w:noProof/>
          <w:sz w:val="20"/>
          <w:szCs w:val="20"/>
          <w:u w:val="single"/>
          <w:lang w:val="bg-BG" w:eastAsia="en-GB"/>
        </w:rPr>
      </w:pPr>
    </w:p>
    <w:p w14:paraId="06A898D7" w14:textId="77777777" w:rsidR="005443CD" w:rsidRDefault="005443CD" w:rsidP="003573C7">
      <w:pPr>
        <w:suppressAutoHyphens/>
        <w:spacing w:after="0" w:line="240" w:lineRule="auto"/>
        <w:ind w:left="360" w:firstLine="360"/>
        <w:jc w:val="both"/>
        <w:rPr>
          <w:rFonts w:ascii="Verdana" w:eastAsia="Times New Roman" w:hAnsi="Verdana"/>
          <w:noProof/>
          <w:sz w:val="20"/>
          <w:szCs w:val="20"/>
          <w:lang w:val="bg-BG" w:eastAsia="en-GB"/>
        </w:rPr>
      </w:pPr>
      <w:r w:rsidRPr="005443CD">
        <w:rPr>
          <w:rFonts w:ascii="Verdana" w:eastAsia="Times New Roman" w:hAnsi="Verdana"/>
          <w:b/>
          <w:noProof/>
          <w:sz w:val="20"/>
          <w:szCs w:val="20"/>
          <w:lang w:val="bg-BG" w:eastAsia="en-GB"/>
        </w:rPr>
        <w:t>Чл.65.</w:t>
      </w:r>
      <w:r>
        <w:rPr>
          <w:rFonts w:ascii="Verdana" w:eastAsia="Times New Roman" w:hAnsi="Verdana"/>
          <w:noProof/>
          <w:sz w:val="20"/>
          <w:szCs w:val="20"/>
          <w:lang w:val="bg-BG" w:eastAsia="en-GB"/>
        </w:rPr>
        <w:t xml:space="preserve"> </w:t>
      </w:r>
      <w:r w:rsidRPr="005443CD">
        <w:rPr>
          <w:rFonts w:ascii="Verdana" w:eastAsia="Times New Roman" w:hAnsi="Verdana"/>
          <w:noProof/>
          <w:sz w:val="20"/>
          <w:szCs w:val="20"/>
          <w:lang w:val="bg-BG" w:eastAsia="en-GB"/>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0CFC1952" w14:textId="77777777" w:rsidR="003573C7" w:rsidRPr="005443CD" w:rsidRDefault="003573C7" w:rsidP="003573C7">
      <w:pPr>
        <w:suppressAutoHyphens/>
        <w:spacing w:after="0" w:line="240" w:lineRule="auto"/>
        <w:ind w:left="360" w:firstLine="360"/>
        <w:jc w:val="both"/>
        <w:rPr>
          <w:rFonts w:ascii="Verdana" w:eastAsia="Times New Roman" w:hAnsi="Verdana"/>
          <w:noProof/>
          <w:sz w:val="20"/>
          <w:szCs w:val="20"/>
          <w:lang w:val="bg-BG" w:eastAsia="en-GB"/>
        </w:rPr>
      </w:pPr>
    </w:p>
    <w:p w14:paraId="3E640E85" w14:textId="77777777" w:rsidR="003573C7" w:rsidRDefault="005443CD" w:rsidP="003573C7">
      <w:pPr>
        <w:suppressAutoHyphens/>
        <w:spacing w:after="0" w:line="240" w:lineRule="auto"/>
        <w:ind w:left="360" w:firstLine="360"/>
        <w:jc w:val="both"/>
        <w:rPr>
          <w:rFonts w:ascii="Verdana" w:eastAsia="Times New Roman" w:hAnsi="Verdana"/>
          <w:noProof/>
          <w:sz w:val="20"/>
          <w:szCs w:val="20"/>
          <w:lang w:val="bg-BG" w:eastAsia="en-GB"/>
        </w:rPr>
      </w:pPr>
      <w:r w:rsidRPr="005443CD">
        <w:rPr>
          <w:rFonts w:ascii="Verdana" w:eastAsia="Times New Roman" w:hAnsi="Verdana"/>
          <w:b/>
          <w:noProof/>
          <w:sz w:val="20"/>
          <w:szCs w:val="20"/>
          <w:lang w:val="bg-BG" w:eastAsia="en-GB"/>
        </w:rPr>
        <w:t>Чл.66.</w:t>
      </w:r>
      <w:r>
        <w:rPr>
          <w:rFonts w:ascii="Verdana" w:eastAsia="Times New Roman" w:hAnsi="Verdana"/>
          <w:noProof/>
          <w:sz w:val="20"/>
          <w:szCs w:val="20"/>
          <w:lang w:val="bg-BG" w:eastAsia="en-GB"/>
        </w:rPr>
        <w:t xml:space="preserve"> </w:t>
      </w:r>
      <w:r w:rsidRPr="005443CD">
        <w:rPr>
          <w:rFonts w:ascii="Verdana" w:eastAsia="Times New Roman" w:hAnsi="Verdana"/>
          <w:noProof/>
          <w:sz w:val="20"/>
          <w:szCs w:val="20"/>
          <w:lang w:val="bg-BG" w:eastAsia="en-GB"/>
        </w:rPr>
        <w:t>Страните се задължават да внедрят и изпълняват всички необходими и разумни политики и мерки с цел предотвратяване на корупция.</w:t>
      </w:r>
    </w:p>
    <w:p w14:paraId="1F8DD2D8" w14:textId="77777777" w:rsidR="005443CD" w:rsidRPr="005443CD" w:rsidRDefault="003573C7" w:rsidP="003573C7">
      <w:pPr>
        <w:suppressAutoHyphens/>
        <w:spacing w:after="0" w:line="240" w:lineRule="auto"/>
        <w:ind w:left="360" w:firstLine="360"/>
        <w:jc w:val="both"/>
        <w:rPr>
          <w:rFonts w:ascii="Verdana" w:eastAsia="Times New Roman" w:hAnsi="Verdana"/>
          <w:noProof/>
          <w:sz w:val="20"/>
          <w:szCs w:val="20"/>
          <w:lang w:val="bg-BG" w:eastAsia="en-GB"/>
        </w:rPr>
      </w:pPr>
      <w:r>
        <w:rPr>
          <w:rFonts w:ascii="Verdana" w:eastAsia="Times New Roman" w:hAnsi="Verdana"/>
          <w:b/>
          <w:noProof/>
          <w:sz w:val="20"/>
          <w:szCs w:val="20"/>
          <w:lang w:val="bg-BG" w:eastAsia="en-GB"/>
        </w:rPr>
        <w:tab/>
      </w:r>
      <w:r w:rsidR="005443CD" w:rsidRPr="005443CD">
        <w:rPr>
          <w:rFonts w:ascii="Verdana" w:eastAsia="Times New Roman" w:hAnsi="Verdana"/>
          <w:noProof/>
          <w:sz w:val="20"/>
          <w:szCs w:val="20"/>
          <w:lang w:val="bg-BG" w:eastAsia="en-GB"/>
        </w:rPr>
        <w:t xml:space="preserve"> </w:t>
      </w:r>
    </w:p>
    <w:p w14:paraId="1EDE69BC" w14:textId="77777777" w:rsidR="003573C7" w:rsidRDefault="005443CD" w:rsidP="003573C7">
      <w:pPr>
        <w:suppressAutoHyphens/>
        <w:spacing w:after="0" w:line="240" w:lineRule="auto"/>
        <w:ind w:left="360" w:firstLine="360"/>
        <w:jc w:val="both"/>
        <w:rPr>
          <w:rFonts w:ascii="Verdana" w:eastAsia="Times New Roman" w:hAnsi="Verdana"/>
          <w:noProof/>
          <w:sz w:val="20"/>
          <w:szCs w:val="20"/>
          <w:lang w:val="bg-BG" w:eastAsia="en-GB"/>
        </w:rPr>
      </w:pPr>
      <w:r w:rsidRPr="005443CD">
        <w:rPr>
          <w:rFonts w:ascii="Verdana" w:eastAsia="Times New Roman" w:hAnsi="Verdana"/>
          <w:b/>
          <w:noProof/>
          <w:sz w:val="20"/>
          <w:szCs w:val="20"/>
          <w:lang w:val="bg-BG" w:eastAsia="en-GB"/>
        </w:rPr>
        <w:t>Чл.67.</w:t>
      </w:r>
      <w:r>
        <w:rPr>
          <w:rFonts w:ascii="Verdana" w:eastAsia="Times New Roman" w:hAnsi="Verdana"/>
          <w:noProof/>
          <w:sz w:val="20"/>
          <w:szCs w:val="20"/>
          <w:lang w:val="bg-BG" w:eastAsia="en-GB"/>
        </w:rPr>
        <w:t xml:space="preserve"> </w:t>
      </w:r>
      <w:r w:rsidRPr="005443CD">
        <w:rPr>
          <w:rFonts w:ascii="Verdana" w:eastAsia="Times New Roman" w:hAnsi="Verdana"/>
          <w:noProof/>
          <w:sz w:val="20"/>
          <w:szCs w:val="20"/>
          <w:lang w:val="bg-BG" w:eastAsia="en-GB"/>
        </w:rPr>
        <w:t>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w:t>
      </w:r>
    </w:p>
    <w:p w14:paraId="558B0CCA" w14:textId="77777777" w:rsidR="005443CD" w:rsidRPr="005443CD" w:rsidRDefault="005443CD" w:rsidP="003573C7">
      <w:pPr>
        <w:suppressAutoHyphens/>
        <w:spacing w:after="0" w:line="240" w:lineRule="auto"/>
        <w:ind w:left="360" w:firstLine="360"/>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 xml:space="preserve"> </w:t>
      </w:r>
    </w:p>
    <w:p w14:paraId="527683C3" w14:textId="77777777" w:rsidR="003573C7" w:rsidRDefault="005443CD" w:rsidP="003573C7">
      <w:pPr>
        <w:suppressAutoHyphens/>
        <w:spacing w:after="0" w:line="240" w:lineRule="auto"/>
        <w:ind w:left="360" w:firstLine="360"/>
        <w:jc w:val="both"/>
        <w:rPr>
          <w:rFonts w:ascii="Verdana" w:eastAsia="Times New Roman" w:hAnsi="Verdana"/>
          <w:noProof/>
          <w:sz w:val="20"/>
          <w:szCs w:val="20"/>
          <w:lang w:val="bg-BG" w:eastAsia="en-GB"/>
        </w:rPr>
      </w:pPr>
      <w:r w:rsidRPr="005443CD">
        <w:rPr>
          <w:rFonts w:ascii="Verdana" w:eastAsia="Times New Roman" w:hAnsi="Verdana"/>
          <w:b/>
          <w:noProof/>
          <w:sz w:val="20"/>
          <w:szCs w:val="20"/>
          <w:lang w:val="bg-BG" w:eastAsia="en-GB"/>
        </w:rPr>
        <w:t>Чл.68.</w:t>
      </w:r>
      <w:r>
        <w:rPr>
          <w:rFonts w:ascii="Verdana" w:eastAsia="Times New Roman" w:hAnsi="Verdana"/>
          <w:noProof/>
          <w:sz w:val="20"/>
          <w:szCs w:val="20"/>
          <w:lang w:val="bg-BG" w:eastAsia="en-GB"/>
        </w:rPr>
        <w:t xml:space="preserve"> </w:t>
      </w:r>
      <w:r w:rsidRPr="005443CD">
        <w:rPr>
          <w:rFonts w:ascii="Verdana" w:eastAsia="Times New Roman" w:hAnsi="Verdana"/>
          <w:noProof/>
          <w:sz w:val="20"/>
          <w:szCs w:val="20"/>
          <w:lang w:val="bg-BG" w:eastAsia="en-GB"/>
        </w:rPr>
        <w:t>Изпълнителят приема да уведомява Възложителя за всяко нарушаване на условие от този член в разумен срок.</w:t>
      </w:r>
    </w:p>
    <w:p w14:paraId="27A9BCA3" w14:textId="77777777" w:rsidR="005443CD" w:rsidRPr="005443CD" w:rsidRDefault="005443CD" w:rsidP="003573C7">
      <w:pPr>
        <w:suppressAutoHyphens/>
        <w:spacing w:after="0" w:line="240" w:lineRule="auto"/>
        <w:ind w:left="360" w:firstLine="360"/>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 xml:space="preserve">   </w:t>
      </w:r>
    </w:p>
    <w:p w14:paraId="35B6892A" w14:textId="77777777" w:rsidR="005443CD" w:rsidRPr="005443CD" w:rsidRDefault="005443CD" w:rsidP="003573C7">
      <w:pPr>
        <w:suppressAutoHyphens/>
        <w:spacing w:after="0" w:line="240" w:lineRule="auto"/>
        <w:ind w:left="360" w:firstLine="360"/>
        <w:jc w:val="both"/>
        <w:rPr>
          <w:rFonts w:ascii="Verdana" w:eastAsia="Times New Roman" w:hAnsi="Verdana"/>
          <w:noProof/>
          <w:sz w:val="20"/>
          <w:szCs w:val="20"/>
          <w:lang w:val="bg-BG" w:eastAsia="en-GB"/>
        </w:rPr>
      </w:pPr>
      <w:r w:rsidRPr="005443CD">
        <w:rPr>
          <w:rFonts w:ascii="Verdana" w:eastAsia="Times New Roman" w:hAnsi="Verdana"/>
          <w:b/>
          <w:noProof/>
          <w:sz w:val="20"/>
          <w:szCs w:val="20"/>
          <w:lang w:val="bg-BG" w:eastAsia="en-GB"/>
        </w:rPr>
        <w:t>Чл.69</w:t>
      </w:r>
      <w:r>
        <w:rPr>
          <w:rFonts w:ascii="Verdana" w:eastAsia="Times New Roman" w:hAnsi="Verdana"/>
          <w:noProof/>
          <w:sz w:val="20"/>
          <w:szCs w:val="20"/>
          <w:lang w:val="bg-BG" w:eastAsia="en-GB"/>
        </w:rPr>
        <w:t xml:space="preserve">. </w:t>
      </w:r>
      <w:r w:rsidRPr="005443CD">
        <w:rPr>
          <w:rFonts w:ascii="Verdana" w:eastAsia="Times New Roman" w:hAnsi="Verdana"/>
          <w:noProof/>
          <w:sz w:val="20"/>
          <w:szCs w:val="20"/>
          <w:lang w:val="bg-BG" w:eastAsia="en-GB"/>
        </w:rPr>
        <w:t>В случай че Възложителят уведоми Изпълнителят, че има основателни причини да счита, че Изпълнителят е нарушил условие от този раздел:  </w:t>
      </w:r>
    </w:p>
    <w:p w14:paraId="36B8E2D4" w14:textId="03B8B7B7" w:rsidR="005443CD" w:rsidRPr="005443CD" w:rsidRDefault="005443CD" w:rsidP="00E31A53">
      <w:pPr>
        <w:numPr>
          <w:ilvl w:val="2"/>
          <w:numId w:val="15"/>
        </w:numPr>
        <w:suppressAutoHyphens/>
        <w:spacing w:after="0" w:line="240" w:lineRule="auto"/>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 xml:space="preserve">Възложителят има право да </w:t>
      </w:r>
      <w:r w:rsidR="003E0B74">
        <w:rPr>
          <w:rFonts w:ascii="Verdana" w:eastAsia="Times New Roman" w:hAnsi="Verdana"/>
          <w:noProof/>
          <w:sz w:val="20"/>
          <w:szCs w:val="20"/>
          <w:lang w:val="bg-BG" w:eastAsia="en-GB"/>
        </w:rPr>
        <w:t>прекрати</w:t>
      </w:r>
      <w:r w:rsidR="003E0B74" w:rsidRPr="005443CD">
        <w:rPr>
          <w:rFonts w:ascii="Verdana" w:eastAsia="Times New Roman" w:hAnsi="Verdana"/>
          <w:noProof/>
          <w:sz w:val="20"/>
          <w:szCs w:val="20"/>
          <w:lang w:val="bg-BG" w:eastAsia="en-GB"/>
        </w:rPr>
        <w:t xml:space="preserve"> </w:t>
      </w:r>
      <w:r w:rsidRPr="005443CD">
        <w:rPr>
          <w:rFonts w:ascii="Verdana" w:eastAsia="Times New Roman" w:hAnsi="Verdana"/>
          <w:noProof/>
          <w:sz w:val="20"/>
          <w:szCs w:val="20"/>
          <w:lang w:val="bg-BG" w:eastAsia="en-GB"/>
        </w:rPr>
        <w:t xml:space="preserve">изпълнението на настоящия </w:t>
      </w:r>
      <w:r w:rsidRPr="005443CD">
        <w:rPr>
          <w:rFonts w:ascii="Verdana" w:eastAsia="Times New Roman" w:hAnsi="Verdana"/>
          <w:noProof/>
          <w:sz w:val="20"/>
          <w:szCs w:val="20"/>
          <w:lang w:val="bg-BG" w:eastAsia="en-GB"/>
        </w:rPr>
        <w:t xml:space="preserve">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6DE2BF4C" w14:textId="77777777" w:rsidR="003573C7" w:rsidRDefault="005443CD" w:rsidP="00E31A53">
      <w:pPr>
        <w:numPr>
          <w:ilvl w:val="2"/>
          <w:numId w:val="15"/>
        </w:numPr>
        <w:suppressAutoHyphens/>
        <w:spacing w:after="0" w:line="240" w:lineRule="auto"/>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w:t>
      </w:r>
    </w:p>
    <w:p w14:paraId="2ED1B01C" w14:textId="77777777" w:rsidR="005443CD" w:rsidRPr="005443CD" w:rsidRDefault="005443CD" w:rsidP="003573C7">
      <w:pPr>
        <w:suppressAutoHyphens/>
        <w:spacing w:after="0" w:line="240" w:lineRule="auto"/>
        <w:ind w:left="1440"/>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 xml:space="preserve"> </w:t>
      </w:r>
    </w:p>
    <w:p w14:paraId="3D5DF26C" w14:textId="77777777" w:rsidR="005443CD" w:rsidRPr="005443CD" w:rsidRDefault="005443CD" w:rsidP="003573C7">
      <w:pPr>
        <w:suppressAutoHyphens/>
        <w:spacing w:after="0" w:line="240" w:lineRule="auto"/>
        <w:ind w:left="360" w:firstLine="360"/>
        <w:jc w:val="both"/>
        <w:rPr>
          <w:rFonts w:ascii="Verdana" w:eastAsia="Times New Roman" w:hAnsi="Verdana"/>
          <w:noProof/>
          <w:sz w:val="20"/>
          <w:szCs w:val="20"/>
          <w:lang w:val="bg-BG" w:eastAsia="en-GB"/>
        </w:rPr>
      </w:pPr>
      <w:r w:rsidRPr="005443CD">
        <w:rPr>
          <w:rFonts w:ascii="Verdana" w:eastAsia="Times New Roman" w:hAnsi="Verdana"/>
          <w:b/>
          <w:noProof/>
          <w:sz w:val="20"/>
          <w:szCs w:val="20"/>
          <w:lang w:val="bg-BG" w:eastAsia="en-GB"/>
        </w:rPr>
        <w:t>Чл.70</w:t>
      </w:r>
      <w:r>
        <w:rPr>
          <w:rFonts w:ascii="Verdana" w:eastAsia="Times New Roman" w:hAnsi="Verdana"/>
          <w:noProof/>
          <w:sz w:val="20"/>
          <w:szCs w:val="20"/>
          <w:lang w:val="bg-BG" w:eastAsia="en-GB"/>
        </w:rPr>
        <w:t xml:space="preserve">. </w:t>
      </w:r>
      <w:r w:rsidRPr="005443CD">
        <w:rPr>
          <w:rFonts w:ascii="Verdana" w:eastAsia="Times New Roman" w:hAnsi="Verdana"/>
          <w:noProof/>
          <w:sz w:val="20"/>
          <w:szCs w:val="20"/>
          <w:lang w:val="bg-BG" w:eastAsia="en-GB"/>
        </w:rPr>
        <w:t xml:space="preserve">Ако Изпълнителят наруши някое условие на настоящия раздел: </w:t>
      </w:r>
    </w:p>
    <w:p w14:paraId="5829E150" w14:textId="77777777" w:rsidR="005443CD" w:rsidRPr="005443CD" w:rsidRDefault="005443CD" w:rsidP="00E31A53">
      <w:pPr>
        <w:numPr>
          <w:ilvl w:val="2"/>
          <w:numId w:val="16"/>
        </w:numPr>
        <w:suppressAutoHyphens/>
        <w:spacing w:after="0" w:line="240" w:lineRule="auto"/>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 xml:space="preserve">Възложителят може незабавно да прекрати този Договор без предизвестие и без да има каквито и да било задължения. </w:t>
      </w:r>
    </w:p>
    <w:p w14:paraId="59B5B039" w14:textId="77777777" w:rsidR="005443CD" w:rsidRPr="005443CD" w:rsidRDefault="005443CD" w:rsidP="00E31A53">
      <w:pPr>
        <w:numPr>
          <w:ilvl w:val="2"/>
          <w:numId w:val="16"/>
        </w:numPr>
        <w:suppressAutoHyphens/>
        <w:spacing w:after="0" w:line="240" w:lineRule="auto"/>
        <w:jc w:val="both"/>
        <w:rPr>
          <w:rFonts w:ascii="Verdana" w:eastAsia="Times New Roman" w:hAnsi="Verdana"/>
          <w:noProof/>
          <w:sz w:val="20"/>
          <w:szCs w:val="20"/>
          <w:lang w:val="bg-BG" w:eastAsia="en-GB"/>
        </w:rPr>
      </w:pPr>
      <w:r w:rsidRPr="005443CD">
        <w:rPr>
          <w:rFonts w:ascii="Verdana" w:eastAsia="Times New Roman" w:hAnsi="Verdana"/>
          <w:noProof/>
          <w:sz w:val="20"/>
          <w:szCs w:val="20"/>
          <w:lang w:val="bg-BG" w:eastAsia="en-GB"/>
        </w:rPr>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2A3665B5"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p>
    <w:p w14:paraId="66AB5364" w14:textId="77777777" w:rsidR="008573A2" w:rsidRDefault="008573A2" w:rsidP="001673FD">
      <w:pPr>
        <w:suppressAutoHyphens/>
        <w:spacing w:after="0" w:line="240" w:lineRule="auto"/>
        <w:jc w:val="center"/>
        <w:rPr>
          <w:rFonts w:ascii="Verdana" w:eastAsia="Times New Roman" w:hAnsi="Verdana"/>
          <w:noProof/>
          <w:sz w:val="20"/>
          <w:szCs w:val="20"/>
          <w:u w:val="single"/>
          <w:lang w:val="bg-BG" w:eastAsia="en-GB"/>
        </w:rPr>
      </w:pPr>
    </w:p>
    <w:p w14:paraId="2D2D201A" w14:textId="77777777" w:rsidR="008573A2" w:rsidRDefault="008573A2" w:rsidP="001673FD">
      <w:pPr>
        <w:suppressAutoHyphens/>
        <w:spacing w:after="0" w:line="240" w:lineRule="auto"/>
        <w:jc w:val="center"/>
        <w:rPr>
          <w:rFonts w:ascii="Verdana" w:eastAsia="Times New Roman" w:hAnsi="Verdana"/>
          <w:noProof/>
          <w:sz w:val="20"/>
          <w:szCs w:val="20"/>
          <w:u w:val="single"/>
          <w:lang w:val="bg-BG" w:eastAsia="en-GB"/>
        </w:rPr>
      </w:pPr>
    </w:p>
    <w:p w14:paraId="03E892EB" w14:textId="0B2F35BC" w:rsidR="00576876" w:rsidRPr="002C7F6E" w:rsidRDefault="00576876" w:rsidP="001673FD">
      <w:pPr>
        <w:suppressAutoHyphens/>
        <w:spacing w:after="0" w:line="240" w:lineRule="auto"/>
        <w:jc w:val="center"/>
        <w:rPr>
          <w:rFonts w:ascii="Verdana" w:eastAsia="Times New Roman" w:hAnsi="Verdana"/>
          <w:noProof/>
          <w:sz w:val="20"/>
          <w:szCs w:val="20"/>
          <w:u w:val="single"/>
          <w:lang w:val="bg-BG" w:eastAsia="en-GB"/>
        </w:rPr>
      </w:pPr>
      <w:bookmarkStart w:id="78" w:name="_GoBack"/>
      <w:bookmarkEnd w:id="78"/>
      <w:r w:rsidRPr="002C7F6E">
        <w:rPr>
          <w:rFonts w:ascii="Verdana" w:eastAsia="Times New Roman" w:hAnsi="Verdana"/>
          <w:noProof/>
          <w:sz w:val="20"/>
          <w:szCs w:val="20"/>
          <w:u w:val="single"/>
          <w:lang w:val="bg-BG" w:eastAsia="en-GB"/>
        </w:rPr>
        <w:lastRenderedPageBreak/>
        <w:t>Екземпляри</w:t>
      </w:r>
    </w:p>
    <w:p w14:paraId="0C5903C3" w14:textId="77777777" w:rsidR="00576876" w:rsidRPr="002C7F6E" w:rsidRDefault="00576876" w:rsidP="00576876">
      <w:pPr>
        <w:suppressAutoHyphens/>
        <w:spacing w:after="0" w:line="240" w:lineRule="auto"/>
        <w:jc w:val="both"/>
        <w:rPr>
          <w:rFonts w:ascii="Verdana" w:eastAsia="Times New Roman" w:hAnsi="Verdana"/>
          <w:noProof/>
          <w:sz w:val="20"/>
          <w:szCs w:val="20"/>
          <w:lang w:val="bg-BG" w:eastAsia="en-GB"/>
        </w:rPr>
      </w:pPr>
    </w:p>
    <w:p w14:paraId="4DF200C4" w14:textId="77777777" w:rsidR="00576876" w:rsidRPr="002C7F6E" w:rsidRDefault="00576876" w:rsidP="00CD458A">
      <w:pPr>
        <w:suppressAutoHyphens/>
        <w:spacing w:after="0" w:line="240" w:lineRule="auto"/>
        <w:ind w:firstLine="720"/>
        <w:jc w:val="both"/>
        <w:rPr>
          <w:rFonts w:ascii="Verdana" w:eastAsia="Times New Roman" w:hAnsi="Verdana"/>
          <w:noProof/>
          <w:sz w:val="20"/>
          <w:szCs w:val="20"/>
          <w:lang w:val="bg-BG" w:eastAsia="en-GB"/>
        </w:rPr>
      </w:pPr>
      <w:r w:rsidRPr="002C7F6E">
        <w:rPr>
          <w:rFonts w:ascii="Verdana" w:eastAsia="Times New Roman" w:hAnsi="Verdana"/>
          <w:b/>
          <w:sz w:val="20"/>
          <w:szCs w:val="20"/>
          <w:lang w:val="bg-BG"/>
        </w:rPr>
        <w:t xml:space="preserve">Чл. </w:t>
      </w:r>
      <w:r w:rsidR="005443CD">
        <w:rPr>
          <w:rFonts w:ascii="Verdana" w:eastAsia="Times New Roman" w:hAnsi="Verdana"/>
          <w:b/>
          <w:sz w:val="20"/>
          <w:szCs w:val="20"/>
          <w:lang w:val="bg-BG"/>
        </w:rPr>
        <w:t>71</w:t>
      </w:r>
      <w:r w:rsidRPr="002C7F6E">
        <w:rPr>
          <w:rFonts w:ascii="Verdana" w:eastAsia="Times New Roman" w:hAnsi="Verdana"/>
          <w:b/>
          <w:sz w:val="20"/>
          <w:szCs w:val="20"/>
          <w:lang w:val="bg-BG"/>
        </w:rPr>
        <w:t xml:space="preserve">. </w:t>
      </w:r>
      <w:r w:rsidRPr="002C7F6E">
        <w:rPr>
          <w:rFonts w:ascii="Verdana" w:eastAsia="Times New Roman" w:hAnsi="Verdana"/>
          <w:noProof/>
          <w:sz w:val="20"/>
          <w:szCs w:val="20"/>
          <w:lang w:val="bg-BG" w:eastAsia="en-GB"/>
        </w:rPr>
        <w:t>Т</w:t>
      </w:r>
      <w:r w:rsidR="00B8055D" w:rsidRPr="002C7F6E">
        <w:rPr>
          <w:rFonts w:ascii="Verdana" w:eastAsia="Times New Roman" w:hAnsi="Verdana"/>
          <w:noProof/>
          <w:sz w:val="20"/>
          <w:szCs w:val="20"/>
          <w:lang w:val="bg-BG" w:eastAsia="en-GB"/>
        </w:rPr>
        <w:t xml:space="preserve">ози Договор се </w:t>
      </w:r>
      <w:r w:rsidRPr="002C7F6E">
        <w:rPr>
          <w:rFonts w:ascii="Verdana" w:eastAsia="Times New Roman" w:hAnsi="Verdana"/>
          <w:noProof/>
          <w:sz w:val="20"/>
          <w:szCs w:val="20"/>
          <w:lang w:val="bg-BG" w:eastAsia="en-GB"/>
        </w:rPr>
        <w:t xml:space="preserve">е изготвен и подписан в </w:t>
      </w:r>
      <w:r w:rsidR="00CD458A" w:rsidRPr="002C7F6E">
        <w:rPr>
          <w:rFonts w:ascii="Verdana" w:eastAsia="Times New Roman" w:hAnsi="Verdana"/>
          <w:noProof/>
          <w:sz w:val="20"/>
          <w:szCs w:val="20"/>
          <w:lang w:val="bg-BG" w:eastAsia="en-GB"/>
        </w:rPr>
        <w:t>2</w:t>
      </w:r>
      <w:r w:rsidR="00832D59" w:rsidRPr="002C7F6E">
        <w:rPr>
          <w:rFonts w:ascii="Verdana" w:eastAsia="Times New Roman" w:hAnsi="Verdana"/>
          <w:noProof/>
          <w:sz w:val="20"/>
          <w:szCs w:val="20"/>
          <w:lang w:val="bg-BG" w:eastAsia="en-GB"/>
        </w:rPr>
        <w:t xml:space="preserve"> (</w:t>
      </w:r>
      <w:r w:rsidR="00CD458A" w:rsidRPr="002C7F6E">
        <w:rPr>
          <w:rFonts w:ascii="Verdana" w:eastAsia="Times New Roman" w:hAnsi="Verdana"/>
          <w:noProof/>
          <w:sz w:val="20"/>
          <w:szCs w:val="20"/>
          <w:lang w:val="bg-BG" w:eastAsia="en-GB"/>
        </w:rPr>
        <w:t>два</w:t>
      </w:r>
      <w:r w:rsidR="00832D59" w:rsidRPr="002C7F6E">
        <w:rPr>
          <w:rFonts w:ascii="Verdana" w:eastAsia="Times New Roman" w:hAnsi="Verdana"/>
          <w:noProof/>
          <w:sz w:val="20"/>
          <w:szCs w:val="20"/>
          <w:lang w:val="bg-BG" w:eastAsia="en-GB"/>
        </w:rPr>
        <w:t xml:space="preserve">) </w:t>
      </w:r>
      <w:r w:rsidRPr="002C7F6E">
        <w:rPr>
          <w:rFonts w:ascii="Verdana" w:eastAsia="Times New Roman" w:hAnsi="Verdana"/>
          <w:noProof/>
          <w:sz w:val="20"/>
          <w:szCs w:val="20"/>
          <w:lang w:val="bg-BG" w:eastAsia="en-GB"/>
        </w:rPr>
        <w:t>еднообразни екземпляра – по един за всяка от Стра</w:t>
      </w:r>
      <w:r w:rsidR="00CD458A" w:rsidRPr="002C7F6E">
        <w:rPr>
          <w:rFonts w:ascii="Verdana" w:eastAsia="Times New Roman" w:hAnsi="Verdana"/>
          <w:noProof/>
          <w:sz w:val="20"/>
          <w:szCs w:val="20"/>
          <w:lang w:val="bg-BG" w:eastAsia="en-GB"/>
        </w:rPr>
        <w:t>ните</w:t>
      </w:r>
      <w:r w:rsidRPr="002C7F6E">
        <w:rPr>
          <w:rFonts w:ascii="Verdana" w:eastAsia="Times New Roman" w:hAnsi="Verdana"/>
          <w:noProof/>
          <w:sz w:val="20"/>
          <w:szCs w:val="20"/>
          <w:lang w:val="bg-BG" w:eastAsia="en-GB"/>
        </w:rPr>
        <w:t>.</w:t>
      </w:r>
    </w:p>
    <w:p w14:paraId="5814507E" w14:textId="77777777" w:rsidR="00576876" w:rsidRPr="002C7F6E" w:rsidRDefault="00576876" w:rsidP="00576876">
      <w:pPr>
        <w:autoSpaceDE w:val="0"/>
        <w:autoSpaceDN w:val="0"/>
        <w:adjustRightInd w:val="0"/>
        <w:spacing w:after="0" w:line="240" w:lineRule="auto"/>
        <w:jc w:val="both"/>
        <w:rPr>
          <w:rFonts w:ascii="Verdana" w:eastAsia="Times New Roman" w:hAnsi="Verdana"/>
          <w:b/>
          <w:sz w:val="20"/>
          <w:szCs w:val="20"/>
          <w:lang w:val="bg-BG" w:eastAsia="bg-BG"/>
        </w:rPr>
      </w:pPr>
    </w:p>
    <w:p w14:paraId="1E60E431" w14:textId="77777777" w:rsidR="00576876" w:rsidRPr="002C7F6E" w:rsidRDefault="00576876" w:rsidP="00CD458A">
      <w:pPr>
        <w:autoSpaceDE w:val="0"/>
        <w:autoSpaceDN w:val="0"/>
        <w:adjustRightInd w:val="0"/>
        <w:spacing w:after="0" w:line="240" w:lineRule="auto"/>
        <w:ind w:firstLine="720"/>
        <w:jc w:val="both"/>
        <w:rPr>
          <w:rFonts w:ascii="Verdana" w:eastAsia="Times New Roman" w:hAnsi="Verdana"/>
          <w:sz w:val="20"/>
          <w:szCs w:val="20"/>
          <w:lang w:val="bg-BG" w:eastAsia="bg-BG"/>
        </w:rPr>
      </w:pPr>
      <w:r w:rsidRPr="002C7F6E">
        <w:rPr>
          <w:rFonts w:ascii="Verdana" w:eastAsia="Times New Roman" w:hAnsi="Verdana"/>
          <w:sz w:val="20"/>
          <w:szCs w:val="20"/>
          <w:u w:val="single"/>
          <w:lang w:val="bg-BG" w:eastAsia="bg-BG"/>
        </w:rPr>
        <w:t>Приложения</w:t>
      </w:r>
      <w:r w:rsidRPr="002C7F6E">
        <w:rPr>
          <w:rFonts w:ascii="Verdana" w:eastAsia="Times New Roman" w:hAnsi="Verdana"/>
          <w:sz w:val="20"/>
          <w:szCs w:val="20"/>
          <w:lang w:val="bg-BG" w:eastAsia="bg-BG"/>
        </w:rPr>
        <w:t>:</w:t>
      </w:r>
    </w:p>
    <w:p w14:paraId="061EED4B" w14:textId="77777777" w:rsidR="001673FD" w:rsidRPr="002C7F6E" w:rsidRDefault="001673FD" w:rsidP="00CD458A">
      <w:pPr>
        <w:autoSpaceDE w:val="0"/>
        <w:autoSpaceDN w:val="0"/>
        <w:adjustRightInd w:val="0"/>
        <w:spacing w:after="0" w:line="240" w:lineRule="auto"/>
        <w:ind w:firstLine="720"/>
        <w:jc w:val="both"/>
        <w:rPr>
          <w:rFonts w:ascii="Verdana" w:eastAsia="Times New Roman" w:hAnsi="Verdana"/>
          <w:b/>
          <w:sz w:val="20"/>
          <w:szCs w:val="20"/>
          <w:lang w:val="bg-BG"/>
        </w:rPr>
      </w:pPr>
    </w:p>
    <w:p w14:paraId="6B820047" w14:textId="77777777" w:rsidR="00576876" w:rsidRPr="002C7F6E" w:rsidRDefault="00576876" w:rsidP="00CD458A">
      <w:pPr>
        <w:autoSpaceDE w:val="0"/>
        <w:autoSpaceDN w:val="0"/>
        <w:adjustRightInd w:val="0"/>
        <w:spacing w:after="0" w:line="240" w:lineRule="auto"/>
        <w:ind w:firstLine="720"/>
        <w:jc w:val="both"/>
        <w:rPr>
          <w:rFonts w:ascii="Verdana" w:eastAsia="Times New Roman" w:hAnsi="Verdana"/>
          <w:b/>
          <w:sz w:val="20"/>
          <w:szCs w:val="20"/>
          <w:lang w:val="bg-BG"/>
        </w:rPr>
      </w:pPr>
      <w:r w:rsidRPr="002C7F6E">
        <w:rPr>
          <w:rFonts w:ascii="Verdana" w:eastAsia="Times New Roman" w:hAnsi="Verdana"/>
          <w:b/>
          <w:sz w:val="20"/>
          <w:szCs w:val="20"/>
          <w:lang w:val="bg-BG"/>
        </w:rPr>
        <w:t xml:space="preserve">Чл. </w:t>
      </w:r>
      <w:r w:rsidR="005443CD">
        <w:rPr>
          <w:rFonts w:ascii="Verdana" w:eastAsia="Times New Roman" w:hAnsi="Verdana"/>
          <w:b/>
          <w:sz w:val="20"/>
          <w:szCs w:val="20"/>
          <w:lang w:val="bg-BG"/>
        </w:rPr>
        <w:t>72</w:t>
      </w:r>
      <w:r w:rsidRPr="002C7F6E">
        <w:rPr>
          <w:rFonts w:ascii="Verdana" w:eastAsia="Times New Roman" w:hAnsi="Verdana"/>
          <w:b/>
          <w:sz w:val="20"/>
          <w:szCs w:val="20"/>
          <w:lang w:val="bg-BG"/>
        </w:rPr>
        <w:t xml:space="preserve">. </w:t>
      </w:r>
      <w:r w:rsidRPr="002C7F6E">
        <w:rPr>
          <w:rFonts w:ascii="Verdana" w:eastAsia="Times New Roman" w:hAnsi="Verdana"/>
          <w:sz w:val="20"/>
          <w:szCs w:val="20"/>
          <w:lang w:val="bg-BG"/>
        </w:rPr>
        <w:t>Към този Договор се прилагат и са неразделна част от него следните приложения:</w:t>
      </w:r>
    </w:p>
    <w:p w14:paraId="7551A02C" w14:textId="77777777" w:rsidR="00576876" w:rsidRPr="002C7F6E" w:rsidRDefault="005C584E" w:rsidP="00576876">
      <w:pPr>
        <w:autoSpaceDE w:val="0"/>
        <w:autoSpaceDN w:val="0"/>
        <w:adjustRightInd w:val="0"/>
        <w:spacing w:after="0" w:line="240" w:lineRule="auto"/>
        <w:jc w:val="both"/>
        <w:rPr>
          <w:rFonts w:ascii="Verdana" w:eastAsia="Times New Roman" w:hAnsi="Verdana"/>
          <w:bCs/>
          <w:iCs/>
          <w:sz w:val="20"/>
          <w:szCs w:val="20"/>
          <w:lang w:val="bg-BG" w:eastAsia="bg-BG"/>
        </w:rPr>
      </w:pPr>
      <w:r w:rsidRPr="002C7F6E">
        <w:rPr>
          <w:rFonts w:ascii="Verdana" w:eastAsia="Times New Roman" w:hAnsi="Verdana"/>
          <w:bCs/>
          <w:iCs/>
          <w:sz w:val="20"/>
          <w:szCs w:val="20"/>
          <w:lang w:val="bg-BG" w:eastAsia="bg-BG"/>
        </w:rPr>
        <w:t>Приложение № 1 – Технически спецификации</w:t>
      </w:r>
      <w:r w:rsidR="00576876" w:rsidRPr="002C7F6E">
        <w:rPr>
          <w:rFonts w:ascii="Verdana" w:eastAsia="Times New Roman" w:hAnsi="Verdana"/>
          <w:bCs/>
          <w:iCs/>
          <w:sz w:val="20"/>
          <w:szCs w:val="20"/>
          <w:lang w:val="bg-BG" w:eastAsia="bg-BG"/>
        </w:rPr>
        <w:t>;</w:t>
      </w:r>
    </w:p>
    <w:p w14:paraId="577AA5E7" w14:textId="77777777" w:rsidR="00576876" w:rsidRPr="002C7F6E" w:rsidRDefault="00576876" w:rsidP="00576876">
      <w:pPr>
        <w:autoSpaceDE w:val="0"/>
        <w:autoSpaceDN w:val="0"/>
        <w:adjustRightInd w:val="0"/>
        <w:spacing w:after="0" w:line="240" w:lineRule="auto"/>
        <w:jc w:val="both"/>
        <w:rPr>
          <w:rFonts w:ascii="Verdana" w:eastAsia="Times New Roman" w:hAnsi="Verdana"/>
          <w:bCs/>
          <w:iCs/>
          <w:sz w:val="20"/>
          <w:szCs w:val="20"/>
          <w:lang w:val="bg-BG" w:eastAsia="bg-BG"/>
        </w:rPr>
      </w:pPr>
      <w:r w:rsidRPr="002C7F6E">
        <w:rPr>
          <w:rFonts w:ascii="Verdana" w:eastAsia="Times New Roman" w:hAnsi="Verdana"/>
          <w:bCs/>
          <w:iCs/>
          <w:sz w:val="20"/>
          <w:szCs w:val="20"/>
          <w:lang w:val="bg-BG" w:eastAsia="bg-BG"/>
        </w:rPr>
        <w:t xml:space="preserve">Приложение № 2 – </w:t>
      </w:r>
      <w:r w:rsidR="00EE68C4">
        <w:rPr>
          <w:rFonts w:ascii="Verdana" w:eastAsia="Times New Roman" w:hAnsi="Verdana"/>
          <w:bCs/>
          <w:iCs/>
          <w:sz w:val="20"/>
          <w:szCs w:val="20"/>
          <w:lang w:val="bg-BG" w:eastAsia="bg-BG"/>
        </w:rPr>
        <w:t>Първоначална оферта</w:t>
      </w:r>
      <w:r w:rsidRPr="002C7F6E">
        <w:rPr>
          <w:rFonts w:ascii="Verdana" w:eastAsia="Times New Roman" w:hAnsi="Verdana"/>
          <w:bCs/>
          <w:iCs/>
          <w:sz w:val="20"/>
          <w:szCs w:val="20"/>
          <w:lang w:val="bg-BG" w:eastAsia="bg-BG"/>
        </w:rPr>
        <w:t xml:space="preserve"> на ИЗПЪЛНИТЕЛЯ;</w:t>
      </w:r>
    </w:p>
    <w:p w14:paraId="173B7ABE" w14:textId="77777777" w:rsidR="00576876" w:rsidRPr="002C7F6E" w:rsidRDefault="00576876" w:rsidP="00576876">
      <w:pPr>
        <w:autoSpaceDE w:val="0"/>
        <w:autoSpaceDN w:val="0"/>
        <w:adjustRightInd w:val="0"/>
        <w:spacing w:after="0" w:line="240" w:lineRule="auto"/>
        <w:jc w:val="both"/>
        <w:rPr>
          <w:rFonts w:ascii="Verdana" w:eastAsia="Times New Roman" w:hAnsi="Verdana"/>
          <w:bCs/>
          <w:iCs/>
          <w:sz w:val="20"/>
          <w:szCs w:val="20"/>
          <w:lang w:val="bg-BG" w:eastAsia="bg-BG"/>
        </w:rPr>
      </w:pPr>
      <w:r w:rsidRPr="002C7F6E">
        <w:rPr>
          <w:rFonts w:ascii="Verdana" w:eastAsia="Times New Roman" w:hAnsi="Verdana"/>
          <w:bCs/>
          <w:iCs/>
          <w:sz w:val="20"/>
          <w:szCs w:val="20"/>
          <w:lang w:val="bg-BG" w:eastAsia="bg-BG"/>
        </w:rPr>
        <w:t xml:space="preserve">Приложение № 3 – </w:t>
      </w:r>
      <w:r w:rsidR="00EE68C4" w:rsidRPr="00662E35">
        <w:rPr>
          <w:lang w:val="ru-RU"/>
        </w:rPr>
        <w:t>Протокол/и от извършеното договаряне</w:t>
      </w:r>
      <w:r w:rsidRPr="002C7F6E">
        <w:rPr>
          <w:rFonts w:ascii="Verdana" w:eastAsia="Times New Roman" w:hAnsi="Verdana"/>
          <w:bCs/>
          <w:iCs/>
          <w:sz w:val="20"/>
          <w:szCs w:val="20"/>
          <w:lang w:val="bg-BG" w:eastAsia="bg-BG"/>
        </w:rPr>
        <w:t>;</w:t>
      </w:r>
    </w:p>
    <w:p w14:paraId="5FE08D1C" w14:textId="77777777" w:rsidR="00576876" w:rsidRPr="002C7F6E" w:rsidRDefault="00576876" w:rsidP="00576876">
      <w:pPr>
        <w:autoSpaceDE w:val="0"/>
        <w:autoSpaceDN w:val="0"/>
        <w:adjustRightInd w:val="0"/>
        <w:spacing w:after="0" w:line="240" w:lineRule="auto"/>
        <w:jc w:val="both"/>
        <w:rPr>
          <w:rFonts w:ascii="Verdana" w:eastAsia="Times New Roman" w:hAnsi="Verdana"/>
          <w:bCs/>
          <w:iCs/>
          <w:sz w:val="20"/>
          <w:szCs w:val="20"/>
          <w:lang w:val="bg-BG" w:eastAsia="bg-BG"/>
        </w:rPr>
      </w:pPr>
      <w:r w:rsidRPr="002C7F6E">
        <w:rPr>
          <w:rFonts w:ascii="Verdana" w:eastAsia="Times New Roman" w:hAnsi="Verdana"/>
          <w:bCs/>
          <w:iCs/>
          <w:sz w:val="20"/>
          <w:szCs w:val="20"/>
          <w:lang w:val="bg-BG" w:eastAsia="bg-BG"/>
        </w:rPr>
        <w:t>Приложение № 4 – Списък на персонала, който ще изпълнява поръчката</w:t>
      </w:r>
      <w:r w:rsidR="007E52C1" w:rsidRPr="002C7F6E">
        <w:rPr>
          <w:rFonts w:ascii="Verdana" w:eastAsia="Times New Roman" w:hAnsi="Verdana"/>
          <w:bCs/>
          <w:iCs/>
          <w:sz w:val="20"/>
          <w:szCs w:val="20"/>
          <w:lang w:val="bg-BG" w:eastAsia="bg-BG"/>
        </w:rPr>
        <w:t xml:space="preserve"> и списък на техниката</w:t>
      </w:r>
      <w:r w:rsidR="00F05F62" w:rsidRPr="002C7F6E">
        <w:rPr>
          <w:rFonts w:ascii="Verdana" w:eastAsia="Times New Roman" w:hAnsi="Verdana"/>
          <w:bCs/>
          <w:iCs/>
          <w:sz w:val="20"/>
          <w:szCs w:val="20"/>
          <w:lang w:val="bg-BG" w:eastAsia="bg-BG"/>
        </w:rPr>
        <w:t>;</w:t>
      </w:r>
    </w:p>
    <w:p w14:paraId="44924CF4" w14:textId="77777777" w:rsidR="00576876" w:rsidRPr="002C7F6E" w:rsidRDefault="00576876" w:rsidP="00576876">
      <w:pPr>
        <w:autoSpaceDE w:val="0"/>
        <w:autoSpaceDN w:val="0"/>
        <w:adjustRightInd w:val="0"/>
        <w:spacing w:after="0" w:line="240" w:lineRule="auto"/>
        <w:jc w:val="both"/>
        <w:rPr>
          <w:rFonts w:ascii="Verdana" w:eastAsia="Times New Roman" w:hAnsi="Verdana"/>
          <w:bCs/>
          <w:iCs/>
          <w:sz w:val="20"/>
          <w:szCs w:val="20"/>
          <w:lang w:val="bg-BG" w:eastAsia="bg-BG"/>
        </w:rPr>
      </w:pPr>
      <w:r w:rsidRPr="002C7F6E">
        <w:rPr>
          <w:rFonts w:ascii="Verdana" w:eastAsia="Times New Roman" w:hAnsi="Verdana"/>
          <w:bCs/>
          <w:iCs/>
          <w:sz w:val="20"/>
          <w:szCs w:val="20"/>
          <w:lang w:val="bg-BG" w:eastAsia="bg-BG"/>
        </w:rPr>
        <w:t>Приложени</w:t>
      </w:r>
      <w:r w:rsidR="00F05F62" w:rsidRPr="002C7F6E">
        <w:rPr>
          <w:rFonts w:ascii="Verdana" w:eastAsia="Times New Roman" w:hAnsi="Verdana"/>
          <w:bCs/>
          <w:iCs/>
          <w:sz w:val="20"/>
          <w:szCs w:val="20"/>
          <w:lang w:val="bg-BG" w:eastAsia="bg-BG"/>
        </w:rPr>
        <w:t xml:space="preserve">е № 5 </w:t>
      </w:r>
      <w:r w:rsidR="0074544E" w:rsidRPr="002C7F6E">
        <w:rPr>
          <w:rFonts w:ascii="Verdana" w:eastAsia="Times New Roman" w:hAnsi="Verdana"/>
          <w:bCs/>
          <w:iCs/>
          <w:sz w:val="20"/>
          <w:szCs w:val="20"/>
          <w:lang w:val="bg-BG" w:eastAsia="bg-BG"/>
        </w:rPr>
        <w:t xml:space="preserve"> </w:t>
      </w:r>
      <w:r w:rsidR="00F05F62" w:rsidRPr="002C7F6E">
        <w:rPr>
          <w:rFonts w:ascii="Verdana" w:eastAsia="Times New Roman" w:hAnsi="Verdana"/>
          <w:bCs/>
          <w:iCs/>
          <w:sz w:val="20"/>
          <w:szCs w:val="20"/>
          <w:lang w:val="bg-BG" w:eastAsia="bg-BG"/>
        </w:rPr>
        <w:t>– Гаранция за изпълнение;</w:t>
      </w:r>
    </w:p>
    <w:p w14:paraId="3B9F080E" w14:textId="77777777" w:rsidR="004C672F" w:rsidRPr="002C7F6E" w:rsidRDefault="004C672F" w:rsidP="00576876">
      <w:pPr>
        <w:autoSpaceDE w:val="0"/>
        <w:autoSpaceDN w:val="0"/>
        <w:adjustRightInd w:val="0"/>
        <w:spacing w:after="0" w:line="240" w:lineRule="auto"/>
        <w:jc w:val="both"/>
        <w:rPr>
          <w:rFonts w:ascii="Verdana" w:eastAsia="Times New Roman" w:hAnsi="Verdana"/>
          <w:bCs/>
          <w:iCs/>
          <w:sz w:val="20"/>
          <w:szCs w:val="20"/>
          <w:lang w:val="bg-BG" w:eastAsia="bg-BG"/>
        </w:rPr>
      </w:pPr>
      <w:r w:rsidRPr="002C7F6E">
        <w:rPr>
          <w:rFonts w:ascii="Verdana" w:eastAsia="Times New Roman" w:hAnsi="Verdana"/>
          <w:bCs/>
          <w:iCs/>
          <w:sz w:val="20"/>
          <w:szCs w:val="20"/>
          <w:lang w:val="bg-BG" w:eastAsia="bg-BG"/>
        </w:rPr>
        <w:t>Приложение №</w:t>
      </w:r>
      <w:r w:rsidR="002E406D" w:rsidRPr="002C7F6E">
        <w:rPr>
          <w:rFonts w:ascii="Verdana" w:eastAsia="Times New Roman" w:hAnsi="Verdana"/>
          <w:bCs/>
          <w:iCs/>
          <w:sz w:val="20"/>
          <w:szCs w:val="20"/>
          <w:lang w:eastAsia="bg-BG"/>
        </w:rPr>
        <w:t xml:space="preserve"> </w:t>
      </w:r>
      <w:r w:rsidRPr="002C7F6E">
        <w:rPr>
          <w:rFonts w:ascii="Verdana" w:eastAsia="Times New Roman" w:hAnsi="Verdana"/>
          <w:bCs/>
          <w:iCs/>
          <w:sz w:val="20"/>
          <w:szCs w:val="20"/>
          <w:lang w:val="bg-BG" w:eastAsia="bg-BG"/>
        </w:rPr>
        <w:t>6 – Протокол за поемане на обект под охрана;</w:t>
      </w:r>
    </w:p>
    <w:p w14:paraId="5F04CBA3" w14:textId="77777777" w:rsidR="004C672F" w:rsidRPr="002C7F6E" w:rsidRDefault="004C672F" w:rsidP="00576876">
      <w:pPr>
        <w:autoSpaceDE w:val="0"/>
        <w:autoSpaceDN w:val="0"/>
        <w:adjustRightInd w:val="0"/>
        <w:spacing w:after="0" w:line="240" w:lineRule="auto"/>
        <w:jc w:val="both"/>
        <w:rPr>
          <w:rFonts w:ascii="Verdana" w:eastAsia="Times New Roman" w:hAnsi="Verdana"/>
          <w:bCs/>
          <w:iCs/>
          <w:sz w:val="20"/>
          <w:szCs w:val="20"/>
          <w:lang w:val="bg-BG" w:eastAsia="bg-BG"/>
        </w:rPr>
      </w:pPr>
      <w:r w:rsidRPr="002C7F6E">
        <w:rPr>
          <w:rFonts w:ascii="Verdana" w:eastAsia="Times New Roman" w:hAnsi="Verdana"/>
          <w:bCs/>
          <w:iCs/>
          <w:sz w:val="20"/>
          <w:szCs w:val="20"/>
          <w:lang w:val="bg-BG" w:eastAsia="bg-BG"/>
        </w:rPr>
        <w:t>Приложение №</w:t>
      </w:r>
      <w:r w:rsidR="004B0CDC">
        <w:rPr>
          <w:rFonts w:ascii="Verdana" w:eastAsia="Times New Roman" w:hAnsi="Verdana"/>
          <w:bCs/>
          <w:iCs/>
          <w:sz w:val="20"/>
          <w:szCs w:val="20"/>
          <w:lang w:val="bg-BG" w:eastAsia="bg-BG"/>
        </w:rPr>
        <w:t xml:space="preserve"> </w:t>
      </w:r>
      <w:r w:rsidRPr="002C7F6E">
        <w:rPr>
          <w:rFonts w:ascii="Verdana" w:eastAsia="Times New Roman" w:hAnsi="Verdana"/>
          <w:bCs/>
          <w:iCs/>
          <w:sz w:val="20"/>
          <w:szCs w:val="20"/>
          <w:lang w:val="bg-BG" w:eastAsia="bg-BG"/>
        </w:rPr>
        <w:t xml:space="preserve">7 </w:t>
      </w:r>
      <w:r w:rsidR="0074544E" w:rsidRPr="002C7F6E">
        <w:rPr>
          <w:rFonts w:ascii="Verdana" w:eastAsia="Times New Roman" w:hAnsi="Verdana"/>
          <w:bCs/>
          <w:iCs/>
          <w:sz w:val="20"/>
          <w:szCs w:val="20"/>
          <w:lang w:val="bg-BG" w:eastAsia="bg-BG"/>
        </w:rPr>
        <w:t xml:space="preserve"> </w:t>
      </w:r>
      <w:r w:rsidRPr="002C7F6E">
        <w:rPr>
          <w:rFonts w:ascii="Verdana" w:eastAsia="Times New Roman" w:hAnsi="Verdana"/>
          <w:bCs/>
          <w:iCs/>
          <w:sz w:val="20"/>
          <w:szCs w:val="20"/>
          <w:lang w:val="bg-BG" w:eastAsia="bg-BG"/>
        </w:rPr>
        <w:t xml:space="preserve">– Констативен протокол за </w:t>
      </w:r>
      <w:r w:rsidR="002C7F6E">
        <w:rPr>
          <w:rFonts w:ascii="Verdana" w:eastAsia="Times New Roman" w:hAnsi="Verdana"/>
          <w:bCs/>
          <w:iCs/>
          <w:sz w:val="20"/>
          <w:szCs w:val="20"/>
          <w:lang w:val="bg-BG" w:eastAsia="bg-BG"/>
        </w:rPr>
        <w:t>проверка на обект</w:t>
      </w:r>
      <w:r w:rsidR="007522BE" w:rsidRPr="002C7F6E">
        <w:rPr>
          <w:rFonts w:ascii="Verdana" w:eastAsia="Times New Roman" w:hAnsi="Verdana"/>
          <w:bCs/>
          <w:iCs/>
          <w:sz w:val="20"/>
          <w:szCs w:val="20"/>
          <w:lang w:val="bg-BG" w:eastAsia="bg-BG"/>
        </w:rPr>
        <w:t>;</w:t>
      </w:r>
    </w:p>
    <w:p w14:paraId="56052227" w14:textId="77777777" w:rsidR="007522BE" w:rsidRPr="002C7F6E" w:rsidRDefault="007522BE" w:rsidP="00576876">
      <w:pPr>
        <w:autoSpaceDE w:val="0"/>
        <w:autoSpaceDN w:val="0"/>
        <w:adjustRightInd w:val="0"/>
        <w:spacing w:after="0" w:line="240" w:lineRule="auto"/>
        <w:jc w:val="both"/>
        <w:rPr>
          <w:rFonts w:ascii="Verdana" w:eastAsia="Times New Roman" w:hAnsi="Verdana"/>
          <w:bCs/>
          <w:iCs/>
          <w:sz w:val="20"/>
          <w:szCs w:val="20"/>
          <w:lang w:val="bg-BG" w:eastAsia="bg-BG"/>
        </w:rPr>
      </w:pPr>
      <w:r w:rsidRPr="002C7F6E">
        <w:rPr>
          <w:rFonts w:ascii="Verdana" w:eastAsia="Times New Roman" w:hAnsi="Verdana"/>
          <w:bCs/>
          <w:iCs/>
          <w:sz w:val="20"/>
          <w:szCs w:val="20"/>
          <w:lang w:val="bg-BG" w:eastAsia="bg-BG"/>
        </w:rPr>
        <w:t>Приложение №</w:t>
      </w:r>
      <w:r w:rsidR="004B0CDC">
        <w:rPr>
          <w:rFonts w:ascii="Verdana" w:eastAsia="Times New Roman" w:hAnsi="Verdana"/>
          <w:bCs/>
          <w:iCs/>
          <w:sz w:val="20"/>
          <w:szCs w:val="20"/>
          <w:lang w:val="bg-BG" w:eastAsia="bg-BG"/>
        </w:rPr>
        <w:t xml:space="preserve"> </w:t>
      </w:r>
      <w:r w:rsidRPr="002C7F6E">
        <w:rPr>
          <w:rFonts w:ascii="Verdana" w:eastAsia="Times New Roman" w:hAnsi="Verdana"/>
          <w:bCs/>
          <w:iCs/>
          <w:sz w:val="20"/>
          <w:szCs w:val="20"/>
          <w:lang w:val="bg-BG" w:eastAsia="bg-BG"/>
        </w:rPr>
        <w:t xml:space="preserve">8 </w:t>
      </w:r>
      <w:r w:rsidR="0074544E" w:rsidRPr="002C7F6E">
        <w:rPr>
          <w:rFonts w:ascii="Verdana" w:eastAsia="Times New Roman" w:hAnsi="Verdana"/>
          <w:bCs/>
          <w:iCs/>
          <w:sz w:val="20"/>
          <w:szCs w:val="20"/>
          <w:lang w:val="bg-BG" w:eastAsia="bg-BG"/>
        </w:rPr>
        <w:t xml:space="preserve"> </w:t>
      </w:r>
      <w:r w:rsidR="004B0CDC">
        <w:rPr>
          <w:rFonts w:ascii="Verdana" w:eastAsia="Times New Roman" w:hAnsi="Verdana"/>
          <w:bCs/>
          <w:iCs/>
          <w:sz w:val="20"/>
          <w:szCs w:val="20"/>
          <w:lang w:val="bg-BG" w:eastAsia="bg-BG"/>
        </w:rPr>
        <w:t>– Протокол за сдаване на обект;</w:t>
      </w:r>
    </w:p>
    <w:p w14:paraId="1DFC0843" w14:textId="77777777" w:rsidR="00BF4CE8" w:rsidRDefault="00BF4CE8" w:rsidP="00576876">
      <w:pPr>
        <w:autoSpaceDE w:val="0"/>
        <w:autoSpaceDN w:val="0"/>
        <w:adjustRightInd w:val="0"/>
        <w:spacing w:after="0" w:line="240" w:lineRule="auto"/>
        <w:jc w:val="both"/>
        <w:rPr>
          <w:rFonts w:ascii="Verdana" w:eastAsia="Times New Roman" w:hAnsi="Verdana"/>
          <w:bCs/>
          <w:iCs/>
          <w:sz w:val="20"/>
          <w:szCs w:val="20"/>
          <w:lang w:val="bg-BG" w:eastAsia="bg-BG"/>
        </w:rPr>
      </w:pPr>
      <w:r w:rsidRPr="002C7F6E">
        <w:rPr>
          <w:rFonts w:ascii="Verdana" w:eastAsia="Times New Roman" w:hAnsi="Verdana"/>
          <w:bCs/>
          <w:iCs/>
          <w:sz w:val="20"/>
          <w:szCs w:val="20"/>
          <w:lang w:val="bg-BG" w:eastAsia="bg-BG"/>
        </w:rPr>
        <w:t>Приложение №</w:t>
      </w:r>
      <w:r w:rsidR="004B0CDC">
        <w:rPr>
          <w:rFonts w:ascii="Verdana" w:eastAsia="Times New Roman" w:hAnsi="Verdana"/>
          <w:bCs/>
          <w:iCs/>
          <w:sz w:val="20"/>
          <w:szCs w:val="20"/>
          <w:lang w:val="bg-BG" w:eastAsia="bg-BG"/>
        </w:rPr>
        <w:t xml:space="preserve"> </w:t>
      </w:r>
      <w:r w:rsidRPr="002C7F6E">
        <w:rPr>
          <w:rFonts w:ascii="Verdana" w:eastAsia="Times New Roman" w:hAnsi="Verdana"/>
          <w:bCs/>
          <w:iCs/>
          <w:sz w:val="20"/>
          <w:szCs w:val="20"/>
          <w:lang w:val="bg-BG" w:eastAsia="bg-BG"/>
        </w:rPr>
        <w:t>9 – Споразумение за съвместно осигуряване на ЗБУТ</w:t>
      </w:r>
      <w:r w:rsidR="004B0CDC">
        <w:rPr>
          <w:rFonts w:ascii="Verdana" w:eastAsia="Times New Roman" w:hAnsi="Verdana"/>
          <w:bCs/>
          <w:iCs/>
          <w:sz w:val="20"/>
          <w:szCs w:val="20"/>
          <w:lang w:val="bg-BG" w:eastAsia="bg-BG"/>
        </w:rPr>
        <w:t>;</w:t>
      </w:r>
    </w:p>
    <w:p w14:paraId="68D5C0DD" w14:textId="77777777" w:rsidR="004B0CDC" w:rsidRPr="002C7F6E" w:rsidRDefault="004B0CDC" w:rsidP="00576876">
      <w:pPr>
        <w:autoSpaceDE w:val="0"/>
        <w:autoSpaceDN w:val="0"/>
        <w:adjustRightInd w:val="0"/>
        <w:spacing w:after="0" w:line="240" w:lineRule="auto"/>
        <w:jc w:val="both"/>
        <w:rPr>
          <w:rFonts w:ascii="Verdana" w:eastAsia="Times New Roman" w:hAnsi="Verdana"/>
          <w:bCs/>
          <w:iCs/>
          <w:sz w:val="20"/>
          <w:szCs w:val="20"/>
          <w:lang w:val="bg-BG" w:eastAsia="bg-BG"/>
        </w:rPr>
      </w:pPr>
      <w:r>
        <w:rPr>
          <w:rFonts w:ascii="Verdana" w:eastAsia="Times New Roman" w:hAnsi="Verdana"/>
          <w:bCs/>
          <w:iCs/>
          <w:sz w:val="20"/>
          <w:szCs w:val="20"/>
          <w:lang w:val="bg-BG" w:eastAsia="bg-BG"/>
        </w:rPr>
        <w:t xml:space="preserve">Приложение № 10 - </w:t>
      </w:r>
      <w:r w:rsidRPr="004B0CDC">
        <w:rPr>
          <w:rFonts w:ascii="Verdana" w:eastAsia="Times New Roman" w:hAnsi="Verdana"/>
          <w:bCs/>
          <w:iCs/>
          <w:sz w:val="20"/>
          <w:szCs w:val="20"/>
          <w:lang w:val="bg-BG" w:eastAsia="bg-BG"/>
        </w:rPr>
        <w:t>Приемо – предавателен месечен протокол</w:t>
      </w:r>
      <w:r>
        <w:rPr>
          <w:rFonts w:ascii="Verdana" w:eastAsia="Times New Roman" w:hAnsi="Verdana"/>
          <w:bCs/>
          <w:iCs/>
          <w:sz w:val="20"/>
          <w:szCs w:val="20"/>
          <w:lang w:val="bg-BG" w:eastAsia="bg-BG"/>
        </w:rPr>
        <w:t>.</w:t>
      </w:r>
    </w:p>
    <w:p w14:paraId="6B54C5E9" w14:textId="77777777" w:rsidR="0074544E" w:rsidRPr="002C7F6E" w:rsidRDefault="0074544E" w:rsidP="00576876">
      <w:pPr>
        <w:autoSpaceDE w:val="0"/>
        <w:autoSpaceDN w:val="0"/>
        <w:adjustRightInd w:val="0"/>
        <w:spacing w:after="0" w:line="240" w:lineRule="auto"/>
        <w:jc w:val="both"/>
        <w:rPr>
          <w:rFonts w:ascii="Verdana" w:eastAsia="Times New Roman" w:hAnsi="Verdana"/>
          <w:bCs/>
          <w:iCs/>
          <w:sz w:val="20"/>
          <w:szCs w:val="20"/>
          <w:lang w:val="bg-BG" w:eastAsia="bg-BG"/>
        </w:rPr>
      </w:pPr>
    </w:p>
    <w:p w14:paraId="2E395D81" w14:textId="77777777" w:rsidR="00576876" w:rsidRPr="002C7F6E" w:rsidRDefault="00576876" w:rsidP="00576876">
      <w:pPr>
        <w:autoSpaceDE w:val="0"/>
        <w:autoSpaceDN w:val="0"/>
        <w:adjustRightInd w:val="0"/>
        <w:spacing w:after="0" w:line="240" w:lineRule="auto"/>
        <w:jc w:val="both"/>
        <w:rPr>
          <w:rFonts w:ascii="Verdana" w:eastAsia="Times New Roman" w:hAnsi="Verdana"/>
          <w:bCs/>
          <w:iCs/>
          <w:sz w:val="20"/>
          <w:szCs w:val="20"/>
          <w:lang w:val="bg-BG" w:eastAsia="bg-BG"/>
        </w:rPr>
      </w:pPr>
    </w:p>
    <w:p w14:paraId="69C4DA07" w14:textId="77777777" w:rsidR="00477804" w:rsidRPr="002C7F6E" w:rsidRDefault="00477804" w:rsidP="00576876">
      <w:pPr>
        <w:autoSpaceDE w:val="0"/>
        <w:autoSpaceDN w:val="0"/>
        <w:adjustRightInd w:val="0"/>
        <w:spacing w:after="0" w:line="240" w:lineRule="auto"/>
        <w:jc w:val="both"/>
        <w:rPr>
          <w:rFonts w:ascii="Verdana" w:eastAsia="Times New Roman" w:hAnsi="Verdana"/>
          <w:bCs/>
          <w:iCs/>
          <w:sz w:val="20"/>
          <w:szCs w:val="20"/>
          <w:lang w:val="bg-BG" w:eastAsia="bg-BG"/>
        </w:rPr>
      </w:pPr>
    </w:p>
    <w:p w14:paraId="3FED3947" w14:textId="77777777" w:rsidR="00576876" w:rsidRPr="002C7F6E" w:rsidRDefault="00576876" w:rsidP="00576876">
      <w:pPr>
        <w:widowControl w:val="0"/>
        <w:spacing w:after="0" w:line="240" w:lineRule="auto"/>
        <w:jc w:val="both"/>
        <w:rPr>
          <w:rFonts w:ascii="Verdana" w:eastAsia="Times New Roman" w:hAnsi="Verdana"/>
          <w:sz w:val="20"/>
          <w:szCs w:val="20"/>
          <w:lang w:val="bg-BG"/>
        </w:rPr>
      </w:pPr>
      <w:r w:rsidRPr="002C7F6E">
        <w:rPr>
          <w:rFonts w:ascii="Verdana" w:eastAsia="Times New Roman" w:hAnsi="Verdana"/>
          <w:sz w:val="20"/>
          <w:szCs w:val="20"/>
          <w:lang w:val="bg-BG"/>
        </w:rPr>
        <w:tab/>
      </w:r>
    </w:p>
    <w:p w14:paraId="0ABB2081" w14:textId="77777777" w:rsidR="00BE5008" w:rsidRPr="002C7F6E" w:rsidRDefault="00F05F62" w:rsidP="00576876">
      <w:pPr>
        <w:spacing w:after="0" w:line="240" w:lineRule="auto"/>
        <w:jc w:val="both"/>
        <w:rPr>
          <w:rFonts w:ascii="Verdana" w:eastAsia="Times New Roman" w:hAnsi="Verdana"/>
          <w:b/>
          <w:sz w:val="20"/>
          <w:szCs w:val="20"/>
          <w:lang w:val="bg-BG"/>
        </w:rPr>
      </w:pPr>
      <w:r w:rsidRPr="002C7F6E">
        <w:rPr>
          <w:rFonts w:ascii="Verdana" w:eastAsia="Times New Roman" w:hAnsi="Verdana"/>
          <w:b/>
          <w:sz w:val="20"/>
          <w:szCs w:val="20"/>
          <w:lang w:val="bg-BG"/>
        </w:rPr>
        <w:t xml:space="preserve">ЗА </w:t>
      </w:r>
      <w:r w:rsidR="00576876" w:rsidRPr="002C7F6E">
        <w:rPr>
          <w:rFonts w:ascii="Verdana" w:eastAsia="Times New Roman" w:hAnsi="Verdana"/>
          <w:b/>
          <w:sz w:val="20"/>
          <w:szCs w:val="20"/>
          <w:lang w:val="bg-BG"/>
        </w:rPr>
        <w:t xml:space="preserve">ВЪЗЛОЖИТЕЛ:  </w:t>
      </w:r>
      <w:r w:rsidRPr="002C7F6E">
        <w:rPr>
          <w:rFonts w:ascii="Verdana" w:eastAsia="Times New Roman" w:hAnsi="Verdana"/>
          <w:b/>
          <w:sz w:val="20"/>
          <w:szCs w:val="20"/>
          <w:lang w:val="bg-BG"/>
        </w:rPr>
        <w:t>…………........</w:t>
      </w:r>
      <w:r w:rsidR="00576876" w:rsidRPr="002C7F6E">
        <w:rPr>
          <w:rFonts w:ascii="Verdana" w:eastAsia="Times New Roman" w:hAnsi="Verdana"/>
          <w:b/>
          <w:sz w:val="20"/>
          <w:szCs w:val="20"/>
          <w:lang w:val="bg-BG"/>
        </w:rPr>
        <w:t xml:space="preserve">         </w:t>
      </w:r>
      <w:r w:rsidRPr="002C7F6E">
        <w:rPr>
          <w:rFonts w:ascii="Verdana" w:eastAsia="Times New Roman" w:hAnsi="Verdana"/>
          <w:b/>
          <w:sz w:val="20"/>
          <w:szCs w:val="20"/>
          <w:lang w:val="bg-BG"/>
        </w:rPr>
        <w:t xml:space="preserve">          </w:t>
      </w:r>
      <w:r w:rsidR="00576876" w:rsidRPr="002C7F6E">
        <w:rPr>
          <w:rFonts w:ascii="Verdana" w:eastAsia="Times New Roman" w:hAnsi="Verdana"/>
          <w:b/>
          <w:sz w:val="20"/>
          <w:szCs w:val="20"/>
          <w:lang w:val="bg-BG"/>
        </w:rPr>
        <w:t xml:space="preserve">  </w:t>
      </w:r>
      <w:r w:rsidR="006B613A">
        <w:rPr>
          <w:rFonts w:ascii="Verdana" w:eastAsia="Times New Roman" w:hAnsi="Verdana"/>
          <w:b/>
          <w:sz w:val="20"/>
          <w:szCs w:val="20"/>
          <w:lang w:val="bg-BG"/>
        </w:rPr>
        <w:t xml:space="preserve">ЗА </w:t>
      </w:r>
      <w:r w:rsidR="00576876" w:rsidRPr="002C7F6E">
        <w:rPr>
          <w:rFonts w:ascii="Verdana" w:eastAsia="Times New Roman" w:hAnsi="Verdana"/>
          <w:b/>
          <w:sz w:val="20"/>
          <w:szCs w:val="20"/>
          <w:lang w:val="bg-BG"/>
        </w:rPr>
        <w:t>ИЗПЪЛНИТЕЛ:</w:t>
      </w:r>
      <w:r w:rsidRPr="002C7F6E">
        <w:rPr>
          <w:rFonts w:ascii="Verdana" w:eastAsia="Times New Roman" w:hAnsi="Verdana"/>
          <w:b/>
          <w:sz w:val="20"/>
          <w:szCs w:val="20"/>
          <w:lang w:val="bg-BG"/>
        </w:rPr>
        <w:t>……………….</w:t>
      </w:r>
    </w:p>
    <w:p w14:paraId="47DAA1D2" w14:textId="77777777" w:rsidR="00FF0276" w:rsidRPr="002C7F6E" w:rsidRDefault="00FF0276" w:rsidP="00576876">
      <w:pPr>
        <w:spacing w:after="0" w:line="240" w:lineRule="auto"/>
        <w:jc w:val="both"/>
        <w:rPr>
          <w:rFonts w:ascii="Verdana" w:eastAsia="Times New Roman" w:hAnsi="Verdana"/>
          <w:b/>
          <w:sz w:val="20"/>
          <w:szCs w:val="20"/>
          <w:lang w:val="bg-BG"/>
        </w:rPr>
      </w:pPr>
    </w:p>
    <w:p w14:paraId="297ECE88" w14:textId="77777777" w:rsidR="00FF0276" w:rsidRPr="002C7F6E" w:rsidRDefault="00FF0276" w:rsidP="00576876">
      <w:pPr>
        <w:spacing w:after="0" w:line="240" w:lineRule="auto"/>
        <w:jc w:val="both"/>
        <w:rPr>
          <w:rFonts w:ascii="Verdana" w:eastAsia="Times New Roman" w:hAnsi="Verdana"/>
          <w:b/>
          <w:sz w:val="20"/>
          <w:szCs w:val="20"/>
          <w:lang w:val="bg-BG"/>
        </w:rPr>
      </w:pPr>
    </w:p>
    <w:p w14:paraId="00C5F7B3" w14:textId="77777777" w:rsidR="00FF0276" w:rsidRPr="002C7F6E" w:rsidRDefault="00FF0276" w:rsidP="00576876">
      <w:pPr>
        <w:spacing w:after="0" w:line="240" w:lineRule="auto"/>
        <w:jc w:val="both"/>
        <w:rPr>
          <w:rFonts w:ascii="Verdana" w:eastAsia="Times New Roman" w:hAnsi="Verdana"/>
          <w:b/>
          <w:sz w:val="20"/>
          <w:szCs w:val="20"/>
          <w:lang w:val="bg-BG"/>
        </w:rPr>
      </w:pPr>
    </w:p>
    <w:p w14:paraId="45BC3BA9" w14:textId="77777777" w:rsidR="0097586C" w:rsidRPr="00F0068D" w:rsidRDefault="0097586C" w:rsidP="00576876">
      <w:pPr>
        <w:spacing w:after="0" w:line="240" w:lineRule="auto"/>
        <w:jc w:val="both"/>
        <w:rPr>
          <w:rFonts w:ascii="Verdana" w:eastAsia="Times New Roman" w:hAnsi="Verdana"/>
          <w:b/>
          <w:sz w:val="20"/>
          <w:szCs w:val="20"/>
          <w:lang w:val="bg-BG"/>
        </w:rPr>
        <w:sectPr w:rsidR="0097586C" w:rsidRPr="00F0068D" w:rsidSect="00D35B84">
          <w:headerReference w:type="default" r:id="rId14"/>
          <w:footerReference w:type="default" r:id="rId15"/>
          <w:pgSz w:w="11906" w:h="16838"/>
          <w:pgMar w:top="1530" w:right="1417" w:bottom="1417" w:left="1417" w:header="708" w:footer="708" w:gutter="0"/>
          <w:cols w:space="708"/>
          <w:docGrid w:linePitch="360"/>
        </w:sectPr>
      </w:pPr>
    </w:p>
    <w:p w14:paraId="61498D9F" w14:textId="77777777" w:rsidR="0097586C" w:rsidRPr="0097586C" w:rsidRDefault="0097586C" w:rsidP="00531965">
      <w:pPr>
        <w:spacing w:after="160" w:line="259" w:lineRule="auto"/>
        <w:jc w:val="right"/>
        <w:rPr>
          <w:rFonts w:ascii="Times New Roman" w:eastAsia="Times New Roman" w:hAnsi="Times New Roman"/>
          <w:b/>
          <w:bCs/>
          <w:iCs/>
          <w:sz w:val="24"/>
          <w:szCs w:val="24"/>
          <w:lang w:val="bg-BG" w:eastAsia="bg-BG"/>
        </w:rPr>
      </w:pPr>
      <w:r w:rsidRPr="0097586C">
        <w:rPr>
          <w:rFonts w:ascii="Times New Roman" w:eastAsia="Times New Roman" w:hAnsi="Times New Roman"/>
          <w:b/>
          <w:bCs/>
          <w:iCs/>
          <w:sz w:val="24"/>
          <w:szCs w:val="24"/>
          <w:lang w:val="bg-BG" w:eastAsia="bg-BG"/>
        </w:rPr>
        <w:lastRenderedPageBreak/>
        <w:t>Приложение №6 към Договор №…………</w:t>
      </w:r>
      <w:r w:rsidR="006B613A">
        <w:rPr>
          <w:rFonts w:ascii="Times New Roman" w:eastAsia="Times New Roman" w:hAnsi="Times New Roman"/>
          <w:b/>
          <w:bCs/>
          <w:iCs/>
          <w:sz w:val="24"/>
          <w:szCs w:val="24"/>
          <w:lang w:val="bg-BG" w:eastAsia="bg-BG"/>
        </w:rPr>
        <w:t>.............</w:t>
      </w:r>
      <w:r w:rsidRPr="0097586C">
        <w:rPr>
          <w:rFonts w:ascii="Times New Roman" w:eastAsia="Times New Roman" w:hAnsi="Times New Roman"/>
          <w:b/>
          <w:bCs/>
          <w:iCs/>
          <w:sz w:val="24"/>
          <w:szCs w:val="24"/>
          <w:lang w:val="bg-BG" w:eastAsia="bg-BG"/>
        </w:rPr>
        <w:t>..</w:t>
      </w:r>
    </w:p>
    <w:p w14:paraId="5DCB0026" w14:textId="77777777" w:rsidR="0097586C" w:rsidRPr="0097586C" w:rsidRDefault="0097586C" w:rsidP="0097586C">
      <w:pPr>
        <w:spacing w:after="160" w:line="259" w:lineRule="auto"/>
        <w:jc w:val="center"/>
        <w:rPr>
          <w:rFonts w:ascii="Times New Roman" w:eastAsia="Times New Roman" w:hAnsi="Times New Roman"/>
          <w:b/>
          <w:bCs/>
          <w:iCs/>
          <w:sz w:val="24"/>
          <w:szCs w:val="24"/>
          <w:lang w:val="bg-BG" w:eastAsia="bg-BG"/>
        </w:rPr>
      </w:pPr>
      <w:r w:rsidRPr="0097586C">
        <w:rPr>
          <w:rFonts w:ascii="Times New Roman" w:eastAsia="Times New Roman" w:hAnsi="Times New Roman"/>
          <w:b/>
          <w:bCs/>
          <w:iCs/>
          <w:sz w:val="24"/>
          <w:szCs w:val="24"/>
          <w:lang w:val="bg-BG" w:eastAsia="bg-BG"/>
        </w:rPr>
        <w:t>ПРОТОКОЛ ЗА ПОЕМАНЕ НА ОБЕКТ ПОД ОХРАНА</w:t>
      </w:r>
    </w:p>
    <w:p w14:paraId="4FD1A784" w14:textId="77777777" w:rsidR="0097586C" w:rsidRPr="0097586C" w:rsidRDefault="0097586C" w:rsidP="0097586C">
      <w:pPr>
        <w:spacing w:after="160" w:line="259" w:lineRule="auto"/>
        <w:jc w:val="center"/>
        <w:rPr>
          <w:lang w:val="bg-BG"/>
        </w:rPr>
      </w:pPr>
    </w:p>
    <w:p w14:paraId="39145A81" w14:textId="77777777" w:rsidR="0097586C" w:rsidRPr="0097586C" w:rsidRDefault="0097586C" w:rsidP="0097586C">
      <w:pPr>
        <w:spacing w:after="160" w:line="259" w:lineRule="auto"/>
        <w:ind w:firstLine="567"/>
        <w:jc w:val="both"/>
        <w:rPr>
          <w:rFonts w:ascii="Times New Roman" w:hAnsi="Times New Roman"/>
          <w:sz w:val="24"/>
          <w:szCs w:val="24"/>
          <w:lang w:val="bg-BG"/>
        </w:rPr>
      </w:pPr>
      <w:r w:rsidRPr="0097586C">
        <w:rPr>
          <w:rFonts w:ascii="Times New Roman" w:hAnsi="Times New Roman"/>
          <w:sz w:val="24"/>
          <w:szCs w:val="24"/>
          <w:lang w:val="bg-BG"/>
        </w:rPr>
        <w:t>Днес, …………………г., в изпълнение на чл.5, ал.2 от сключения Договор №………….</w:t>
      </w:r>
      <w:r w:rsidR="006B613A">
        <w:rPr>
          <w:rFonts w:ascii="Times New Roman" w:hAnsi="Times New Roman"/>
          <w:sz w:val="24"/>
          <w:szCs w:val="24"/>
          <w:lang w:val="bg-BG"/>
        </w:rPr>
        <w:t>....</w:t>
      </w:r>
      <w:r w:rsidRPr="0097586C">
        <w:rPr>
          <w:rFonts w:ascii="Times New Roman" w:hAnsi="Times New Roman"/>
          <w:sz w:val="24"/>
          <w:szCs w:val="24"/>
          <w:lang w:val="bg-BG"/>
        </w:rPr>
        <w:t xml:space="preserve"> между „Софийска вода“ АД и ………………………………….., ………………………………………………. – представител на ВЪЗЛОЖИТЕЛЯ, и ……………………………………………………. – представител на ИЗПЪЛНИТЕЛЯ по договора, подписаха настоящия протокол за предаване на следните обекти за охрана и в следното състояние:</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977"/>
        <w:gridCol w:w="2864"/>
      </w:tblGrid>
      <w:tr w:rsidR="0097586C" w:rsidRPr="0097586C" w14:paraId="28A6A1F5" w14:textId="77777777" w:rsidTr="006B613A">
        <w:trPr>
          <w:trHeight w:val="288"/>
        </w:trPr>
        <w:tc>
          <w:tcPr>
            <w:tcW w:w="3510" w:type="dxa"/>
            <w:shd w:val="clear" w:color="auto" w:fill="auto"/>
            <w:noWrap/>
            <w:hideMark/>
          </w:tcPr>
          <w:p w14:paraId="5CE0E1C0" w14:textId="77777777" w:rsidR="0097586C" w:rsidRPr="0097586C" w:rsidRDefault="0097586C" w:rsidP="00E31A53">
            <w:pPr>
              <w:spacing w:after="0" w:line="240" w:lineRule="auto"/>
              <w:ind w:firstLine="567"/>
              <w:jc w:val="center"/>
              <w:rPr>
                <w:rFonts w:ascii="Times New Roman" w:hAnsi="Times New Roman"/>
                <w:sz w:val="24"/>
                <w:szCs w:val="24"/>
                <w:lang w:val="bg-BG"/>
              </w:rPr>
            </w:pPr>
            <w:r w:rsidRPr="0097586C">
              <w:rPr>
                <w:rFonts w:ascii="Times New Roman" w:hAnsi="Times New Roman"/>
                <w:sz w:val="24"/>
                <w:szCs w:val="24"/>
                <w:lang w:val="bg-BG"/>
              </w:rPr>
              <w:t>Обект</w:t>
            </w:r>
          </w:p>
        </w:tc>
        <w:tc>
          <w:tcPr>
            <w:tcW w:w="2977" w:type="dxa"/>
            <w:shd w:val="clear" w:color="auto" w:fill="auto"/>
            <w:noWrap/>
            <w:hideMark/>
          </w:tcPr>
          <w:p w14:paraId="3A416941" w14:textId="77777777" w:rsidR="0097586C" w:rsidRPr="0097586C" w:rsidRDefault="0097586C" w:rsidP="006B613A">
            <w:pPr>
              <w:spacing w:after="0" w:line="240" w:lineRule="auto"/>
              <w:jc w:val="center"/>
              <w:rPr>
                <w:rFonts w:ascii="Times New Roman" w:hAnsi="Times New Roman"/>
                <w:sz w:val="24"/>
                <w:szCs w:val="24"/>
                <w:lang w:val="bg-BG"/>
              </w:rPr>
            </w:pPr>
            <w:r w:rsidRPr="0097586C">
              <w:rPr>
                <w:rFonts w:ascii="Times New Roman" w:hAnsi="Times New Roman"/>
                <w:sz w:val="24"/>
                <w:szCs w:val="24"/>
                <w:lang w:val="bg-BG"/>
              </w:rPr>
              <w:t>Състояни</w:t>
            </w:r>
            <w:r w:rsidR="006B613A">
              <w:rPr>
                <w:rFonts w:ascii="Times New Roman" w:hAnsi="Times New Roman"/>
                <w:sz w:val="24"/>
                <w:szCs w:val="24"/>
                <w:lang w:val="bg-BG"/>
              </w:rPr>
              <w:t>е на обекта при предаването му</w:t>
            </w:r>
          </w:p>
        </w:tc>
        <w:tc>
          <w:tcPr>
            <w:tcW w:w="2864" w:type="dxa"/>
            <w:shd w:val="clear" w:color="auto" w:fill="auto"/>
            <w:noWrap/>
            <w:hideMark/>
          </w:tcPr>
          <w:p w14:paraId="7A6FA8AB" w14:textId="77777777" w:rsidR="0097586C" w:rsidRPr="0097586C" w:rsidRDefault="0097586C" w:rsidP="00E31A53">
            <w:pPr>
              <w:spacing w:after="0" w:line="240" w:lineRule="auto"/>
              <w:jc w:val="center"/>
              <w:rPr>
                <w:rFonts w:ascii="Times New Roman" w:hAnsi="Times New Roman"/>
                <w:sz w:val="24"/>
                <w:szCs w:val="24"/>
                <w:lang w:val="bg-BG"/>
              </w:rPr>
            </w:pPr>
            <w:r w:rsidRPr="0097586C">
              <w:rPr>
                <w:rFonts w:ascii="Times New Roman" w:hAnsi="Times New Roman"/>
                <w:sz w:val="24"/>
                <w:szCs w:val="24"/>
                <w:lang w:val="bg-BG"/>
              </w:rPr>
              <w:t>Забележки</w:t>
            </w:r>
          </w:p>
        </w:tc>
      </w:tr>
      <w:tr w:rsidR="0097586C" w:rsidRPr="0097586C" w14:paraId="38FFB464" w14:textId="77777777" w:rsidTr="006B613A">
        <w:trPr>
          <w:trHeight w:val="288"/>
        </w:trPr>
        <w:tc>
          <w:tcPr>
            <w:tcW w:w="3510" w:type="dxa"/>
            <w:shd w:val="clear" w:color="auto" w:fill="auto"/>
            <w:noWrap/>
            <w:hideMark/>
          </w:tcPr>
          <w:p w14:paraId="1B9FF4F8" w14:textId="77777777" w:rsidR="0097586C" w:rsidRPr="0097586C" w:rsidRDefault="0097586C" w:rsidP="00E31A53">
            <w:pPr>
              <w:spacing w:after="0" w:line="240" w:lineRule="auto"/>
              <w:ind w:firstLine="567"/>
              <w:rPr>
                <w:rFonts w:ascii="Times New Roman" w:hAnsi="Times New Roman"/>
                <w:sz w:val="24"/>
                <w:szCs w:val="24"/>
                <w:lang w:val="bg-BG"/>
              </w:rPr>
            </w:pPr>
          </w:p>
          <w:p w14:paraId="62859413" w14:textId="77777777" w:rsidR="0097586C" w:rsidRPr="0097586C" w:rsidRDefault="0097586C" w:rsidP="00E31A53">
            <w:pPr>
              <w:spacing w:after="0" w:line="240" w:lineRule="auto"/>
              <w:ind w:firstLine="567"/>
              <w:rPr>
                <w:rFonts w:ascii="Times New Roman" w:hAnsi="Times New Roman"/>
                <w:sz w:val="24"/>
                <w:szCs w:val="24"/>
                <w:lang w:val="bg-BG"/>
              </w:rPr>
            </w:pPr>
          </w:p>
          <w:p w14:paraId="398E8FC5" w14:textId="77777777" w:rsidR="0097586C" w:rsidRPr="0097586C" w:rsidRDefault="0097586C" w:rsidP="00E31A53">
            <w:pPr>
              <w:spacing w:after="0" w:line="240" w:lineRule="auto"/>
              <w:ind w:firstLine="567"/>
              <w:rPr>
                <w:rFonts w:ascii="Times New Roman" w:hAnsi="Times New Roman"/>
                <w:sz w:val="24"/>
                <w:szCs w:val="24"/>
                <w:lang w:val="bg-BG"/>
              </w:rPr>
            </w:pPr>
          </w:p>
          <w:p w14:paraId="2D2E3D80" w14:textId="77777777" w:rsidR="0097586C" w:rsidRPr="0097586C" w:rsidRDefault="0097586C" w:rsidP="00E31A53">
            <w:pPr>
              <w:spacing w:after="0" w:line="240" w:lineRule="auto"/>
              <w:ind w:firstLine="567"/>
              <w:rPr>
                <w:rFonts w:ascii="Times New Roman" w:hAnsi="Times New Roman"/>
                <w:sz w:val="24"/>
                <w:szCs w:val="24"/>
                <w:lang w:val="bg-BG"/>
              </w:rPr>
            </w:pPr>
          </w:p>
          <w:p w14:paraId="61FA3589" w14:textId="77777777" w:rsidR="0097586C" w:rsidRPr="0097586C" w:rsidRDefault="0097586C" w:rsidP="00E31A53">
            <w:pPr>
              <w:spacing w:after="0" w:line="240" w:lineRule="auto"/>
              <w:ind w:firstLine="567"/>
              <w:rPr>
                <w:rFonts w:ascii="Times New Roman" w:hAnsi="Times New Roman"/>
                <w:sz w:val="24"/>
                <w:szCs w:val="24"/>
                <w:lang w:val="bg-BG"/>
              </w:rPr>
            </w:pPr>
          </w:p>
          <w:p w14:paraId="56E4A109" w14:textId="77777777" w:rsidR="0097586C" w:rsidRPr="0097586C" w:rsidRDefault="0097586C" w:rsidP="00E31A53">
            <w:pPr>
              <w:spacing w:after="0" w:line="240" w:lineRule="auto"/>
              <w:ind w:firstLine="567"/>
              <w:rPr>
                <w:rFonts w:ascii="Times New Roman" w:hAnsi="Times New Roman"/>
                <w:sz w:val="24"/>
                <w:szCs w:val="24"/>
                <w:lang w:val="bg-BG"/>
              </w:rPr>
            </w:pPr>
          </w:p>
        </w:tc>
        <w:tc>
          <w:tcPr>
            <w:tcW w:w="2977" w:type="dxa"/>
            <w:shd w:val="clear" w:color="auto" w:fill="auto"/>
            <w:noWrap/>
            <w:hideMark/>
          </w:tcPr>
          <w:p w14:paraId="1C02AF10" w14:textId="77777777" w:rsidR="0097586C" w:rsidRPr="0097586C" w:rsidRDefault="0097586C" w:rsidP="00E31A53">
            <w:pPr>
              <w:spacing w:after="0" w:line="240" w:lineRule="auto"/>
              <w:ind w:firstLine="567"/>
              <w:rPr>
                <w:rFonts w:ascii="Times New Roman" w:hAnsi="Times New Roman"/>
                <w:sz w:val="24"/>
                <w:szCs w:val="24"/>
                <w:lang w:val="bg-BG"/>
              </w:rPr>
            </w:pPr>
          </w:p>
        </w:tc>
        <w:tc>
          <w:tcPr>
            <w:tcW w:w="2864" w:type="dxa"/>
            <w:shd w:val="clear" w:color="auto" w:fill="auto"/>
            <w:noWrap/>
            <w:hideMark/>
          </w:tcPr>
          <w:p w14:paraId="2E02B5A8" w14:textId="77777777" w:rsidR="0097586C" w:rsidRPr="0097586C" w:rsidRDefault="0097586C" w:rsidP="00E31A53">
            <w:pPr>
              <w:spacing w:after="0" w:line="240" w:lineRule="auto"/>
              <w:ind w:firstLine="567"/>
              <w:rPr>
                <w:rFonts w:ascii="Times New Roman" w:hAnsi="Times New Roman"/>
                <w:sz w:val="24"/>
                <w:szCs w:val="24"/>
                <w:lang w:val="bg-BG"/>
              </w:rPr>
            </w:pPr>
          </w:p>
        </w:tc>
      </w:tr>
      <w:tr w:rsidR="0097586C" w:rsidRPr="0097586C" w14:paraId="04F436FA" w14:textId="77777777" w:rsidTr="006B613A">
        <w:trPr>
          <w:trHeight w:val="288"/>
        </w:trPr>
        <w:tc>
          <w:tcPr>
            <w:tcW w:w="3510" w:type="dxa"/>
            <w:shd w:val="clear" w:color="auto" w:fill="auto"/>
            <w:noWrap/>
            <w:hideMark/>
          </w:tcPr>
          <w:p w14:paraId="44B8294F" w14:textId="77777777" w:rsidR="0097586C" w:rsidRPr="0097586C" w:rsidRDefault="0097586C" w:rsidP="00E31A53">
            <w:pPr>
              <w:spacing w:after="0" w:line="240" w:lineRule="auto"/>
              <w:ind w:firstLine="567"/>
              <w:rPr>
                <w:rFonts w:ascii="Times New Roman" w:hAnsi="Times New Roman"/>
                <w:sz w:val="24"/>
                <w:szCs w:val="24"/>
                <w:lang w:val="bg-BG"/>
              </w:rPr>
            </w:pPr>
          </w:p>
          <w:p w14:paraId="68159264" w14:textId="77777777" w:rsidR="0097586C" w:rsidRPr="0097586C" w:rsidRDefault="0097586C" w:rsidP="00E31A53">
            <w:pPr>
              <w:spacing w:after="0" w:line="240" w:lineRule="auto"/>
              <w:ind w:firstLine="567"/>
              <w:rPr>
                <w:rFonts w:ascii="Times New Roman" w:hAnsi="Times New Roman"/>
                <w:sz w:val="24"/>
                <w:szCs w:val="24"/>
                <w:lang w:val="bg-BG"/>
              </w:rPr>
            </w:pPr>
          </w:p>
          <w:p w14:paraId="1E9DE63D" w14:textId="77777777" w:rsidR="0097586C" w:rsidRPr="0097586C" w:rsidRDefault="0097586C" w:rsidP="00E31A53">
            <w:pPr>
              <w:spacing w:after="0" w:line="240" w:lineRule="auto"/>
              <w:ind w:firstLine="567"/>
              <w:rPr>
                <w:rFonts w:ascii="Times New Roman" w:hAnsi="Times New Roman"/>
                <w:sz w:val="24"/>
                <w:szCs w:val="24"/>
                <w:lang w:val="bg-BG"/>
              </w:rPr>
            </w:pPr>
          </w:p>
          <w:p w14:paraId="2A9678D2" w14:textId="77777777" w:rsidR="0097586C" w:rsidRPr="0097586C" w:rsidRDefault="0097586C" w:rsidP="00E31A53">
            <w:pPr>
              <w:spacing w:after="0" w:line="240" w:lineRule="auto"/>
              <w:ind w:firstLine="567"/>
              <w:rPr>
                <w:rFonts w:ascii="Times New Roman" w:hAnsi="Times New Roman"/>
                <w:sz w:val="24"/>
                <w:szCs w:val="24"/>
                <w:lang w:val="bg-BG"/>
              </w:rPr>
            </w:pPr>
          </w:p>
          <w:p w14:paraId="69A5CEC7" w14:textId="77777777" w:rsidR="0097586C" w:rsidRPr="0097586C" w:rsidRDefault="0097586C" w:rsidP="00E31A53">
            <w:pPr>
              <w:spacing w:after="0" w:line="240" w:lineRule="auto"/>
              <w:ind w:firstLine="567"/>
              <w:rPr>
                <w:rFonts w:ascii="Times New Roman" w:hAnsi="Times New Roman"/>
                <w:sz w:val="24"/>
                <w:szCs w:val="24"/>
                <w:lang w:val="bg-BG"/>
              </w:rPr>
            </w:pPr>
          </w:p>
          <w:p w14:paraId="18FA94DE" w14:textId="77777777" w:rsidR="0097586C" w:rsidRPr="0097586C" w:rsidRDefault="0097586C" w:rsidP="00E31A53">
            <w:pPr>
              <w:spacing w:after="0" w:line="240" w:lineRule="auto"/>
              <w:ind w:firstLine="567"/>
              <w:rPr>
                <w:rFonts w:ascii="Times New Roman" w:hAnsi="Times New Roman"/>
                <w:sz w:val="24"/>
                <w:szCs w:val="24"/>
                <w:lang w:val="bg-BG"/>
              </w:rPr>
            </w:pPr>
          </w:p>
          <w:p w14:paraId="602DC3B1" w14:textId="77777777" w:rsidR="0097586C" w:rsidRPr="0097586C" w:rsidRDefault="0097586C" w:rsidP="00E31A53">
            <w:pPr>
              <w:spacing w:after="0" w:line="240" w:lineRule="auto"/>
              <w:ind w:firstLine="567"/>
              <w:rPr>
                <w:rFonts w:ascii="Times New Roman" w:hAnsi="Times New Roman"/>
                <w:sz w:val="24"/>
                <w:szCs w:val="24"/>
                <w:lang w:val="bg-BG"/>
              </w:rPr>
            </w:pPr>
          </w:p>
          <w:p w14:paraId="56B93C3C" w14:textId="77777777" w:rsidR="0097586C" w:rsidRPr="0097586C" w:rsidRDefault="0097586C" w:rsidP="00E31A53">
            <w:pPr>
              <w:spacing w:after="0" w:line="240" w:lineRule="auto"/>
              <w:ind w:firstLine="567"/>
              <w:rPr>
                <w:rFonts w:ascii="Times New Roman" w:hAnsi="Times New Roman"/>
                <w:sz w:val="24"/>
                <w:szCs w:val="24"/>
                <w:lang w:val="bg-BG"/>
              </w:rPr>
            </w:pPr>
          </w:p>
          <w:p w14:paraId="1B48A8F5" w14:textId="77777777" w:rsidR="0097586C" w:rsidRPr="0097586C" w:rsidRDefault="0097586C" w:rsidP="00E31A53">
            <w:pPr>
              <w:spacing w:after="0" w:line="240" w:lineRule="auto"/>
              <w:ind w:firstLine="567"/>
              <w:rPr>
                <w:rFonts w:ascii="Times New Roman" w:hAnsi="Times New Roman"/>
                <w:sz w:val="24"/>
                <w:szCs w:val="24"/>
                <w:lang w:val="bg-BG"/>
              </w:rPr>
            </w:pPr>
          </w:p>
          <w:p w14:paraId="4D868CB4" w14:textId="77777777" w:rsidR="0097586C" w:rsidRPr="0097586C" w:rsidRDefault="0097586C" w:rsidP="00E31A53">
            <w:pPr>
              <w:spacing w:after="0" w:line="240" w:lineRule="auto"/>
              <w:ind w:firstLine="567"/>
              <w:rPr>
                <w:rFonts w:ascii="Times New Roman" w:hAnsi="Times New Roman"/>
                <w:sz w:val="24"/>
                <w:szCs w:val="24"/>
                <w:lang w:val="bg-BG"/>
              </w:rPr>
            </w:pPr>
          </w:p>
        </w:tc>
        <w:tc>
          <w:tcPr>
            <w:tcW w:w="2977" w:type="dxa"/>
            <w:shd w:val="clear" w:color="auto" w:fill="auto"/>
            <w:noWrap/>
            <w:hideMark/>
          </w:tcPr>
          <w:p w14:paraId="3DD0BD18" w14:textId="77777777" w:rsidR="0097586C" w:rsidRPr="0097586C" w:rsidRDefault="0097586C" w:rsidP="00E31A53">
            <w:pPr>
              <w:spacing w:after="0" w:line="240" w:lineRule="auto"/>
              <w:ind w:firstLine="567"/>
              <w:rPr>
                <w:rFonts w:ascii="Times New Roman" w:hAnsi="Times New Roman"/>
                <w:sz w:val="24"/>
                <w:szCs w:val="24"/>
                <w:lang w:val="bg-BG"/>
              </w:rPr>
            </w:pPr>
          </w:p>
        </w:tc>
        <w:tc>
          <w:tcPr>
            <w:tcW w:w="2864" w:type="dxa"/>
            <w:shd w:val="clear" w:color="auto" w:fill="auto"/>
            <w:noWrap/>
            <w:hideMark/>
          </w:tcPr>
          <w:p w14:paraId="0BF3042F" w14:textId="77777777" w:rsidR="0097586C" w:rsidRPr="0097586C" w:rsidRDefault="0097586C" w:rsidP="00E31A53">
            <w:pPr>
              <w:spacing w:after="0" w:line="240" w:lineRule="auto"/>
              <w:ind w:firstLine="567"/>
              <w:rPr>
                <w:rFonts w:ascii="Times New Roman" w:hAnsi="Times New Roman"/>
                <w:sz w:val="24"/>
                <w:szCs w:val="24"/>
                <w:lang w:val="bg-BG"/>
              </w:rPr>
            </w:pPr>
          </w:p>
        </w:tc>
      </w:tr>
    </w:tbl>
    <w:p w14:paraId="27EDB544" w14:textId="77777777" w:rsidR="0097586C" w:rsidRPr="0097586C" w:rsidRDefault="0097586C" w:rsidP="0097586C">
      <w:pPr>
        <w:spacing w:after="160" w:line="259" w:lineRule="auto"/>
        <w:ind w:firstLine="567"/>
        <w:jc w:val="both"/>
        <w:rPr>
          <w:rFonts w:ascii="Times New Roman" w:hAnsi="Times New Roman"/>
          <w:sz w:val="24"/>
          <w:szCs w:val="24"/>
          <w:lang w:val="bg-BG"/>
        </w:rPr>
      </w:pPr>
    </w:p>
    <w:p w14:paraId="654FBE21" w14:textId="77777777" w:rsidR="0097586C" w:rsidRPr="0097586C" w:rsidRDefault="0097586C" w:rsidP="0097586C">
      <w:pPr>
        <w:spacing w:after="160" w:line="259" w:lineRule="auto"/>
        <w:ind w:firstLine="567"/>
        <w:jc w:val="both"/>
        <w:rPr>
          <w:rFonts w:ascii="Times New Roman" w:hAnsi="Times New Roman"/>
          <w:sz w:val="24"/>
          <w:szCs w:val="24"/>
          <w:lang w:val="bg-BG"/>
        </w:rPr>
      </w:pPr>
    </w:p>
    <w:p w14:paraId="3F3DDC51" w14:textId="77777777" w:rsidR="002B61E9" w:rsidRDefault="0097586C" w:rsidP="0097586C">
      <w:pPr>
        <w:spacing w:after="160" w:line="259" w:lineRule="auto"/>
        <w:ind w:firstLine="567"/>
        <w:jc w:val="both"/>
        <w:rPr>
          <w:rFonts w:ascii="Times New Roman" w:hAnsi="Times New Roman"/>
          <w:sz w:val="24"/>
          <w:szCs w:val="24"/>
          <w:lang w:val="bg-BG"/>
        </w:rPr>
      </w:pPr>
      <w:r w:rsidRPr="0097586C">
        <w:rPr>
          <w:rFonts w:ascii="Times New Roman" w:hAnsi="Times New Roman"/>
          <w:sz w:val="24"/>
          <w:szCs w:val="24"/>
          <w:lang w:val="bg-BG"/>
        </w:rPr>
        <w:t>За Възложителя:</w:t>
      </w:r>
    </w:p>
    <w:p w14:paraId="4339F195" w14:textId="77777777" w:rsidR="0097586C" w:rsidRPr="0097586C" w:rsidRDefault="002B61E9" w:rsidP="0097586C">
      <w:pPr>
        <w:spacing w:after="160" w:line="259" w:lineRule="auto"/>
        <w:ind w:firstLine="567"/>
        <w:jc w:val="both"/>
        <w:rPr>
          <w:rFonts w:ascii="Times New Roman" w:hAnsi="Times New Roman"/>
          <w:sz w:val="24"/>
          <w:szCs w:val="24"/>
          <w:lang w:val="bg-BG"/>
        </w:rPr>
      </w:pPr>
      <w:r>
        <w:rPr>
          <w:rFonts w:ascii="Times New Roman" w:hAnsi="Times New Roman"/>
          <w:sz w:val="24"/>
          <w:szCs w:val="24"/>
          <w:lang w:val="bg-BG"/>
        </w:rPr>
        <w:t>........................</w:t>
      </w:r>
      <w:r w:rsidR="0097586C" w:rsidRPr="0097586C">
        <w:rPr>
          <w:rFonts w:ascii="Times New Roman" w:hAnsi="Times New Roman"/>
          <w:sz w:val="24"/>
          <w:szCs w:val="24"/>
          <w:lang w:val="bg-BG"/>
        </w:rPr>
        <w:t>………………………………..(………………………………………)</w:t>
      </w:r>
    </w:p>
    <w:p w14:paraId="20F5B906" w14:textId="77777777" w:rsidR="0097586C" w:rsidRPr="0097586C" w:rsidRDefault="0097586C" w:rsidP="0097586C">
      <w:pPr>
        <w:spacing w:after="160" w:line="259" w:lineRule="auto"/>
        <w:ind w:firstLine="567"/>
        <w:jc w:val="both"/>
        <w:rPr>
          <w:rFonts w:ascii="Times New Roman" w:hAnsi="Times New Roman"/>
          <w:sz w:val="24"/>
          <w:szCs w:val="24"/>
          <w:lang w:val="bg-BG"/>
        </w:rPr>
      </w:pPr>
    </w:p>
    <w:p w14:paraId="0DC7D122" w14:textId="77777777" w:rsidR="0097586C" w:rsidRPr="0097586C" w:rsidRDefault="0097586C" w:rsidP="0097586C">
      <w:pPr>
        <w:spacing w:after="160" w:line="259" w:lineRule="auto"/>
        <w:ind w:firstLine="567"/>
        <w:jc w:val="both"/>
        <w:rPr>
          <w:rFonts w:ascii="Times New Roman" w:hAnsi="Times New Roman"/>
          <w:sz w:val="24"/>
          <w:szCs w:val="24"/>
          <w:lang w:val="bg-BG"/>
        </w:rPr>
      </w:pPr>
    </w:p>
    <w:p w14:paraId="45AEB06F" w14:textId="77777777" w:rsidR="006B613A" w:rsidRDefault="0097586C" w:rsidP="0097586C">
      <w:pPr>
        <w:spacing w:after="160" w:line="259" w:lineRule="auto"/>
        <w:ind w:firstLine="567"/>
        <w:jc w:val="both"/>
        <w:rPr>
          <w:rFonts w:ascii="Times New Roman" w:hAnsi="Times New Roman"/>
          <w:sz w:val="24"/>
          <w:szCs w:val="24"/>
          <w:lang w:val="bg-BG"/>
        </w:rPr>
      </w:pPr>
      <w:r w:rsidRPr="0097586C">
        <w:rPr>
          <w:rFonts w:ascii="Times New Roman" w:hAnsi="Times New Roman"/>
          <w:sz w:val="24"/>
          <w:szCs w:val="24"/>
          <w:lang w:val="bg-BG"/>
        </w:rPr>
        <w:t xml:space="preserve">За Изпълнителя: </w:t>
      </w:r>
    </w:p>
    <w:p w14:paraId="59B37D2C" w14:textId="77777777" w:rsidR="0097586C" w:rsidRPr="0097586C" w:rsidRDefault="006B613A" w:rsidP="0097586C">
      <w:pPr>
        <w:spacing w:after="160" w:line="259" w:lineRule="auto"/>
        <w:ind w:firstLine="567"/>
        <w:jc w:val="both"/>
        <w:rPr>
          <w:rFonts w:ascii="Times New Roman" w:hAnsi="Times New Roman"/>
          <w:sz w:val="24"/>
          <w:szCs w:val="24"/>
          <w:lang w:val="bg-BG"/>
        </w:rPr>
      </w:pPr>
      <w:r>
        <w:rPr>
          <w:rFonts w:ascii="Times New Roman" w:hAnsi="Times New Roman"/>
          <w:sz w:val="24"/>
          <w:szCs w:val="24"/>
          <w:lang w:val="bg-BG"/>
        </w:rPr>
        <w:t>........................</w:t>
      </w:r>
      <w:r w:rsidR="0097586C" w:rsidRPr="0097586C">
        <w:rPr>
          <w:rFonts w:ascii="Times New Roman" w:hAnsi="Times New Roman"/>
          <w:sz w:val="24"/>
          <w:szCs w:val="24"/>
          <w:lang w:val="bg-BG"/>
        </w:rPr>
        <w:t>………………………………..(………</w:t>
      </w:r>
      <w:r>
        <w:rPr>
          <w:rFonts w:ascii="Times New Roman" w:hAnsi="Times New Roman"/>
          <w:sz w:val="24"/>
          <w:szCs w:val="24"/>
          <w:lang w:val="bg-BG"/>
        </w:rPr>
        <w:t>...</w:t>
      </w:r>
      <w:r w:rsidR="0097586C" w:rsidRPr="0097586C">
        <w:rPr>
          <w:rFonts w:ascii="Times New Roman" w:hAnsi="Times New Roman"/>
          <w:sz w:val="24"/>
          <w:szCs w:val="24"/>
          <w:lang w:val="bg-BG"/>
        </w:rPr>
        <w:t>……………………………)</w:t>
      </w:r>
    </w:p>
    <w:p w14:paraId="55D5DB92" w14:textId="77777777" w:rsidR="0097586C" w:rsidRPr="0097586C" w:rsidRDefault="0097586C" w:rsidP="0097586C">
      <w:pPr>
        <w:spacing w:after="160" w:line="259" w:lineRule="auto"/>
        <w:ind w:firstLine="567"/>
        <w:jc w:val="both"/>
        <w:rPr>
          <w:rFonts w:ascii="Times New Roman" w:hAnsi="Times New Roman"/>
          <w:sz w:val="24"/>
          <w:szCs w:val="24"/>
          <w:lang w:val="bg-BG"/>
        </w:rPr>
      </w:pPr>
    </w:p>
    <w:p w14:paraId="08556109" w14:textId="77777777" w:rsidR="0097586C" w:rsidRDefault="0097586C" w:rsidP="0097586C">
      <w:pPr>
        <w:spacing w:after="160" w:line="259" w:lineRule="auto"/>
        <w:ind w:firstLine="567"/>
        <w:jc w:val="both"/>
        <w:rPr>
          <w:rFonts w:ascii="Times New Roman" w:hAnsi="Times New Roman"/>
          <w:sz w:val="24"/>
          <w:szCs w:val="24"/>
          <w:lang w:val="bg-BG"/>
        </w:rPr>
        <w:sectPr w:rsidR="0097586C" w:rsidSect="00D35B84">
          <w:footerReference w:type="default" r:id="rId16"/>
          <w:pgSz w:w="11906" w:h="16838"/>
          <w:pgMar w:top="1530" w:right="1417" w:bottom="1417" w:left="1417" w:header="708" w:footer="708" w:gutter="0"/>
          <w:cols w:space="708"/>
          <w:docGrid w:linePitch="360"/>
        </w:sectPr>
      </w:pPr>
    </w:p>
    <w:p w14:paraId="4E784673" w14:textId="77777777" w:rsidR="0097586C" w:rsidRPr="0097586C" w:rsidRDefault="0097586C" w:rsidP="0097586C">
      <w:pPr>
        <w:spacing w:after="160" w:line="259" w:lineRule="auto"/>
        <w:ind w:firstLine="567"/>
        <w:jc w:val="both"/>
        <w:rPr>
          <w:rFonts w:ascii="Times New Roman" w:hAnsi="Times New Roman"/>
          <w:sz w:val="24"/>
          <w:szCs w:val="24"/>
          <w:lang w:val="bg-BG"/>
        </w:rPr>
      </w:pPr>
    </w:p>
    <w:p w14:paraId="77337BBF" w14:textId="77777777" w:rsidR="0097586C" w:rsidRPr="00BA70CF" w:rsidRDefault="0097586C" w:rsidP="0097586C">
      <w:pPr>
        <w:pStyle w:val="Heading5"/>
        <w:spacing w:before="0" w:after="200"/>
        <w:jc w:val="center"/>
        <w:rPr>
          <w:rFonts w:ascii="Times New Roman" w:hAnsi="Times New Roman"/>
          <w:b w:val="0"/>
          <w:sz w:val="40"/>
        </w:rPr>
      </w:pPr>
      <w:r w:rsidRPr="00BA70CF">
        <w:rPr>
          <w:rFonts w:ascii="Times New Roman" w:hAnsi="Times New Roman"/>
          <w:sz w:val="40"/>
        </w:rPr>
        <w:t>К О Н С Т АТ И В Е Н     П Р О Т О К О Л</w:t>
      </w:r>
    </w:p>
    <w:p w14:paraId="0D1F43A7" w14:textId="77777777" w:rsidR="0097586C" w:rsidRPr="00BA70CF" w:rsidRDefault="0097586C" w:rsidP="0097586C">
      <w:pPr>
        <w:spacing w:after="0" w:line="240" w:lineRule="auto"/>
        <w:jc w:val="center"/>
        <w:rPr>
          <w:rFonts w:ascii="Times New Roman" w:hAnsi="Times New Roman"/>
          <w:b/>
        </w:rPr>
      </w:pPr>
    </w:p>
    <w:p w14:paraId="03731B7D" w14:textId="77777777" w:rsidR="0097586C" w:rsidRPr="00BA70CF" w:rsidRDefault="0097586C" w:rsidP="0097586C">
      <w:pPr>
        <w:spacing w:after="0" w:line="240" w:lineRule="auto"/>
        <w:jc w:val="center"/>
        <w:rPr>
          <w:rFonts w:ascii="Times New Roman" w:hAnsi="Times New Roman"/>
          <w:b/>
        </w:rPr>
      </w:pPr>
      <w:r w:rsidRPr="00BA70CF">
        <w:rPr>
          <w:rFonts w:ascii="Times New Roman" w:hAnsi="Times New Roman"/>
          <w:b/>
        </w:rPr>
        <w:t xml:space="preserve">ЗА ИЗВЪРШЕНА ПРОВЕРКА НА </w:t>
      </w:r>
    </w:p>
    <w:p w14:paraId="71F23843" w14:textId="77777777" w:rsidR="0097586C" w:rsidRPr="00BA70CF" w:rsidRDefault="0097586C" w:rsidP="0097586C">
      <w:pPr>
        <w:spacing w:after="0" w:line="240" w:lineRule="auto"/>
        <w:jc w:val="center"/>
        <w:rPr>
          <w:rFonts w:ascii="Times New Roman" w:hAnsi="Times New Roman"/>
          <w:b/>
        </w:rPr>
      </w:pPr>
    </w:p>
    <w:p w14:paraId="746568D5" w14:textId="77777777" w:rsidR="0097586C" w:rsidRDefault="0097586C" w:rsidP="0097586C">
      <w:pPr>
        <w:spacing w:after="0" w:line="240" w:lineRule="auto"/>
        <w:rPr>
          <w:rFonts w:ascii="Times New Roman" w:hAnsi="Times New Roman"/>
          <w:b/>
          <w:sz w:val="28"/>
          <w:szCs w:val="28"/>
        </w:rPr>
      </w:pPr>
      <w:r w:rsidRPr="00BA70CF">
        <w:rPr>
          <w:rFonts w:ascii="Times New Roman" w:hAnsi="Times New Roman"/>
          <w:b/>
          <w:sz w:val="28"/>
          <w:szCs w:val="28"/>
        </w:rPr>
        <w:t>ОБЕКТ:…………………………………………………………………………</w:t>
      </w:r>
      <w:r>
        <w:rPr>
          <w:rFonts w:ascii="Times New Roman" w:hAnsi="Times New Roman"/>
          <w:b/>
          <w:sz w:val="28"/>
          <w:szCs w:val="28"/>
        </w:rPr>
        <w:t>.</w:t>
      </w:r>
    </w:p>
    <w:p w14:paraId="7173B560" w14:textId="77777777" w:rsidR="006B613A" w:rsidRPr="00415462" w:rsidRDefault="006B613A" w:rsidP="0097586C">
      <w:pPr>
        <w:spacing w:after="0" w:line="240" w:lineRule="auto"/>
        <w:rPr>
          <w:rFonts w:ascii="Times New Roman" w:hAnsi="Times New Roman"/>
          <w:b/>
          <w:sz w:val="28"/>
          <w:szCs w:val="28"/>
        </w:rPr>
      </w:pPr>
    </w:p>
    <w:p w14:paraId="7F0229C5" w14:textId="77777777" w:rsidR="0097586C" w:rsidRDefault="0097586C" w:rsidP="0097586C">
      <w:pPr>
        <w:spacing w:after="0" w:line="240" w:lineRule="auto"/>
        <w:rPr>
          <w:rFonts w:ascii="Times New Roman" w:hAnsi="Times New Roman"/>
          <w:b/>
          <w:sz w:val="28"/>
          <w:szCs w:val="28"/>
        </w:rPr>
      </w:pPr>
      <w:r w:rsidRPr="00BA70CF">
        <w:rPr>
          <w:rFonts w:ascii="Times New Roman" w:hAnsi="Times New Roman"/>
          <w:b/>
          <w:sz w:val="28"/>
          <w:szCs w:val="28"/>
        </w:rPr>
        <w:t>МЕСТОНАХОЖДЕНИЕ…………………………………………</w:t>
      </w:r>
      <w:r>
        <w:rPr>
          <w:rFonts w:ascii="Times New Roman" w:hAnsi="Times New Roman"/>
          <w:b/>
          <w:sz w:val="28"/>
          <w:szCs w:val="28"/>
        </w:rPr>
        <w:t>…………..</w:t>
      </w:r>
    </w:p>
    <w:p w14:paraId="11095B30" w14:textId="77777777" w:rsidR="006B613A" w:rsidRPr="00415462" w:rsidRDefault="006B613A" w:rsidP="0097586C">
      <w:pPr>
        <w:spacing w:after="0" w:line="240" w:lineRule="auto"/>
        <w:rPr>
          <w:rFonts w:ascii="Times New Roman" w:hAnsi="Times New Roman"/>
          <w:b/>
          <w:sz w:val="28"/>
          <w:szCs w:val="28"/>
        </w:rPr>
      </w:pPr>
    </w:p>
    <w:p w14:paraId="2EFBF437" w14:textId="77777777" w:rsidR="0097586C" w:rsidRPr="00415462" w:rsidRDefault="0097586C" w:rsidP="0097586C">
      <w:pPr>
        <w:spacing w:line="240" w:lineRule="auto"/>
        <w:rPr>
          <w:rFonts w:ascii="Times New Roman" w:hAnsi="Times New Roman"/>
          <w:b/>
          <w:sz w:val="28"/>
          <w:szCs w:val="28"/>
        </w:rPr>
      </w:pPr>
      <w:r w:rsidRPr="00BA70CF">
        <w:rPr>
          <w:rFonts w:ascii="Times New Roman" w:hAnsi="Times New Roman"/>
          <w:b/>
          <w:sz w:val="28"/>
          <w:szCs w:val="28"/>
        </w:rPr>
        <w:t>……………………………………………………………………………..……</w:t>
      </w:r>
      <w:r>
        <w:rPr>
          <w:rFonts w:ascii="Times New Roman" w:hAnsi="Times New Roman"/>
          <w:b/>
          <w:sz w:val="28"/>
          <w:szCs w:val="28"/>
        </w:rPr>
        <w:t>..</w:t>
      </w:r>
    </w:p>
    <w:p w14:paraId="12D4A92A" w14:textId="77777777" w:rsidR="0097586C" w:rsidRPr="00BA70CF" w:rsidRDefault="0097586C" w:rsidP="006B613A">
      <w:pPr>
        <w:spacing w:after="0" w:line="240" w:lineRule="auto"/>
        <w:ind w:firstLine="709"/>
        <w:jc w:val="both"/>
        <w:rPr>
          <w:rFonts w:ascii="Times New Roman" w:hAnsi="Times New Roman"/>
          <w:sz w:val="28"/>
          <w:szCs w:val="28"/>
        </w:rPr>
      </w:pPr>
      <w:r w:rsidRPr="00BA70CF">
        <w:rPr>
          <w:rFonts w:ascii="Times New Roman" w:hAnsi="Times New Roman"/>
          <w:sz w:val="28"/>
          <w:szCs w:val="28"/>
        </w:rPr>
        <w:t>Днес</w:t>
      </w:r>
      <w:r>
        <w:rPr>
          <w:rFonts w:ascii="Times New Roman" w:hAnsi="Times New Roman"/>
          <w:b/>
          <w:sz w:val="28"/>
          <w:szCs w:val="28"/>
        </w:rPr>
        <w:t>………………</w:t>
      </w:r>
      <w:r w:rsidRPr="00BA70CF">
        <w:rPr>
          <w:rFonts w:ascii="Times New Roman" w:hAnsi="Times New Roman"/>
          <w:b/>
          <w:sz w:val="28"/>
          <w:szCs w:val="28"/>
        </w:rPr>
        <w:t xml:space="preserve">, </w:t>
      </w:r>
      <w:r w:rsidRPr="00BA70CF">
        <w:rPr>
          <w:rFonts w:ascii="Times New Roman" w:hAnsi="Times New Roman"/>
          <w:sz w:val="28"/>
          <w:szCs w:val="28"/>
        </w:rPr>
        <w:t xml:space="preserve">на основание </w:t>
      </w:r>
      <w:r>
        <w:rPr>
          <w:rFonts w:ascii="Times New Roman" w:hAnsi="Times New Roman"/>
          <w:sz w:val="28"/>
          <w:szCs w:val="28"/>
        </w:rPr>
        <w:t>сключен договор № …………../…... между</w:t>
      </w:r>
      <w:r w:rsidRPr="00BA70CF">
        <w:rPr>
          <w:rFonts w:ascii="Times New Roman" w:hAnsi="Times New Roman"/>
          <w:sz w:val="28"/>
          <w:szCs w:val="28"/>
        </w:rPr>
        <w:t xml:space="preserve"> „Софийска вода“АД</w:t>
      </w:r>
      <w:r>
        <w:rPr>
          <w:rFonts w:ascii="Times New Roman" w:hAnsi="Times New Roman"/>
          <w:sz w:val="28"/>
          <w:szCs w:val="28"/>
        </w:rPr>
        <w:t xml:space="preserve"> и ф-ма …………………………………………</w:t>
      </w:r>
      <w:r w:rsidRPr="00BA70CF">
        <w:rPr>
          <w:rFonts w:ascii="Times New Roman" w:hAnsi="Times New Roman"/>
          <w:sz w:val="28"/>
          <w:szCs w:val="28"/>
        </w:rPr>
        <w:t xml:space="preserve">, </w:t>
      </w:r>
      <w:r>
        <w:rPr>
          <w:rFonts w:ascii="Times New Roman" w:hAnsi="Times New Roman"/>
          <w:sz w:val="28"/>
          <w:szCs w:val="28"/>
        </w:rPr>
        <w:t>представители на Възложителя :</w:t>
      </w:r>
    </w:p>
    <w:p w14:paraId="036A792B" w14:textId="77777777" w:rsidR="0097586C" w:rsidRPr="00BA70CF" w:rsidRDefault="0097586C" w:rsidP="0097586C">
      <w:pPr>
        <w:spacing w:after="0" w:line="240" w:lineRule="auto"/>
        <w:ind w:right="-142" w:firstLine="720"/>
        <w:jc w:val="both"/>
        <w:rPr>
          <w:rFonts w:ascii="Times New Roman" w:hAnsi="Times New Roman"/>
          <w:sz w:val="28"/>
          <w:szCs w:val="28"/>
        </w:rPr>
      </w:pPr>
      <w:r w:rsidRPr="00BA70CF">
        <w:rPr>
          <w:rFonts w:ascii="Times New Roman" w:hAnsi="Times New Roman"/>
          <w:sz w:val="28"/>
          <w:szCs w:val="28"/>
        </w:rPr>
        <w:t>1………………………………………………………………………</w:t>
      </w:r>
    </w:p>
    <w:p w14:paraId="26B70FFC" w14:textId="77777777" w:rsidR="0097586C" w:rsidRDefault="0097586C" w:rsidP="006B613A">
      <w:pPr>
        <w:spacing w:after="0" w:line="240" w:lineRule="auto"/>
        <w:ind w:firstLine="720"/>
        <w:jc w:val="both"/>
        <w:rPr>
          <w:rFonts w:ascii="Times New Roman" w:hAnsi="Times New Roman"/>
          <w:sz w:val="28"/>
          <w:szCs w:val="28"/>
        </w:rPr>
      </w:pPr>
      <w:r w:rsidRPr="00BA70CF">
        <w:rPr>
          <w:rFonts w:ascii="Times New Roman" w:hAnsi="Times New Roman"/>
          <w:sz w:val="28"/>
          <w:szCs w:val="28"/>
        </w:rPr>
        <w:t>2………………………………………………………………………</w:t>
      </w:r>
    </w:p>
    <w:p w14:paraId="57ECF436" w14:textId="77777777" w:rsidR="0097586C" w:rsidRDefault="0097586C" w:rsidP="006B613A">
      <w:pPr>
        <w:spacing w:after="0" w:line="240" w:lineRule="auto"/>
        <w:jc w:val="both"/>
        <w:rPr>
          <w:rFonts w:ascii="Times New Roman" w:hAnsi="Times New Roman"/>
          <w:sz w:val="28"/>
          <w:szCs w:val="28"/>
        </w:rPr>
      </w:pPr>
      <w:r w:rsidRPr="00BA70CF">
        <w:rPr>
          <w:rFonts w:ascii="Times New Roman" w:hAnsi="Times New Roman"/>
          <w:sz w:val="28"/>
          <w:szCs w:val="28"/>
        </w:rPr>
        <w:t>извърши</w:t>
      </w:r>
      <w:r>
        <w:rPr>
          <w:rFonts w:ascii="Times New Roman" w:hAnsi="Times New Roman"/>
          <w:sz w:val="28"/>
          <w:szCs w:val="28"/>
        </w:rPr>
        <w:t>ха</w:t>
      </w:r>
      <w:r w:rsidRPr="00BA70CF">
        <w:rPr>
          <w:rFonts w:ascii="Times New Roman" w:hAnsi="Times New Roman"/>
          <w:sz w:val="28"/>
          <w:szCs w:val="28"/>
        </w:rPr>
        <w:t xml:space="preserve"> проверка на обекта и </w:t>
      </w:r>
      <w:r w:rsidRPr="00BA70CF">
        <w:rPr>
          <w:rFonts w:ascii="Times New Roman" w:hAnsi="Times New Roman"/>
          <w:b/>
          <w:sz w:val="28"/>
          <w:szCs w:val="28"/>
          <w:u w:val="single"/>
        </w:rPr>
        <w:t>констатира следното</w:t>
      </w:r>
      <w:r w:rsidRPr="00BA70CF">
        <w:rPr>
          <w:rFonts w:ascii="Times New Roman" w:hAnsi="Times New Roman"/>
          <w:sz w:val="28"/>
          <w:szCs w:val="28"/>
        </w:rPr>
        <w:t>:</w:t>
      </w:r>
    </w:p>
    <w:p w14:paraId="3861A844" w14:textId="77777777" w:rsidR="006B613A" w:rsidRPr="00BA70CF" w:rsidRDefault="006B613A" w:rsidP="0097586C">
      <w:pPr>
        <w:spacing w:after="0" w:line="240" w:lineRule="auto"/>
        <w:ind w:right="-142"/>
        <w:jc w:val="both"/>
        <w:rPr>
          <w:rFonts w:ascii="Times New Roman" w:hAnsi="Times New Roman"/>
          <w:sz w:val="28"/>
          <w:szCs w:val="28"/>
        </w:rPr>
      </w:pPr>
    </w:p>
    <w:p w14:paraId="1580FAB8" w14:textId="77777777" w:rsidR="0097586C" w:rsidRDefault="0097586C" w:rsidP="006B613A">
      <w:pPr>
        <w:spacing w:after="0" w:line="240" w:lineRule="auto"/>
        <w:rPr>
          <w:rFonts w:ascii="Times New Roman" w:hAnsi="Times New Roman"/>
          <w:sz w:val="28"/>
          <w:szCs w:val="28"/>
        </w:rPr>
      </w:pPr>
      <w:r w:rsidRPr="00BA70CF">
        <w:rPr>
          <w:rFonts w:ascii="Times New Roman" w:hAnsi="Times New Roman"/>
          <w:sz w:val="28"/>
          <w:szCs w:val="28"/>
        </w:rPr>
        <w:t>………………………………………………………………………………………………………………………………………………………………………………………………………………………………………………………………………………………………………………………………………………………………………………………………………………………………………………………………………………………………………………………………………………………………………………………………………………………………………………………………………………………………………………………………………………………………………………………………</w:t>
      </w:r>
    </w:p>
    <w:p w14:paraId="101F194C" w14:textId="77777777" w:rsidR="0097586C" w:rsidRDefault="0097586C" w:rsidP="0097586C">
      <w:pPr>
        <w:spacing w:after="0" w:line="240" w:lineRule="auto"/>
        <w:rPr>
          <w:rFonts w:ascii="Times New Roman" w:hAnsi="Times New Roman"/>
          <w:sz w:val="28"/>
          <w:szCs w:val="28"/>
        </w:rPr>
      </w:pPr>
      <w:r>
        <w:rPr>
          <w:rFonts w:ascii="Times New Roman" w:hAnsi="Times New Roman"/>
          <w:sz w:val="28"/>
          <w:szCs w:val="28"/>
        </w:rPr>
        <w:t>Проверката беше извършена в присъствието на ……………………………..</w:t>
      </w:r>
    </w:p>
    <w:p w14:paraId="141A31C8" w14:textId="77777777" w:rsidR="0097586C" w:rsidRPr="00BA70CF" w:rsidRDefault="0097586C" w:rsidP="0097586C">
      <w:pPr>
        <w:spacing w:after="0" w:line="240" w:lineRule="auto"/>
        <w:rPr>
          <w:rFonts w:ascii="Times New Roman" w:hAnsi="Times New Roman"/>
          <w:sz w:val="28"/>
          <w:szCs w:val="28"/>
        </w:rPr>
      </w:pPr>
      <w:r>
        <w:rPr>
          <w:rFonts w:ascii="Times New Roman" w:hAnsi="Times New Roman"/>
          <w:sz w:val="28"/>
          <w:szCs w:val="28"/>
        </w:rPr>
        <w:t>…………………………………………………………………………………….</w:t>
      </w:r>
    </w:p>
    <w:p w14:paraId="4BF48FD6" w14:textId="77777777" w:rsidR="0097586C" w:rsidRDefault="0097586C" w:rsidP="0097586C">
      <w:pPr>
        <w:spacing w:line="240" w:lineRule="auto"/>
        <w:jc w:val="both"/>
        <w:rPr>
          <w:rFonts w:ascii="Times New Roman" w:hAnsi="Times New Roman"/>
          <w:sz w:val="24"/>
          <w:szCs w:val="24"/>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D43BD4">
        <w:rPr>
          <w:rFonts w:ascii="Times New Roman" w:hAnsi="Times New Roman"/>
          <w:sz w:val="24"/>
          <w:szCs w:val="24"/>
        </w:rPr>
        <w:t>За Възложителя:</w:t>
      </w:r>
    </w:p>
    <w:p w14:paraId="003ED7D8" w14:textId="77777777" w:rsidR="0097586C" w:rsidRPr="001D7732" w:rsidRDefault="0097586C" w:rsidP="0097586C">
      <w:pPr>
        <w:spacing w:after="0" w:line="240" w:lineRule="auto"/>
        <w:ind w:left="5168" w:firstLine="504"/>
        <w:rPr>
          <w:rFonts w:ascii="Times New Roman" w:hAnsi="Times New Roman"/>
          <w:b/>
        </w:rPr>
      </w:pPr>
      <w:r w:rsidRPr="001D7732">
        <w:rPr>
          <w:rFonts w:ascii="Times New Roman" w:hAnsi="Times New Roman"/>
          <w:b/>
        </w:rPr>
        <w:t>1………....................................</w:t>
      </w:r>
    </w:p>
    <w:p w14:paraId="05EB1772" w14:textId="77777777" w:rsidR="0097586C" w:rsidRPr="00BA70CF" w:rsidRDefault="0097586C" w:rsidP="0097586C">
      <w:pPr>
        <w:spacing w:after="0" w:line="240" w:lineRule="auto"/>
        <w:ind w:left="4963" w:firstLine="709"/>
        <w:rPr>
          <w:rFonts w:ascii="Times New Roman" w:hAnsi="Times New Roman"/>
        </w:rPr>
      </w:pPr>
      <w:r>
        <w:rPr>
          <w:rFonts w:ascii="Times New Roman" w:hAnsi="Times New Roman"/>
        </w:rPr>
        <w:t>/</w:t>
      </w:r>
      <w:r w:rsidRPr="00BA70CF">
        <w:rPr>
          <w:rFonts w:ascii="Times New Roman" w:hAnsi="Times New Roman"/>
        </w:rPr>
        <w:t>………………………../</w:t>
      </w:r>
    </w:p>
    <w:p w14:paraId="26EF16B5" w14:textId="77777777" w:rsidR="0097586C" w:rsidRPr="001D7732" w:rsidRDefault="0097586C" w:rsidP="0097586C">
      <w:pPr>
        <w:spacing w:after="0" w:line="240" w:lineRule="auto"/>
        <w:rPr>
          <w:rFonts w:ascii="Times New Roman" w:hAnsi="Times New Roman"/>
          <w:i/>
          <w:sz w:val="20"/>
          <w:szCs w:val="20"/>
          <w:u w:val="single"/>
        </w:rPr>
      </w:pPr>
      <w:r>
        <w:rPr>
          <w:rFonts w:ascii="Times New Roman" w:hAnsi="Times New Roman"/>
        </w:rPr>
        <w:t>Присъствал на проверката:</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1D7732">
        <w:rPr>
          <w:rFonts w:ascii="Times New Roman" w:hAnsi="Times New Roman"/>
          <w:b/>
        </w:rPr>
        <w:t>2………………………………</w:t>
      </w:r>
    </w:p>
    <w:p w14:paraId="3D46D8A2" w14:textId="77777777" w:rsidR="0097586C" w:rsidRDefault="0097586C" w:rsidP="0097586C">
      <w:pPr>
        <w:spacing w:after="0" w:line="240" w:lineRule="auto"/>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BA70CF">
        <w:rPr>
          <w:rFonts w:ascii="Times New Roman" w:hAnsi="Times New Roman"/>
        </w:rPr>
        <w:t>/………………………../</w:t>
      </w:r>
    </w:p>
    <w:p w14:paraId="61F19F52" w14:textId="77777777" w:rsidR="0097586C" w:rsidRDefault="0097586C" w:rsidP="0097586C">
      <w:pPr>
        <w:spacing w:after="0" w:line="240" w:lineRule="auto"/>
        <w:rPr>
          <w:rFonts w:ascii="Times New Roman" w:hAnsi="Times New Roman"/>
        </w:rPr>
      </w:pPr>
      <w:r>
        <w:rPr>
          <w:rFonts w:ascii="Times New Roman" w:hAnsi="Times New Roman"/>
        </w:rPr>
        <w:t>………………………………..</w:t>
      </w:r>
    </w:p>
    <w:p w14:paraId="0D79F47E" w14:textId="77777777" w:rsidR="0097586C" w:rsidRDefault="0097586C" w:rsidP="0097586C">
      <w:pPr>
        <w:spacing w:after="0" w:line="240" w:lineRule="auto"/>
        <w:rPr>
          <w:rFonts w:ascii="Times New Roman" w:hAnsi="Times New Roman"/>
          <w:b/>
          <w:i/>
        </w:rPr>
        <w:sectPr w:rsidR="0097586C" w:rsidSect="00D35B84">
          <w:headerReference w:type="default" r:id="rId17"/>
          <w:pgSz w:w="11906" w:h="16838"/>
          <w:pgMar w:top="1530" w:right="1417" w:bottom="1417" w:left="1417" w:header="708" w:footer="708" w:gutter="0"/>
          <w:cols w:space="708"/>
          <w:docGrid w:linePitch="360"/>
        </w:sectPr>
      </w:pPr>
      <w:r w:rsidRPr="00EE1852">
        <w:rPr>
          <w:rFonts w:ascii="Times New Roman" w:hAnsi="Times New Roman"/>
          <w:b/>
          <w:i/>
        </w:rPr>
        <w:t>Декларирам, че с подписването на настоящия протокол давам съгласието си „Софийска вода“АД в качеството си на администратор на лични данни, да събира и обработва личните ми данни при необходимост и за целите на търговските взаимоотношения между страните.</w:t>
      </w:r>
    </w:p>
    <w:p w14:paraId="1AA5483D" w14:textId="77777777" w:rsidR="0097586C" w:rsidRPr="0097586C" w:rsidRDefault="0097586C" w:rsidP="00531965">
      <w:pPr>
        <w:spacing w:after="160" w:line="259" w:lineRule="auto"/>
        <w:jc w:val="right"/>
        <w:rPr>
          <w:rFonts w:ascii="Times New Roman" w:eastAsia="Times New Roman" w:hAnsi="Times New Roman"/>
          <w:b/>
          <w:bCs/>
          <w:iCs/>
          <w:sz w:val="24"/>
          <w:szCs w:val="24"/>
          <w:lang w:val="bg-BG" w:eastAsia="bg-BG"/>
        </w:rPr>
      </w:pPr>
      <w:r w:rsidRPr="0097586C">
        <w:rPr>
          <w:rFonts w:ascii="Times New Roman" w:eastAsia="Times New Roman" w:hAnsi="Times New Roman"/>
          <w:b/>
          <w:bCs/>
          <w:iCs/>
          <w:sz w:val="24"/>
          <w:szCs w:val="24"/>
          <w:lang w:val="bg-BG" w:eastAsia="bg-BG"/>
        </w:rPr>
        <w:lastRenderedPageBreak/>
        <w:t>Приложение №8 към Договор №…………..</w:t>
      </w:r>
      <w:r w:rsidR="00601526">
        <w:rPr>
          <w:rFonts w:ascii="Times New Roman" w:eastAsia="Times New Roman" w:hAnsi="Times New Roman"/>
          <w:b/>
          <w:bCs/>
          <w:iCs/>
          <w:sz w:val="24"/>
          <w:szCs w:val="24"/>
          <w:lang w:val="bg-BG" w:eastAsia="bg-BG"/>
        </w:rPr>
        <w:t>.........</w:t>
      </w:r>
    </w:p>
    <w:p w14:paraId="51D1040E" w14:textId="77777777" w:rsidR="0097586C" w:rsidRPr="0097586C" w:rsidRDefault="0097586C" w:rsidP="0097586C">
      <w:pPr>
        <w:spacing w:after="160" w:line="259" w:lineRule="auto"/>
        <w:jc w:val="center"/>
        <w:rPr>
          <w:rFonts w:ascii="Times New Roman" w:eastAsia="Times New Roman" w:hAnsi="Times New Roman"/>
          <w:b/>
          <w:bCs/>
          <w:iCs/>
          <w:sz w:val="24"/>
          <w:szCs w:val="24"/>
          <w:lang w:val="bg-BG" w:eastAsia="bg-BG"/>
        </w:rPr>
      </w:pPr>
    </w:p>
    <w:p w14:paraId="5A957A41" w14:textId="77777777" w:rsidR="0097586C" w:rsidRPr="0097586C" w:rsidRDefault="0097586C" w:rsidP="0097586C">
      <w:pPr>
        <w:spacing w:after="160" w:line="259" w:lineRule="auto"/>
        <w:jc w:val="center"/>
        <w:rPr>
          <w:rFonts w:ascii="Times New Roman" w:eastAsia="Times New Roman" w:hAnsi="Times New Roman"/>
          <w:b/>
          <w:bCs/>
          <w:iCs/>
          <w:sz w:val="24"/>
          <w:szCs w:val="24"/>
          <w:lang w:val="bg-BG" w:eastAsia="bg-BG"/>
        </w:rPr>
      </w:pPr>
      <w:r w:rsidRPr="0097586C">
        <w:rPr>
          <w:rFonts w:ascii="Times New Roman" w:eastAsia="Times New Roman" w:hAnsi="Times New Roman"/>
          <w:b/>
          <w:bCs/>
          <w:iCs/>
          <w:sz w:val="24"/>
          <w:szCs w:val="24"/>
          <w:lang w:val="bg-BG" w:eastAsia="bg-BG"/>
        </w:rPr>
        <w:t xml:space="preserve">ПРОТОКОЛ ЗА СДАВАНЕ НА ОБЕКТ </w:t>
      </w:r>
    </w:p>
    <w:p w14:paraId="33800268" w14:textId="77777777" w:rsidR="0097586C" w:rsidRPr="0097586C" w:rsidRDefault="0097586C" w:rsidP="0097586C">
      <w:pPr>
        <w:spacing w:after="160" w:line="259" w:lineRule="auto"/>
        <w:jc w:val="center"/>
        <w:rPr>
          <w:lang w:val="bg-BG"/>
        </w:rPr>
      </w:pPr>
    </w:p>
    <w:p w14:paraId="50E90DBF" w14:textId="77777777" w:rsidR="0097586C" w:rsidRPr="0097586C" w:rsidRDefault="0097586C" w:rsidP="0097586C">
      <w:pPr>
        <w:spacing w:after="160" w:line="259" w:lineRule="auto"/>
        <w:ind w:firstLine="567"/>
        <w:jc w:val="both"/>
        <w:rPr>
          <w:rFonts w:ascii="Times New Roman" w:hAnsi="Times New Roman"/>
          <w:sz w:val="24"/>
          <w:szCs w:val="24"/>
          <w:lang w:val="bg-BG"/>
        </w:rPr>
      </w:pPr>
      <w:r w:rsidRPr="0097586C">
        <w:rPr>
          <w:rFonts w:ascii="Times New Roman" w:hAnsi="Times New Roman"/>
          <w:sz w:val="24"/>
          <w:szCs w:val="24"/>
          <w:lang w:val="bg-BG"/>
        </w:rPr>
        <w:t>Днес, ………………………г., в изпълнение на чл.5, ал.3 от сключения Договор №…………. между „Софийска вода“ АД и ………………………………….., ………………………………………………. – представител на ВЪЗЛОЖИТЕЛЯ, и ……………………………………………………. – представител на ИЗПЪЛНИТЕЛЯ по договора, подписаха настоящия протокол за сдаване на следните обекти за охрана и в следното състояние:</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36"/>
      </w:tblGrid>
      <w:tr w:rsidR="0097586C" w:rsidRPr="0097586C" w14:paraId="0A67B848" w14:textId="77777777" w:rsidTr="00601526">
        <w:trPr>
          <w:trHeight w:val="288"/>
        </w:trPr>
        <w:tc>
          <w:tcPr>
            <w:tcW w:w="4644" w:type="dxa"/>
            <w:shd w:val="clear" w:color="auto" w:fill="auto"/>
            <w:noWrap/>
            <w:hideMark/>
          </w:tcPr>
          <w:p w14:paraId="17C13A8C" w14:textId="77777777" w:rsidR="0097586C" w:rsidRPr="0097586C" w:rsidRDefault="0097586C" w:rsidP="00E31A53">
            <w:pPr>
              <w:spacing w:after="0" w:line="240" w:lineRule="auto"/>
              <w:jc w:val="center"/>
              <w:rPr>
                <w:rFonts w:ascii="Times New Roman" w:hAnsi="Times New Roman"/>
                <w:sz w:val="24"/>
                <w:szCs w:val="24"/>
                <w:lang w:val="bg-BG"/>
              </w:rPr>
            </w:pPr>
            <w:r w:rsidRPr="0097586C">
              <w:rPr>
                <w:rFonts w:ascii="Times New Roman" w:hAnsi="Times New Roman"/>
                <w:sz w:val="24"/>
                <w:szCs w:val="24"/>
                <w:lang w:val="bg-BG"/>
              </w:rPr>
              <w:t>Обект</w:t>
            </w:r>
          </w:p>
        </w:tc>
        <w:tc>
          <w:tcPr>
            <w:tcW w:w="4536" w:type="dxa"/>
            <w:shd w:val="clear" w:color="auto" w:fill="auto"/>
            <w:noWrap/>
            <w:hideMark/>
          </w:tcPr>
          <w:p w14:paraId="6AEFBE62" w14:textId="77777777" w:rsidR="0097586C" w:rsidRPr="0097586C" w:rsidRDefault="0097586C" w:rsidP="00E31A53">
            <w:pPr>
              <w:spacing w:after="0" w:line="240" w:lineRule="auto"/>
              <w:jc w:val="center"/>
              <w:rPr>
                <w:rFonts w:ascii="Times New Roman" w:hAnsi="Times New Roman"/>
                <w:sz w:val="24"/>
                <w:szCs w:val="24"/>
                <w:lang w:val="bg-BG"/>
              </w:rPr>
            </w:pPr>
            <w:r w:rsidRPr="0097586C">
              <w:rPr>
                <w:rFonts w:ascii="Times New Roman" w:hAnsi="Times New Roman"/>
                <w:sz w:val="24"/>
                <w:szCs w:val="24"/>
                <w:lang w:val="bg-BG"/>
              </w:rPr>
              <w:t>Забележки</w:t>
            </w:r>
          </w:p>
        </w:tc>
      </w:tr>
      <w:tr w:rsidR="0097586C" w:rsidRPr="0097586C" w14:paraId="4F2EB1E1" w14:textId="77777777" w:rsidTr="00601526">
        <w:trPr>
          <w:trHeight w:val="288"/>
        </w:trPr>
        <w:tc>
          <w:tcPr>
            <w:tcW w:w="4644" w:type="dxa"/>
            <w:shd w:val="clear" w:color="auto" w:fill="auto"/>
            <w:noWrap/>
            <w:hideMark/>
          </w:tcPr>
          <w:p w14:paraId="48154D3D" w14:textId="77777777" w:rsidR="0097586C" w:rsidRPr="0097586C" w:rsidRDefault="0097586C" w:rsidP="00E31A53">
            <w:pPr>
              <w:spacing w:after="0" w:line="240" w:lineRule="auto"/>
              <w:ind w:firstLine="567"/>
              <w:rPr>
                <w:rFonts w:ascii="Times New Roman" w:hAnsi="Times New Roman"/>
                <w:sz w:val="24"/>
                <w:szCs w:val="24"/>
                <w:lang w:val="bg-BG"/>
              </w:rPr>
            </w:pPr>
          </w:p>
          <w:p w14:paraId="74410801" w14:textId="77777777" w:rsidR="0097586C" w:rsidRPr="0097586C" w:rsidRDefault="0097586C" w:rsidP="00E31A53">
            <w:pPr>
              <w:spacing w:after="0" w:line="240" w:lineRule="auto"/>
              <w:ind w:firstLine="567"/>
              <w:rPr>
                <w:rFonts w:ascii="Times New Roman" w:hAnsi="Times New Roman"/>
                <w:sz w:val="24"/>
                <w:szCs w:val="24"/>
                <w:lang w:val="bg-BG"/>
              </w:rPr>
            </w:pPr>
          </w:p>
          <w:p w14:paraId="7DDD0F50" w14:textId="77777777" w:rsidR="0097586C" w:rsidRPr="0097586C" w:rsidRDefault="0097586C" w:rsidP="00E31A53">
            <w:pPr>
              <w:spacing w:after="0" w:line="240" w:lineRule="auto"/>
              <w:ind w:firstLine="567"/>
              <w:rPr>
                <w:rFonts w:ascii="Times New Roman" w:hAnsi="Times New Roman"/>
                <w:sz w:val="24"/>
                <w:szCs w:val="24"/>
                <w:lang w:val="bg-BG"/>
              </w:rPr>
            </w:pPr>
          </w:p>
          <w:p w14:paraId="24A16122" w14:textId="77777777" w:rsidR="0097586C" w:rsidRPr="0097586C" w:rsidRDefault="0097586C" w:rsidP="00E31A53">
            <w:pPr>
              <w:spacing w:after="0" w:line="240" w:lineRule="auto"/>
              <w:ind w:firstLine="567"/>
              <w:rPr>
                <w:rFonts w:ascii="Times New Roman" w:hAnsi="Times New Roman"/>
                <w:sz w:val="24"/>
                <w:szCs w:val="24"/>
                <w:lang w:val="bg-BG"/>
              </w:rPr>
            </w:pPr>
          </w:p>
          <w:p w14:paraId="5E180C92" w14:textId="77777777" w:rsidR="0097586C" w:rsidRPr="0097586C" w:rsidRDefault="0097586C" w:rsidP="00E31A53">
            <w:pPr>
              <w:spacing w:after="0" w:line="240" w:lineRule="auto"/>
              <w:ind w:firstLine="567"/>
              <w:rPr>
                <w:rFonts w:ascii="Times New Roman" w:hAnsi="Times New Roman"/>
                <w:sz w:val="24"/>
                <w:szCs w:val="24"/>
                <w:lang w:val="bg-BG"/>
              </w:rPr>
            </w:pPr>
          </w:p>
          <w:p w14:paraId="5BA73838" w14:textId="77777777" w:rsidR="0097586C" w:rsidRPr="0097586C" w:rsidRDefault="0097586C" w:rsidP="00E31A53">
            <w:pPr>
              <w:spacing w:after="0" w:line="240" w:lineRule="auto"/>
              <w:ind w:firstLine="567"/>
              <w:rPr>
                <w:rFonts w:ascii="Times New Roman" w:hAnsi="Times New Roman"/>
                <w:sz w:val="24"/>
                <w:szCs w:val="24"/>
                <w:lang w:val="bg-BG"/>
              </w:rPr>
            </w:pPr>
          </w:p>
        </w:tc>
        <w:tc>
          <w:tcPr>
            <w:tcW w:w="4536" w:type="dxa"/>
            <w:shd w:val="clear" w:color="auto" w:fill="auto"/>
            <w:noWrap/>
            <w:hideMark/>
          </w:tcPr>
          <w:p w14:paraId="3924ADDC" w14:textId="77777777" w:rsidR="0097586C" w:rsidRPr="0097586C" w:rsidRDefault="0097586C" w:rsidP="00E31A53">
            <w:pPr>
              <w:spacing w:after="0" w:line="240" w:lineRule="auto"/>
              <w:ind w:firstLine="567"/>
              <w:rPr>
                <w:rFonts w:ascii="Times New Roman" w:hAnsi="Times New Roman"/>
                <w:sz w:val="24"/>
                <w:szCs w:val="24"/>
                <w:lang w:val="bg-BG"/>
              </w:rPr>
            </w:pPr>
          </w:p>
        </w:tc>
      </w:tr>
      <w:tr w:rsidR="0097586C" w:rsidRPr="0097586C" w14:paraId="3CBF0DCB" w14:textId="77777777" w:rsidTr="00601526">
        <w:trPr>
          <w:trHeight w:val="288"/>
        </w:trPr>
        <w:tc>
          <w:tcPr>
            <w:tcW w:w="4644" w:type="dxa"/>
            <w:shd w:val="clear" w:color="auto" w:fill="auto"/>
            <w:noWrap/>
            <w:hideMark/>
          </w:tcPr>
          <w:p w14:paraId="4D6AE03A" w14:textId="77777777" w:rsidR="0097586C" w:rsidRPr="0097586C" w:rsidRDefault="0097586C" w:rsidP="00E31A53">
            <w:pPr>
              <w:spacing w:after="0" w:line="240" w:lineRule="auto"/>
              <w:ind w:firstLine="567"/>
              <w:rPr>
                <w:rFonts w:ascii="Times New Roman" w:hAnsi="Times New Roman"/>
                <w:sz w:val="24"/>
                <w:szCs w:val="24"/>
                <w:lang w:val="bg-BG"/>
              </w:rPr>
            </w:pPr>
          </w:p>
          <w:p w14:paraId="1828E298" w14:textId="77777777" w:rsidR="0097586C" w:rsidRPr="0097586C" w:rsidRDefault="0097586C" w:rsidP="00E31A53">
            <w:pPr>
              <w:spacing w:after="0" w:line="240" w:lineRule="auto"/>
              <w:ind w:firstLine="567"/>
              <w:rPr>
                <w:rFonts w:ascii="Times New Roman" w:hAnsi="Times New Roman"/>
                <w:sz w:val="24"/>
                <w:szCs w:val="24"/>
                <w:lang w:val="bg-BG"/>
              </w:rPr>
            </w:pPr>
          </w:p>
          <w:p w14:paraId="7389ACAB" w14:textId="77777777" w:rsidR="0097586C" w:rsidRPr="0097586C" w:rsidRDefault="0097586C" w:rsidP="00E31A53">
            <w:pPr>
              <w:spacing w:after="0" w:line="240" w:lineRule="auto"/>
              <w:ind w:firstLine="567"/>
              <w:rPr>
                <w:rFonts w:ascii="Times New Roman" w:hAnsi="Times New Roman"/>
                <w:sz w:val="24"/>
                <w:szCs w:val="24"/>
                <w:lang w:val="bg-BG"/>
              </w:rPr>
            </w:pPr>
          </w:p>
          <w:p w14:paraId="03B218F5" w14:textId="77777777" w:rsidR="0097586C" w:rsidRPr="0097586C" w:rsidRDefault="0097586C" w:rsidP="00E31A53">
            <w:pPr>
              <w:spacing w:after="0" w:line="240" w:lineRule="auto"/>
              <w:ind w:firstLine="567"/>
              <w:rPr>
                <w:rFonts w:ascii="Times New Roman" w:hAnsi="Times New Roman"/>
                <w:sz w:val="24"/>
                <w:szCs w:val="24"/>
                <w:lang w:val="bg-BG"/>
              </w:rPr>
            </w:pPr>
          </w:p>
          <w:p w14:paraId="627413CB" w14:textId="77777777" w:rsidR="0097586C" w:rsidRPr="0097586C" w:rsidRDefault="0097586C" w:rsidP="00E31A53">
            <w:pPr>
              <w:spacing w:after="0" w:line="240" w:lineRule="auto"/>
              <w:ind w:firstLine="567"/>
              <w:rPr>
                <w:rFonts w:ascii="Times New Roman" w:hAnsi="Times New Roman"/>
                <w:sz w:val="24"/>
                <w:szCs w:val="24"/>
                <w:lang w:val="bg-BG"/>
              </w:rPr>
            </w:pPr>
          </w:p>
          <w:p w14:paraId="1A2833B5" w14:textId="77777777" w:rsidR="0097586C" w:rsidRPr="0097586C" w:rsidRDefault="0097586C" w:rsidP="00E31A53">
            <w:pPr>
              <w:spacing w:after="0" w:line="240" w:lineRule="auto"/>
              <w:ind w:firstLine="567"/>
              <w:rPr>
                <w:rFonts w:ascii="Times New Roman" w:hAnsi="Times New Roman"/>
                <w:sz w:val="24"/>
                <w:szCs w:val="24"/>
                <w:lang w:val="bg-BG"/>
              </w:rPr>
            </w:pPr>
          </w:p>
          <w:p w14:paraId="13545BE2" w14:textId="77777777" w:rsidR="0097586C" w:rsidRPr="0097586C" w:rsidRDefault="0097586C" w:rsidP="00E31A53">
            <w:pPr>
              <w:spacing w:after="0" w:line="240" w:lineRule="auto"/>
              <w:ind w:firstLine="567"/>
              <w:rPr>
                <w:rFonts w:ascii="Times New Roman" w:hAnsi="Times New Roman"/>
                <w:sz w:val="24"/>
                <w:szCs w:val="24"/>
                <w:lang w:val="bg-BG"/>
              </w:rPr>
            </w:pPr>
          </w:p>
        </w:tc>
        <w:tc>
          <w:tcPr>
            <w:tcW w:w="4536" w:type="dxa"/>
            <w:shd w:val="clear" w:color="auto" w:fill="auto"/>
            <w:noWrap/>
            <w:hideMark/>
          </w:tcPr>
          <w:p w14:paraId="26559843" w14:textId="77777777" w:rsidR="0097586C" w:rsidRPr="0097586C" w:rsidRDefault="0097586C" w:rsidP="00E31A53">
            <w:pPr>
              <w:spacing w:after="0" w:line="240" w:lineRule="auto"/>
              <w:ind w:firstLine="567"/>
              <w:rPr>
                <w:rFonts w:ascii="Times New Roman" w:hAnsi="Times New Roman"/>
                <w:sz w:val="24"/>
                <w:szCs w:val="24"/>
                <w:lang w:val="bg-BG"/>
              </w:rPr>
            </w:pPr>
          </w:p>
        </w:tc>
      </w:tr>
    </w:tbl>
    <w:p w14:paraId="0880FB38" w14:textId="77777777" w:rsidR="0097586C" w:rsidRPr="0097586C" w:rsidRDefault="0097586C" w:rsidP="0097586C">
      <w:pPr>
        <w:spacing w:after="160" w:line="259" w:lineRule="auto"/>
        <w:ind w:firstLine="567"/>
        <w:jc w:val="both"/>
        <w:rPr>
          <w:rFonts w:ascii="Times New Roman" w:hAnsi="Times New Roman"/>
          <w:sz w:val="24"/>
          <w:szCs w:val="24"/>
          <w:lang w:val="bg-BG"/>
        </w:rPr>
      </w:pPr>
    </w:p>
    <w:p w14:paraId="573237FC" w14:textId="77777777" w:rsidR="0097586C" w:rsidRPr="0097586C" w:rsidRDefault="0097586C" w:rsidP="0097586C">
      <w:pPr>
        <w:spacing w:after="160" w:line="259" w:lineRule="auto"/>
        <w:ind w:firstLine="567"/>
        <w:jc w:val="both"/>
        <w:rPr>
          <w:rFonts w:ascii="Times New Roman" w:hAnsi="Times New Roman"/>
          <w:sz w:val="24"/>
          <w:szCs w:val="24"/>
          <w:lang w:val="bg-BG"/>
        </w:rPr>
      </w:pPr>
    </w:p>
    <w:p w14:paraId="3C9A9191" w14:textId="77777777" w:rsidR="002B61E9" w:rsidRDefault="0097586C" w:rsidP="0097586C">
      <w:pPr>
        <w:spacing w:after="160" w:line="259" w:lineRule="auto"/>
        <w:ind w:firstLine="567"/>
        <w:jc w:val="both"/>
        <w:rPr>
          <w:rFonts w:ascii="Times New Roman" w:hAnsi="Times New Roman"/>
          <w:sz w:val="24"/>
          <w:szCs w:val="24"/>
          <w:lang w:val="bg-BG"/>
        </w:rPr>
      </w:pPr>
      <w:r w:rsidRPr="0097586C">
        <w:rPr>
          <w:rFonts w:ascii="Times New Roman" w:hAnsi="Times New Roman"/>
          <w:sz w:val="24"/>
          <w:szCs w:val="24"/>
          <w:lang w:val="bg-BG"/>
        </w:rPr>
        <w:t>За Възложителя:</w:t>
      </w:r>
    </w:p>
    <w:p w14:paraId="10CF4B69" w14:textId="77777777" w:rsidR="002B61E9" w:rsidRDefault="002B61E9" w:rsidP="0097586C">
      <w:pPr>
        <w:spacing w:after="160" w:line="259" w:lineRule="auto"/>
        <w:ind w:firstLine="567"/>
        <w:jc w:val="both"/>
        <w:rPr>
          <w:rFonts w:ascii="Times New Roman" w:hAnsi="Times New Roman"/>
          <w:sz w:val="24"/>
          <w:szCs w:val="24"/>
          <w:lang w:val="bg-BG"/>
        </w:rPr>
      </w:pPr>
    </w:p>
    <w:p w14:paraId="7B8CA58D" w14:textId="77777777" w:rsidR="0097586C" w:rsidRPr="0097586C" w:rsidRDefault="002B61E9" w:rsidP="0097586C">
      <w:pPr>
        <w:spacing w:after="160" w:line="259" w:lineRule="auto"/>
        <w:ind w:firstLine="567"/>
        <w:jc w:val="both"/>
        <w:rPr>
          <w:rFonts w:ascii="Times New Roman" w:hAnsi="Times New Roman"/>
          <w:sz w:val="24"/>
          <w:szCs w:val="24"/>
          <w:lang w:val="bg-BG"/>
        </w:rPr>
      </w:pPr>
      <w:r>
        <w:rPr>
          <w:rFonts w:ascii="Times New Roman" w:hAnsi="Times New Roman"/>
          <w:sz w:val="24"/>
          <w:szCs w:val="24"/>
          <w:lang w:val="bg-BG"/>
        </w:rPr>
        <w:t>.............................................................................</w:t>
      </w:r>
      <w:r w:rsidR="0097586C" w:rsidRPr="0097586C">
        <w:rPr>
          <w:rFonts w:ascii="Times New Roman" w:hAnsi="Times New Roman"/>
          <w:sz w:val="24"/>
          <w:szCs w:val="24"/>
          <w:lang w:val="bg-BG"/>
        </w:rPr>
        <w:t>(………………………………………)</w:t>
      </w:r>
    </w:p>
    <w:p w14:paraId="5DB80B15" w14:textId="77777777" w:rsidR="0097586C" w:rsidRPr="0097586C" w:rsidRDefault="0097586C" w:rsidP="0097586C">
      <w:pPr>
        <w:spacing w:after="160" w:line="259" w:lineRule="auto"/>
        <w:ind w:firstLine="567"/>
        <w:jc w:val="both"/>
        <w:rPr>
          <w:rFonts w:ascii="Times New Roman" w:hAnsi="Times New Roman"/>
          <w:sz w:val="24"/>
          <w:szCs w:val="24"/>
          <w:lang w:val="bg-BG"/>
        </w:rPr>
      </w:pPr>
    </w:p>
    <w:p w14:paraId="788DFE04" w14:textId="77777777" w:rsidR="0097586C" w:rsidRPr="0097586C" w:rsidRDefault="0097586C" w:rsidP="0097586C">
      <w:pPr>
        <w:spacing w:after="160" w:line="259" w:lineRule="auto"/>
        <w:ind w:firstLine="567"/>
        <w:jc w:val="both"/>
        <w:rPr>
          <w:rFonts w:ascii="Times New Roman" w:hAnsi="Times New Roman"/>
          <w:sz w:val="24"/>
          <w:szCs w:val="24"/>
          <w:lang w:val="bg-BG"/>
        </w:rPr>
      </w:pPr>
    </w:p>
    <w:p w14:paraId="7A56D40A" w14:textId="77777777" w:rsidR="00601526" w:rsidRDefault="0097586C" w:rsidP="0097586C">
      <w:pPr>
        <w:spacing w:after="160" w:line="259" w:lineRule="auto"/>
        <w:ind w:firstLine="567"/>
        <w:jc w:val="both"/>
        <w:rPr>
          <w:rFonts w:ascii="Times New Roman" w:hAnsi="Times New Roman"/>
          <w:sz w:val="24"/>
          <w:szCs w:val="24"/>
          <w:lang w:val="bg-BG"/>
        </w:rPr>
      </w:pPr>
      <w:r w:rsidRPr="0097586C">
        <w:rPr>
          <w:rFonts w:ascii="Times New Roman" w:hAnsi="Times New Roman"/>
          <w:sz w:val="24"/>
          <w:szCs w:val="24"/>
          <w:lang w:val="bg-BG"/>
        </w:rPr>
        <w:t xml:space="preserve">За Изпълнителя: </w:t>
      </w:r>
    </w:p>
    <w:p w14:paraId="701175BF" w14:textId="77777777" w:rsidR="00601526" w:rsidRDefault="00601526" w:rsidP="0097586C">
      <w:pPr>
        <w:spacing w:after="160" w:line="259" w:lineRule="auto"/>
        <w:ind w:firstLine="567"/>
        <w:jc w:val="both"/>
        <w:rPr>
          <w:rFonts w:ascii="Times New Roman" w:hAnsi="Times New Roman"/>
          <w:sz w:val="24"/>
          <w:szCs w:val="24"/>
          <w:lang w:val="bg-BG"/>
        </w:rPr>
      </w:pPr>
    </w:p>
    <w:p w14:paraId="68DF12CD" w14:textId="77777777" w:rsidR="0097586C" w:rsidRPr="0097586C" w:rsidRDefault="0097586C" w:rsidP="0097586C">
      <w:pPr>
        <w:spacing w:after="160" w:line="259" w:lineRule="auto"/>
        <w:ind w:firstLine="567"/>
        <w:jc w:val="both"/>
        <w:rPr>
          <w:rFonts w:ascii="Times New Roman" w:hAnsi="Times New Roman"/>
          <w:sz w:val="24"/>
          <w:szCs w:val="24"/>
          <w:lang w:val="bg-BG"/>
        </w:rPr>
      </w:pPr>
      <w:r w:rsidRPr="0097586C">
        <w:rPr>
          <w:rFonts w:ascii="Times New Roman" w:hAnsi="Times New Roman"/>
          <w:sz w:val="24"/>
          <w:szCs w:val="24"/>
          <w:lang w:val="bg-BG"/>
        </w:rPr>
        <w:t>………………………………..</w:t>
      </w:r>
      <w:r w:rsidR="00601526">
        <w:rPr>
          <w:rFonts w:ascii="Times New Roman" w:hAnsi="Times New Roman"/>
          <w:sz w:val="24"/>
          <w:szCs w:val="24"/>
          <w:lang w:val="bg-BG"/>
        </w:rPr>
        <w:t>...........................</w:t>
      </w:r>
      <w:r w:rsidRPr="0097586C">
        <w:rPr>
          <w:rFonts w:ascii="Times New Roman" w:hAnsi="Times New Roman"/>
          <w:sz w:val="24"/>
          <w:szCs w:val="24"/>
          <w:lang w:val="bg-BG"/>
        </w:rPr>
        <w:t>(………</w:t>
      </w:r>
      <w:r w:rsidR="00601526">
        <w:rPr>
          <w:rFonts w:ascii="Times New Roman" w:hAnsi="Times New Roman"/>
          <w:sz w:val="24"/>
          <w:szCs w:val="24"/>
          <w:lang w:val="bg-BG"/>
        </w:rPr>
        <w:t>....</w:t>
      </w:r>
      <w:r w:rsidRPr="0097586C">
        <w:rPr>
          <w:rFonts w:ascii="Times New Roman" w:hAnsi="Times New Roman"/>
          <w:sz w:val="24"/>
          <w:szCs w:val="24"/>
          <w:lang w:val="bg-BG"/>
        </w:rPr>
        <w:t>……………………………)</w:t>
      </w:r>
    </w:p>
    <w:p w14:paraId="50E12A66" w14:textId="77777777" w:rsidR="0097586C" w:rsidRPr="0097586C" w:rsidRDefault="0097586C" w:rsidP="0097586C">
      <w:pPr>
        <w:spacing w:after="160" w:line="259" w:lineRule="auto"/>
        <w:ind w:firstLine="567"/>
        <w:jc w:val="both"/>
        <w:rPr>
          <w:rFonts w:ascii="Times New Roman" w:hAnsi="Times New Roman"/>
          <w:sz w:val="24"/>
          <w:szCs w:val="24"/>
          <w:lang w:val="bg-BG"/>
        </w:rPr>
      </w:pPr>
    </w:p>
    <w:p w14:paraId="6924626B" w14:textId="77777777" w:rsidR="00FF0276" w:rsidRPr="002C7F6E" w:rsidRDefault="00FF0276" w:rsidP="00576876">
      <w:pPr>
        <w:spacing w:after="0" w:line="240" w:lineRule="auto"/>
        <w:jc w:val="both"/>
        <w:rPr>
          <w:rFonts w:ascii="Verdana" w:eastAsia="Times New Roman" w:hAnsi="Verdana"/>
          <w:b/>
          <w:sz w:val="20"/>
          <w:szCs w:val="20"/>
          <w:lang w:val="bg-BG"/>
        </w:rPr>
        <w:sectPr w:rsidR="00FF0276" w:rsidRPr="002C7F6E" w:rsidSect="00D35B84">
          <w:headerReference w:type="default" r:id="rId18"/>
          <w:pgSz w:w="11906" w:h="16838"/>
          <w:pgMar w:top="1530" w:right="1417" w:bottom="1417" w:left="1417" w:header="708" w:footer="708" w:gutter="0"/>
          <w:cols w:space="708"/>
          <w:docGrid w:linePitch="360"/>
        </w:sectPr>
      </w:pPr>
    </w:p>
    <w:p w14:paraId="0DD19A28" w14:textId="77777777" w:rsidR="00531965" w:rsidRPr="00531965" w:rsidRDefault="00531965" w:rsidP="00531965">
      <w:pPr>
        <w:spacing w:after="0"/>
        <w:jc w:val="center"/>
        <w:rPr>
          <w:lang w:val="bg-BG"/>
        </w:rPr>
      </w:pPr>
      <w:r w:rsidRPr="00531965">
        <w:rPr>
          <w:lang w:val="bg-BG"/>
        </w:rPr>
        <w:lastRenderedPageBreak/>
        <w:t>Споразумение</w:t>
      </w:r>
    </w:p>
    <w:p w14:paraId="3D13B04C" w14:textId="77777777" w:rsidR="00531965" w:rsidRPr="00531965" w:rsidRDefault="00531965" w:rsidP="00531965">
      <w:pPr>
        <w:spacing w:after="0"/>
        <w:jc w:val="center"/>
        <w:rPr>
          <w:lang w:val="bg-BG"/>
        </w:rPr>
      </w:pPr>
      <w:r w:rsidRPr="00531965">
        <w:rPr>
          <w:lang w:val="bg-BG"/>
        </w:rPr>
        <w:t>към договор № ........../....................год.</w:t>
      </w:r>
    </w:p>
    <w:p w14:paraId="375F1D31" w14:textId="77777777" w:rsidR="00531965" w:rsidRPr="00531965" w:rsidRDefault="00531965" w:rsidP="00531965">
      <w:pPr>
        <w:spacing w:after="0" w:line="240" w:lineRule="auto"/>
        <w:rPr>
          <w:lang w:val="bg-BG"/>
        </w:rPr>
      </w:pPr>
      <w:r w:rsidRPr="00531965">
        <w:rPr>
          <w:lang w:val="bg-BG"/>
        </w:rPr>
        <w:t xml:space="preserve">за съвместно осигуряване на здравословни и безопасни условия на труд при доставки и услуги в обекти, помещения, работни площадки и затворени зони, експлоатирани от „Софийска вода“ АД </w:t>
      </w:r>
    </w:p>
    <w:p w14:paraId="56EFA283" w14:textId="77777777" w:rsidR="00531965" w:rsidRPr="00531965" w:rsidRDefault="00531965" w:rsidP="00531965">
      <w:pPr>
        <w:spacing w:after="0" w:line="240" w:lineRule="auto"/>
        <w:rPr>
          <w:b/>
          <w:lang w:val="bg-BG"/>
        </w:rPr>
      </w:pPr>
      <w:r w:rsidRPr="00531965">
        <w:rPr>
          <w:b/>
          <w:lang w:val="bg-BG"/>
        </w:rPr>
        <w:t>ОБЩИ ПОЛОЖЕНИЯ</w:t>
      </w:r>
    </w:p>
    <w:p w14:paraId="423A60E5" w14:textId="77777777" w:rsidR="00531965" w:rsidRPr="00531965" w:rsidRDefault="00531965" w:rsidP="00531965">
      <w:pPr>
        <w:spacing w:after="0"/>
        <w:jc w:val="both"/>
        <w:rPr>
          <w:lang w:val="bg-BG"/>
        </w:rPr>
      </w:pPr>
      <w:r w:rsidRPr="00531965">
        <w:rPr>
          <w:lang w:val="bg-BG"/>
        </w:rPr>
        <w:t>Настоящото споразумение е в изпълнение на чл. 18 от Закона за здравословни и безопасни условия на труд и е неразделна част от договора.</w:t>
      </w:r>
    </w:p>
    <w:p w14:paraId="54A3FAD8" w14:textId="77777777" w:rsidR="00531965" w:rsidRPr="00531965" w:rsidRDefault="00531965" w:rsidP="00531965">
      <w:pPr>
        <w:spacing w:after="0" w:line="240" w:lineRule="auto"/>
        <w:rPr>
          <w:b/>
          <w:lang w:val="bg-BG"/>
        </w:rPr>
      </w:pPr>
      <w:r w:rsidRPr="00531965">
        <w:rPr>
          <w:b/>
          <w:lang w:val="bg-BG"/>
        </w:rPr>
        <w:t>ВЗАИМОДЕЙСТВИЯ МЕЖДУ ВЪЗЛОЖИТЕЛЯ И ИЗПЪЛНИТЕЛЯ</w:t>
      </w:r>
    </w:p>
    <w:p w14:paraId="31DB1F83" w14:textId="77777777" w:rsidR="00531965" w:rsidRPr="00531965" w:rsidRDefault="00531965" w:rsidP="00531965">
      <w:pPr>
        <w:numPr>
          <w:ilvl w:val="0"/>
          <w:numId w:val="19"/>
        </w:numPr>
        <w:spacing w:after="0"/>
        <w:ind w:left="284" w:hanging="284"/>
        <w:contextualSpacing/>
        <w:jc w:val="both"/>
        <w:rPr>
          <w:lang w:val="bg-BG"/>
        </w:rPr>
      </w:pPr>
      <w:r w:rsidRPr="00531965">
        <w:rPr>
          <w:lang w:val="bg-BG"/>
        </w:rPr>
        <w:t xml:space="preserve">Софийска вода (Възложител) и …………. (Изпълнител) се информират взаимно за: </w:t>
      </w:r>
    </w:p>
    <w:p w14:paraId="3E54C5C6" w14:textId="77777777" w:rsidR="00531965" w:rsidRPr="00531965" w:rsidRDefault="00531965" w:rsidP="00531965">
      <w:pPr>
        <w:numPr>
          <w:ilvl w:val="1"/>
          <w:numId w:val="19"/>
        </w:numPr>
        <w:spacing w:after="0"/>
        <w:ind w:left="567" w:hanging="283"/>
        <w:contextualSpacing/>
        <w:jc w:val="both"/>
        <w:rPr>
          <w:lang w:val="bg-BG"/>
        </w:rPr>
      </w:pPr>
      <w:r w:rsidRPr="00531965">
        <w:rPr>
          <w:lang w:val="bg-BG"/>
        </w:rPr>
        <w:t>рисковете при изпълнение на услугата на територията на затворената зона;</w:t>
      </w:r>
    </w:p>
    <w:p w14:paraId="553406F5" w14:textId="77777777" w:rsidR="00531965" w:rsidRPr="00531965" w:rsidRDefault="00531965" w:rsidP="00531965">
      <w:pPr>
        <w:numPr>
          <w:ilvl w:val="1"/>
          <w:numId w:val="19"/>
        </w:numPr>
        <w:spacing w:after="0"/>
        <w:ind w:left="567" w:hanging="283"/>
        <w:contextualSpacing/>
        <w:jc w:val="both"/>
        <w:rPr>
          <w:lang w:val="bg-BG"/>
        </w:rPr>
      </w:pPr>
      <w:r w:rsidRPr="00531965">
        <w:rPr>
          <w:lang w:val="bg-BG"/>
        </w:rPr>
        <w:t>необходими и предприети мерки за управление на риска за безопасността и здравето (БЗР);</w:t>
      </w:r>
    </w:p>
    <w:p w14:paraId="47FBD087" w14:textId="77777777" w:rsidR="00531965" w:rsidRPr="00531965" w:rsidRDefault="00531965" w:rsidP="00531965">
      <w:pPr>
        <w:numPr>
          <w:ilvl w:val="1"/>
          <w:numId w:val="19"/>
        </w:numPr>
        <w:spacing w:after="0"/>
        <w:ind w:left="567" w:hanging="283"/>
        <w:contextualSpacing/>
        <w:jc w:val="both"/>
        <w:rPr>
          <w:lang w:val="bg-BG"/>
        </w:rPr>
      </w:pPr>
      <w:r w:rsidRPr="00531965">
        <w:rPr>
          <w:lang w:val="bg-BG"/>
        </w:rPr>
        <w:t>промени в условията на труд и обстоятелства, налагащи допълнителни мерки за осигуряване на БЗР;</w:t>
      </w:r>
    </w:p>
    <w:p w14:paraId="227B979F" w14:textId="77777777" w:rsidR="00531965" w:rsidRPr="00531965" w:rsidRDefault="00531965" w:rsidP="00531965">
      <w:pPr>
        <w:numPr>
          <w:ilvl w:val="1"/>
          <w:numId w:val="19"/>
        </w:numPr>
        <w:spacing w:after="0"/>
        <w:ind w:left="567" w:hanging="283"/>
        <w:contextualSpacing/>
        <w:jc w:val="both"/>
        <w:rPr>
          <w:lang w:val="bg-BG"/>
        </w:rPr>
      </w:pPr>
      <w:r w:rsidRPr="00531965">
        <w:rPr>
          <w:lang w:val="bg-BG"/>
        </w:rPr>
        <w:t>неблагоприятни отклонения от очакваното изпълнение,  инциденти и злополуки</w:t>
      </w:r>
    </w:p>
    <w:p w14:paraId="7A747AA9" w14:textId="77777777" w:rsidR="00531965" w:rsidRPr="00531965" w:rsidRDefault="00531965" w:rsidP="00531965">
      <w:pPr>
        <w:numPr>
          <w:ilvl w:val="1"/>
          <w:numId w:val="19"/>
        </w:numPr>
        <w:spacing w:after="0"/>
        <w:ind w:left="567" w:hanging="283"/>
        <w:contextualSpacing/>
        <w:jc w:val="both"/>
        <w:rPr>
          <w:lang w:val="bg-BG"/>
        </w:rPr>
      </w:pPr>
      <w:r w:rsidRPr="00531965">
        <w:rPr>
          <w:lang w:val="bg-BG"/>
        </w:rPr>
        <w:t>опасност от  авария или пожар.</w:t>
      </w:r>
    </w:p>
    <w:p w14:paraId="6192A5AC" w14:textId="77777777" w:rsidR="00531965" w:rsidRPr="00531965" w:rsidRDefault="00531965" w:rsidP="00531965">
      <w:pPr>
        <w:numPr>
          <w:ilvl w:val="0"/>
          <w:numId w:val="19"/>
        </w:numPr>
        <w:spacing w:after="0"/>
        <w:ind w:left="284" w:hanging="284"/>
        <w:contextualSpacing/>
        <w:jc w:val="both"/>
        <w:rPr>
          <w:lang w:val="bg-BG"/>
        </w:rPr>
      </w:pPr>
      <w:r w:rsidRPr="00531965">
        <w:rPr>
          <w:lang w:val="bg-BG"/>
        </w:rPr>
        <w:t>ВЪЗЛОЖИТЕЛЯТ и ИЗПЪЛНИТЕЛЯТ координират действията си при инциденти, злополуки, и/или аварии, в това число - първа долекарска помощ на пострадали и опазване на живота и здравето на хората на обекта, съоръженията и оборудването</w:t>
      </w:r>
    </w:p>
    <w:p w14:paraId="51EA9020" w14:textId="77777777" w:rsidR="00531965" w:rsidRPr="00531965" w:rsidRDefault="00531965" w:rsidP="00531965">
      <w:pPr>
        <w:numPr>
          <w:ilvl w:val="0"/>
          <w:numId w:val="19"/>
        </w:numPr>
        <w:spacing w:after="0" w:line="240" w:lineRule="auto"/>
        <w:ind w:left="284" w:hanging="284"/>
        <w:jc w:val="both"/>
        <w:rPr>
          <w:b/>
          <w:lang w:val="bg-BG"/>
        </w:rPr>
      </w:pPr>
      <w:r w:rsidRPr="00531965">
        <w:rPr>
          <w:lang w:val="bg-BG"/>
        </w:rPr>
        <w:t xml:space="preserve">ИЗПЪЛНИТЕЛЯТ и ВЪЗЛОЖИТЕЛЯТ си сътрудничат при разследване,  анализ и корекция на отклонения, застрашаващи безопасността на хората, инциденти  и злополуки. </w:t>
      </w:r>
    </w:p>
    <w:p w14:paraId="2EA7F0E5" w14:textId="77777777" w:rsidR="00531965" w:rsidRPr="00531965" w:rsidRDefault="00531965" w:rsidP="00531965">
      <w:pPr>
        <w:spacing w:after="0" w:line="240" w:lineRule="auto"/>
        <w:rPr>
          <w:b/>
          <w:lang w:val="bg-BG"/>
        </w:rPr>
      </w:pPr>
      <w:r w:rsidRPr="00531965">
        <w:rPr>
          <w:b/>
          <w:lang w:val="bg-BG"/>
        </w:rPr>
        <w:t>ПРАВА И ЗАДЪЛЖЕНИЯ НА СТРАНИТЕ</w:t>
      </w:r>
    </w:p>
    <w:p w14:paraId="7BD14FCA" w14:textId="77777777" w:rsidR="00531965" w:rsidRPr="00531965" w:rsidRDefault="00531965" w:rsidP="00531965">
      <w:pPr>
        <w:numPr>
          <w:ilvl w:val="0"/>
          <w:numId w:val="19"/>
        </w:numPr>
        <w:spacing w:after="0"/>
        <w:ind w:left="284" w:hanging="284"/>
        <w:contextualSpacing/>
        <w:jc w:val="both"/>
        <w:rPr>
          <w:lang w:val="bg-BG"/>
        </w:rPr>
      </w:pPr>
      <w:r w:rsidRPr="00531965">
        <w:rPr>
          <w:lang w:val="bg-BG"/>
        </w:rPr>
        <w:t xml:space="preserve">ВЪЗЛОЖИТЕЛЯТ определя поименно лице за координиране на дейностите с ИЗПЪЛНИТЕЛЯ  (Контролиращ служител) </w:t>
      </w:r>
    </w:p>
    <w:p w14:paraId="27EEE6FB" w14:textId="77777777" w:rsidR="00531965" w:rsidRPr="00531965" w:rsidRDefault="00531965" w:rsidP="00531965">
      <w:pPr>
        <w:numPr>
          <w:ilvl w:val="0"/>
          <w:numId w:val="19"/>
        </w:numPr>
        <w:spacing w:after="0"/>
        <w:ind w:left="284" w:hanging="284"/>
        <w:contextualSpacing/>
        <w:jc w:val="both"/>
        <w:rPr>
          <w:lang w:val="bg-BG"/>
        </w:rPr>
      </w:pPr>
      <w:r w:rsidRPr="00531965">
        <w:rPr>
          <w:lang w:val="bg-BG"/>
        </w:rPr>
        <w:t>Изпълнителят се задължава да спазва правилата и условия, свързани с БЗР н Възложителя, за които е уведомен от Възложителя, включително:</w:t>
      </w:r>
    </w:p>
    <w:p w14:paraId="131FE28F" w14:textId="77777777" w:rsidR="00531965" w:rsidRPr="00531965" w:rsidRDefault="00531965" w:rsidP="00531965">
      <w:pPr>
        <w:numPr>
          <w:ilvl w:val="1"/>
          <w:numId w:val="20"/>
        </w:numPr>
        <w:spacing w:after="0"/>
        <w:ind w:left="284" w:firstLine="0"/>
        <w:contextualSpacing/>
        <w:jc w:val="both"/>
        <w:rPr>
          <w:lang w:val="bg-BG"/>
        </w:rPr>
      </w:pPr>
      <w:r w:rsidRPr="00531965">
        <w:rPr>
          <w:lang w:val="bg-BG"/>
        </w:rPr>
        <w:t>условията на труд и трудовия процес, използваните материали и опасни вещества, съществуващите опасности и рискове за здравето и безопасността на хората на територията на затворената зона, в която ще се извършва услугата, тяхното непосредствено и последващо въздействие.</w:t>
      </w:r>
    </w:p>
    <w:p w14:paraId="49434457" w14:textId="77777777" w:rsidR="00531965" w:rsidRPr="00531965" w:rsidRDefault="00531965" w:rsidP="00531965">
      <w:pPr>
        <w:numPr>
          <w:ilvl w:val="1"/>
          <w:numId w:val="20"/>
        </w:numPr>
        <w:spacing w:after="0"/>
        <w:ind w:left="284" w:firstLine="0"/>
        <w:contextualSpacing/>
        <w:jc w:val="both"/>
        <w:rPr>
          <w:lang w:val="bg-BG"/>
        </w:rPr>
      </w:pPr>
      <w:r w:rsidRPr="00531965">
        <w:rPr>
          <w:lang w:val="bg-BG"/>
        </w:rPr>
        <w:t>правилата за вътрешния трудов ред;</w:t>
      </w:r>
    </w:p>
    <w:p w14:paraId="34A1A6E1" w14:textId="77777777" w:rsidR="00531965" w:rsidRPr="00531965" w:rsidRDefault="00531965" w:rsidP="00531965">
      <w:pPr>
        <w:numPr>
          <w:ilvl w:val="1"/>
          <w:numId w:val="20"/>
        </w:numPr>
        <w:spacing w:after="0"/>
        <w:ind w:left="284" w:firstLine="0"/>
        <w:contextualSpacing/>
        <w:jc w:val="both"/>
        <w:rPr>
          <w:lang w:val="bg-BG"/>
        </w:rPr>
      </w:pPr>
      <w:r w:rsidRPr="00531965">
        <w:rPr>
          <w:lang w:val="bg-BG"/>
        </w:rPr>
        <w:t>общите правила за безопасност и здраве на зоната;</w:t>
      </w:r>
    </w:p>
    <w:p w14:paraId="388BE772" w14:textId="77777777" w:rsidR="00531965" w:rsidRPr="00531965" w:rsidRDefault="00531965" w:rsidP="00531965">
      <w:pPr>
        <w:numPr>
          <w:ilvl w:val="1"/>
          <w:numId w:val="20"/>
        </w:numPr>
        <w:spacing w:after="0"/>
        <w:ind w:left="284" w:firstLine="0"/>
        <w:contextualSpacing/>
        <w:jc w:val="both"/>
        <w:rPr>
          <w:lang w:val="bg-BG"/>
        </w:rPr>
      </w:pPr>
      <w:r w:rsidRPr="00531965">
        <w:rPr>
          <w:lang w:val="bg-BG"/>
        </w:rPr>
        <w:t>лични предпазни средства (ЛПС) и специално работно облекло (СРО),  необходими за защита от специфични за зоната опасности;</w:t>
      </w:r>
    </w:p>
    <w:p w14:paraId="6A3AD4DB" w14:textId="77777777" w:rsidR="00531965" w:rsidRPr="00531965" w:rsidRDefault="00531965" w:rsidP="00531965">
      <w:pPr>
        <w:numPr>
          <w:ilvl w:val="1"/>
          <w:numId w:val="20"/>
        </w:numPr>
        <w:spacing w:after="0"/>
        <w:ind w:left="284" w:firstLine="0"/>
        <w:contextualSpacing/>
        <w:jc w:val="both"/>
        <w:rPr>
          <w:lang w:val="bg-BG"/>
        </w:rPr>
      </w:pPr>
      <w:r w:rsidRPr="00531965">
        <w:rPr>
          <w:lang w:val="bg-BG"/>
        </w:rPr>
        <w:t>контролно-пропускателния режим, маршрутите за движение и санитарно-битовите помещения за съответната затворена зона;</w:t>
      </w:r>
    </w:p>
    <w:p w14:paraId="6E04CA98" w14:textId="77777777" w:rsidR="00531965" w:rsidRPr="00531965" w:rsidRDefault="00531965" w:rsidP="00531965">
      <w:pPr>
        <w:numPr>
          <w:ilvl w:val="1"/>
          <w:numId w:val="20"/>
        </w:numPr>
        <w:spacing w:after="0"/>
        <w:ind w:left="284" w:firstLine="0"/>
        <w:contextualSpacing/>
        <w:jc w:val="both"/>
        <w:rPr>
          <w:lang w:val="bg-BG"/>
        </w:rPr>
      </w:pPr>
      <w:r w:rsidRPr="00531965">
        <w:rPr>
          <w:lang w:val="bg-BG"/>
        </w:rPr>
        <w:t>изискванията към транспортни средства;</w:t>
      </w:r>
    </w:p>
    <w:p w14:paraId="48DD1EC8" w14:textId="77777777" w:rsidR="00531965" w:rsidRPr="00531965" w:rsidRDefault="00531965" w:rsidP="00531965">
      <w:pPr>
        <w:numPr>
          <w:ilvl w:val="1"/>
          <w:numId w:val="20"/>
        </w:numPr>
        <w:spacing w:after="0"/>
        <w:ind w:left="284" w:firstLine="0"/>
        <w:contextualSpacing/>
        <w:jc w:val="both"/>
        <w:rPr>
          <w:lang w:val="bg-BG"/>
        </w:rPr>
      </w:pPr>
      <w:r w:rsidRPr="00531965">
        <w:rPr>
          <w:lang w:val="bg-BG"/>
        </w:rPr>
        <w:t>рисковите зони/места и използваните знаци и сигнали;</w:t>
      </w:r>
    </w:p>
    <w:p w14:paraId="65F2B858" w14:textId="77777777" w:rsidR="00531965" w:rsidRPr="00531965" w:rsidRDefault="00531965" w:rsidP="00531965">
      <w:pPr>
        <w:numPr>
          <w:ilvl w:val="1"/>
          <w:numId w:val="20"/>
        </w:numPr>
        <w:spacing w:after="0"/>
        <w:ind w:left="284" w:firstLine="0"/>
        <w:contextualSpacing/>
        <w:jc w:val="both"/>
        <w:rPr>
          <w:lang w:val="bg-BG"/>
        </w:rPr>
      </w:pPr>
      <w:r w:rsidRPr="00531965">
        <w:rPr>
          <w:lang w:val="bg-BG"/>
        </w:rPr>
        <w:t>местата за хранене, пушене и почивка;</w:t>
      </w:r>
    </w:p>
    <w:p w14:paraId="2B96F212" w14:textId="77777777" w:rsidR="00531965" w:rsidRPr="00531965" w:rsidRDefault="00531965" w:rsidP="00531965">
      <w:pPr>
        <w:numPr>
          <w:ilvl w:val="1"/>
          <w:numId w:val="20"/>
        </w:numPr>
        <w:spacing w:after="0"/>
        <w:ind w:left="284" w:firstLine="0"/>
        <w:contextualSpacing/>
        <w:jc w:val="both"/>
        <w:rPr>
          <w:lang w:val="bg-BG"/>
        </w:rPr>
      </w:pPr>
      <w:r w:rsidRPr="00531965">
        <w:rPr>
          <w:lang w:val="bg-BG"/>
        </w:rPr>
        <w:t>план за евакуация и очаквани действия при извънредни ситуации;</w:t>
      </w:r>
    </w:p>
    <w:p w14:paraId="58D157CE" w14:textId="77777777" w:rsidR="00531965" w:rsidRPr="00531965" w:rsidRDefault="00531965" w:rsidP="00531965">
      <w:pPr>
        <w:numPr>
          <w:ilvl w:val="1"/>
          <w:numId w:val="20"/>
        </w:numPr>
        <w:spacing w:after="0"/>
        <w:ind w:left="284" w:firstLine="0"/>
        <w:contextualSpacing/>
        <w:jc w:val="both"/>
        <w:rPr>
          <w:lang w:val="bg-BG"/>
        </w:rPr>
      </w:pPr>
      <w:r w:rsidRPr="00531965">
        <w:rPr>
          <w:lang w:val="bg-BG"/>
        </w:rPr>
        <w:t>друга информация с отношение към безопасността и здравето.</w:t>
      </w:r>
    </w:p>
    <w:p w14:paraId="72226DAC" w14:textId="77777777" w:rsidR="00531965" w:rsidRPr="00531965" w:rsidRDefault="00531965" w:rsidP="00531965">
      <w:pPr>
        <w:numPr>
          <w:ilvl w:val="0"/>
          <w:numId w:val="19"/>
        </w:numPr>
        <w:spacing w:after="0"/>
        <w:ind w:left="284" w:hanging="284"/>
        <w:contextualSpacing/>
        <w:jc w:val="both"/>
        <w:rPr>
          <w:lang w:val="bg-BG"/>
        </w:rPr>
      </w:pPr>
      <w:r w:rsidRPr="00531965">
        <w:rPr>
          <w:lang w:val="bg-BG"/>
        </w:rPr>
        <w:t xml:space="preserve">ВЪЗЛОЖИТЕЛЯТ провежда начален инструктаж на представителите на ИЗПЪЛНИТЕЛЯ при първото посещение на затворената зона и не по-рядко от веднъж за календарна година. </w:t>
      </w:r>
    </w:p>
    <w:p w14:paraId="2DD658A5" w14:textId="77777777" w:rsidR="00531965" w:rsidRPr="00531965" w:rsidRDefault="00531965" w:rsidP="00531965">
      <w:pPr>
        <w:numPr>
          <w:ilvl w:val="0"/>
          <w:numId w:val="19"/>
        </w:numPr>
        <w:spacing w:after="0"/>
        <w:ind w:left="284" w:hanging="284"/>
        <w:contextualSpacing/>
        <w:jc w:val="both"/>
        <w:rPr>
          <w:lang w:val="bg-BG"/>
        </w:rPr>
      </w:pPr>
      <w:r w:rsidRPr="00531965">
        <w:rPr>
          <w:lang w:val="bg-BG"/>
        </w:rPr>
        <w:t xml:space="preserve">ВЪЗЛОЖИТЕЛЯТ контролира изпълнението на задълженията на ИЗПЪЛНИТЕЛЯ по БЗР на територията на затворената зона. </w:t>
      </w:r>
    </w:p>
    <w:p w14:paraId="131380D8" w14:textId="77777777" w:rsidR="00531965" w:rsidRPr="00531965" w:rsidRDefault="00531965" w:rsidP="00531965">
      <w:pPr>
        <w:numPr>
          <w:ilvl w:val="0"/>
          <w:numId w:val="19"/>
        </w:numPr>
        <w:spacing w:after="0"/>
        <w:ind w:left="284" w:hanging="284"/>
        <w:contextualSpacing/>
        <w:jc w:val="both"/>
        <w:rPr>
          <w:lang w:val="bg-BG"/>
        </w:rPr>
      </w:pPr>
      <w:r w:rsidRPr="00531965">
        <w:rPr>
          <w:lang w:val="bg-BG"/>
        </w:rPr>
        <w:lastRenderedPageBreak/>
        <w:t>ВЪЗЛОЖИТЕЛЯТ има право да не допуска или отстранява от обекта работещи на Изпълнителя, които нарушават правилата за безопасност и здраве при работа.</w:t>
      </w:r>
    </w:p>
    <w:p w14:paraId="6E429C35" w14:textId="77777777" w:rsidR="00531965" w:rsidRPr="00531965" w:rsidRDefault="00531965" w:rsidP="00531965">
      <w:pPr>
        <w:numPr>
          <w:ilvl w:val="0"/>
          <w:numId w:val="19"/>
        </w:numPr>
        <w:spacing w:after="0"/>
        <w:ind w:left="284" w:hanging="284"/>
        <w:contextualSpacing/>
        <w:jc w:val="both"/>
        <w:rPr>
          <w:lang w:val="bg-BG"/>
        </w:rPr>
      </w:pPr>
      <w:r w:rsidRPr="00531965">
        <w:rPr>
          <w:lang w:val="bg-BG"/>
        </w:rPr>
        <w:t>ВЪЗЛОЖИТЕЛЯТ може да наложи неустойки и/или да прекрати договор</w:t>
      </w:r>
      <w:r w:rsidRPr="00531965">
        <w:t>a</w:t>
      </w:r>
      <w:r w:rsidRPr="00531965">
        <w:rPr>
          <w:lang w:val="bg-BG"/>
        </w:rPr>
        <w:t xml:space="preserve"> с ИЗПЪЛНИТЕЛЯ при нарушаване на правилата за безопасност при работа, на основание предвидени в договора клаузи.</w:t>
      </w:r>
    </w:p>
    <w:p w14:paraId="0C6F90DF" w14:textId="77777777" w:rsidR="00531965" w:rsidRPr="00531965" w:rsidRDefault="00531965" w:rsidP="00531965">
      <w:pPr>
        <w:numPr>
          <w:ilvl w:val="0"/>
          <w:numId w:val="19"/>
        </w:numPr>
        <w:spacing w:after="0"/>
        <w:ind w:left="284" w:hanging="284"/>
        <w:contextualSpacing/>
        <w:jc w:val="both"/>
        <w:rPr>
          <w:lang w:val="bg-BG"/>
        </w:rPr>
      </w:pPr>
      <w:r w:rsidRPr="00531965">
        <w:rPr>
          <w:lang w:val="bg-BG"/>
        </w:rPr>
        <w:t>ИЗПЪЛНИТЕЛЯТ изпълнява услугите по договора с ВЪЗЛОЖИТЕЛЯ чрез:</w:t>
      </w:r>
    </w:p>
    <w:p w14:paraId="2F1578FB" w14:textId="77777777" w:rsidR="00531965" w:rsidRPr="00531965" w:rsidRDefault="00531965" w:rsidP="00531965">
      <w:pPr>
        <w:numPr>
          <w:ilvl w:val="1"/>
          <w:numId w:val="21"/>
        </w:numPr>
        <w:tabs>
          <w:tab w:val="left" w:pos="851"/>
        </w:tabs>
        <w:spacing w:after="0"/>
        <w:ind w:left="426" w:hanging="142"/>
        <w:contextualSpacing/>
        <w:jc w:val="both"/>
        <w:rPr>
          <w:lang w:val="bg-BG"/>
        </w:rPr>
      </w:pPr>
      <w:r w:rsidRPr="00531965">
        <w:rPr>
          <w:lang w:val="bg-BG"/>
        </w:rPr>
        <w:t>всички необходими за дейността документи, лицензи и разрешителни;</w:t>
      </w:r>
    </w:p>
    <w:p w14:paraId="65CEF0F9" w14:textId="77777777" w:rsidR="00531965" w:rsidRPr="00531965" w:rsidRDefault="00531965" w:rsidP="00531965">
      <w:pPr>
        <w:numPr>
          <w:ilvl w:val="1"/>
          <w:numId w:val="21"/>
        </w:numPr>
        <w:tabs>
          <w:tab w:val="left" w:pos="851"/>
        </w:tabs>
        <w:spacing w:after="0"/>
        <w:ind w:left="426" w:hanging="142"/>
        <w:contextualSpacing/>
        <w:jc w:val="both"/>
        <w:rPr>
          <w:lang w:val="bg-BG"/>
        </w:rPr>
      </w:pPr>
      <w:r w:rsidRPr="00531965">
        <w:rPr>
          <w:lang w:val="bg-BG"/>
        </w:rPr>
        <w:t>актуална оценка на риска за дейностите/услугите, които изпълнява (ще изпълнява) на площадката;</w:t>
      </w:r>
    </w:p>
    <w:p w14:paraId="4EFF7EB6" w14:textId="77777777" w:rsidR="00531965" w:rsidRPr="00531965" w:rsidRDefault="00531965" w:rsidP="00531965">
      <w:pPr>
        <w:numPr>
          <w:ilvl w:val="1"/>
          <w:numId w:val="21"/>
        </w:numPr>
        <w:tabs>
          <w:tab w:val="left" w:pos="851"/>
        </w:tabs>
        <w:spacing w:after="0"/>
        <w:ind w:left="426" w:hanging="142"/>
        <w:contextualSpacing/>
        <w:jc w:val="both"/>
        <w:rPr>
          <w:lang w:val="bg-BG"/>
        </w:rPr>
      </w:pPr>
      <w:r w:rsidRPr="00531965">
        <w:rPr>
          <w:lang w:val="bg-BG"/>
        </w:rPr>
        <w:t>правоспособен и квалифициран персонал по поименен списък с притежаваната от тях  правоспособност и актуални документи, които я доказват</w:t>
      </w:r>
    </w:p>
    <w:p w14:paraId="3AACE86E" w14:textId="77777777" w:rsidR="00531965" w:rsidRPr="00531965" w:rsidRDefault="00531965" w:rsidP="00531965">
      <w:pPr>
        <w:numPr>
          <w:ilvl w:val="1"/>
          <w:numId w:val="21"/>
        </w:numPr>
        <w:tabs>
          <w:tab w:val="left" w:pos="851"/>
        </w:tabs>
        <w:spacing w:after="0"/>
        <w:ind w:left="426" w:hanging="142"/>
        <w:contextualSpacing/>
        <w:jc w:val="both"/>
        <w:rPr>
          <w:lang w:val="bg-BG"/>
        </w:rPr>
      </w:pPr>
      <w:r w:rsidRPr="00531965">
        <w:rPr>
          <w:lang w:val="bg-BG"/>
        </w:rPr>
        <w:t>персонал без медицински противопоказания за извършваните дейности и условията на труд (декларация с имената на работещите) ;</w:t>
      </w:r>
    </w:p>
    <w:p w14:paraId="165D9569" w14:textId="77777777" w:rsidR="00531965" w:rsidRPr="00531965" w:rsidRDefault="00531965" w:rsidP="00531965">
      <w:pPr>
        <w:numPr>
          <w:ilvl w:val="1"/>
          <w:numId w:val="21"/>
        </w:numPr>
        <w:tabs>
          <w:tab w:val="left" w:pos="851"/>
        </w:tabs>
        <w:spacing w:after="0"/>
        <w:ind w:left="426" w:hanging="142"/>
        <w:contextualSpacing/>
        <w:jc w:val="both"/>
        <w:rPr>
          <w:lang w:val="bg-BG"/>
        </w:rPr>
      </w:pPr>
      <w:r w:rsidRPr="00531965">
        <w:rPr>
          <w:lang w:val="bg-BG"/>
        </w:rPr>
        <w:t>определяне, осигуряване и документиране на всички необходими инструктажи и обучения;</w:t>
      </w:r>
    </w:p>
    <w:p w14:paraId="1F39A1A2" w14:textId="77777777" w:rsidR="00531965" w:rsidRPr="00531965" w:rsidRDefault="00531965" w:rsidP="00531965">
      <w:pPr>
        <w:numPr>
          <w:ilvl w:val="1"/>
          <w:numId w:val="21"/>
        </w:numPr>
        <w:tabs>
          <w:tab w:val="left" w:pos="851"/>
        </w:tabs>
        <w:spacing w:after="0"/>
        <w:ind w:left="426" w:hanging="142"/>
        <w:contextualSpacing/>
        <w:jc w:val="both"/>
        <w:rPr>
          <w:lang w:val="bg-BG"/>
        </w:rPr>
      </w:pPr>
      <w:r w:rsidRPr="00531965">
        <w:rPr>
          <w:lang w:val="bg-BG"/>
        </w:rPr>
        <w:t>актуални , оповестени и достъпни инструкции и правила за безопасно извършване на услугата;</w:t>
      </w:r>
    </w:p>
    <w:p w14:paraId="00FA7815" w14:textId="77777777" w:rsidR="00531965" w:rsidRPr="00531965" w:rsidRDefault="00531965" w:rsidP="00531965">
      <w:pPr>
        <w:numPr>
          <w:ilvl w:val="1"/>
          <w:numId w:val="21"/>
        </w:numPr>
        <w:tabs>
          <w:tab w:val="left" w:pos="851"/>
        </w:tabs>
        <w:spacing w:after="0"/>
        <w:ind w:left="426" w:hanging="142"/>
        <w:contextualSpacing/>
        <w:jc w:val="both"/>
        <w:rPr>
          <w:lang w:val="bg-BG"/>
        </w:rPr>
      </w:pPr>
      <w:r w:rsidRPr="00531965">
        <w:rPr>
          <w:lang w:val="bg-BG"/>
        </w:rPr>
        <w:t xml:space="preserve">налични изправни колективни и лични  предпазни средства и работно облекло </w:t>
      </w:r>
    </w:p>
    <w:p w14:paraId="23DD61E5" w14:textId="77777777" w:rsidR="00531965" w:rsidRPr="00531965" w:rsidRDefault="00531965" w:rsidP="00531965">
      <w:pPr>
        <w:numPr>
          <w:ilvl w:val="1"/>
          <w:numId w:val="21"/>
        </w:numPr>
        <w:tabs>
          <w:tab w:val="left" w:pos="851"/>
        </w:tabs>
        <w:spacing w:after="0"/>
        <w:ind w:left="426" w:hanging="142"/>
        <w:contextualSpacing/>
        <w:jc w:val="both"/>
        <w:rPr>
          <w:lang w:val="bg-BG"/>
        </w:rPr>
      </w:pPr>
      <w:r w:rsidRPr="00531965">
        <w:rPr>
          <w:lang w:val="bg-BG"/>
        </w:rPr>
        <w:t>оборудвана аптечка за оказване на първа долекарска помощ</w:t>
      </w:r>
    </w:p>
    <w:p w14:paraId="7F0164BB" w14:textId="77777777" w:rsidR="00531965" w:rsidRPr="00531965" w:rsidRDefault="00531965" w:rsidP="00531965">
      <w:pPr>
        <w:numPr>
          <w:ilvl w:val="0"/>
          <w:numId w:val="19"/>
        </w:numPr>
        <w:spacing w:after="0"/>
        <w:ind w:left="284" w:hanging="284"/>
        <w:contextualSpacing/>
        <w:jc w:val="both"/>
        <w:rPr>
          <w:lang w:val="bg-BG"/>
        </w:rPr>
      </w:pPr>
      <w:r w:rsidRPr="00531965">
        <w:rPr>
          <w:lang w:val="bg-BG"/>
        </w:rPr>
        <w:t xml:space="preserve">Правилата и изискванията за БЗР в съответната зона на Възложителя са задължителни за работещите на ИЗПЪЛНИТЕЛЯ, освен ако няма друго писмено споразумение за това. </w:t>
      </w:r>
    </w:p>
    <w:p w14:paraId="73825DC4" w14:textId="77777777" w:rsidR="00531965" w:rsidRPr="00531965" w:rsidRDefault="00531965" w:rsidP="00531965">
      <w:pPr>
        <w:numPr>
          <w:ilvl w:val="0"/>
          <w:numId w:val="19"/>
        </w:numPr>
        <w:spacing w:after="0"/>
        <w:ind w:left="284" w:hanging="284"/>
        <w:contextualSpacing/>
        <w:jc w:val="both"/>
        <w:rPr>
          <w:lang w:val="bg-BG"/>
        </w:rPr>
      </w:pPr>
      <w:r w:rsidRPr="00531965">
        <w:rPr>
          <w:lang w:val="bg-BG"/>
        </w:rPr>
        <w:t xml:space="preserve">Преди доставката на работно оборудване и съоръжения, Изпълнителят предоставя на Възложителя на български език на електронен и хартиен носител сертификат за съответствие, информационни листа, инструкции, схеми, ръководства за монтаж, експлоатация и поддръжка. </w:t>
      </w:r>
    </w:p>
    <w:p w14:paraId="6B542C26" w14:textId="77777777" w:rsidR="00531965" w:rsidRPr="00531965" w:rsidRDefault="00531965" w:rsidP="00531965">
      <w:pPr>
        <w:numPr>
          <w:ilvl w:val="0"/>
          <w:numId w:val="19"/>
        </w:numPr>
        <w:spacing w:after="0"/>
        <w:ind w:left="284" w:hanging="284"/>
        <w:contextualSpacing/>
        <w:jc w:val="both"/>
        <w:rPr>
          <w:lang w:val="bg-BG"/>
        </w:rPr>
      </w:pPr>
      <w:r w:rsidRPr="00531965">
        <w:rPr>
          <w:lang w:val="bg-BG"/>
        </w:rPr>
        <w:t>ИЗПЪЛНИТЕЛЯТ поддържа и предоставя при поискване на Възложителя доказателства за изпълнение на т. 10.</w:t>
      </w:r>
    </w:p>
    <w:p w14:paraId="172EA911" w14:textId="77777777" w:rsidR="00531965" w:rsidRPr="00531965" w:rsidRDefault="00531965" w:rsidP="00531965">
      <w:pPr>
        <w:numPr>
          <w:ilvl w:val="0"/>
          <w:numId w:val="19"/>
        </w:numPr>
        <w:spacing w:after="0"/>
        <w:ind w:left="284" w:hanging="284"/>
        <w:contextualSpacing/>
        <w:jc w:val="both"/>
        <w:rPr>
          <w:lang w:val="bg-BG"/>
        </w:rPr>
      </w:pPr>
      <w:r w:rsidRPr="00531965">
        <w:rPr>
          <w:lang w:val="bg-BG"/>
        </w:rPr>
        <w:t>Проектираните и/или доставените от ИЗПЪЛНИТЕЛЯ продукти, стоки и работно оборудване  отговарят на нормите и изискванията за безопасност и здравето и в приложимите за тях изисквания за техническо съответствие.</w:t>
      </w:r>
    </w:p>
    <w:p w14:paraId="74189D02" w14:textId="77777777" w:rsidR="00531965" w:rsidRPr="00531965" w:rsidRDefault="00531965" w:rsidP="00531965">
      <w:pPr>
        <w:numPr>
          <w:ilvl w:val="0"/>
          <w:numId w:val="19"/>
        </w:numPr>
        <w:spacing w:after="0"/>
        <w:ind w:left="284" w:hanging="284"/>
        <w:contextualSpacing/>
        <w:jc w:val="both"/>
        <w:rPr>
          <w:lang w:val="bg-BG"/>
        </w:rPr>
      </w:pPr>
      <w:r w:rsidRPr="00531965">
        <w:rPr>
          <w:lang w:val="bg-BG"/>
        </w:rPr>
        <w:t xml:space="preserve"> ИЗПЪЛНИТЕЛЯТ съхранява и пази имуществото на ВЪЗЛОЖИТЕЛЯ, в това число реда и чистота на работните места, на които осъществява дейността си. </w:t>
      </w:r>
    </w:p>
    <w:p w14:paraId="6F4C3987" w14:textId="77777777" w:rsidR="00531965" w:rsidRPr="00531965" w:rsidRDefault="00531965" w:rsidP="00531965">
      <w:pPr>
        <w:numPr>
          <w:ilvl w:val="0"/>
          <w:numId w:val="19"/>
        </w:numPr>
        <w:spacing w:after="0"/>
        <w:ind w:left="284" w:hanging="284"/>
        <w:contextualSpacing/>
        <w:jc w:val="both"/>
        <w:rPr>
          <w:lang w:val="bg-BG"/>
        </w:rPr>
      </w:pPr>
      <w:r w:rsidRPr="00531965">
        <w:rPr>
          <w:lang w:val="bg-BG"/>
        </w:rPr>
        <w:t>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w:t>
      </w:r>
    </w:p>
    <w:p w14:paraId="5A47EE25" w14:textId="77777777" w:rsidR="00531965" w:rsidRPr="00531965" w:rsidRDefault="00531965" w:rsidP="00531965">
      <w:pPr>
        <w:spacing w:after="0"/>
        <w:ind w:left="284"/>
        <w:contextualSpacing/>
        <w:jc w:val="both"/>
        <w:rPr>
          <w:b/>
          <w:lang w:val="bg-BG"/>
        </w:rPr>
      </w:pPr>
      <w:r w:rsidRPr="00531965">
        <w:rPr>
          <w:b/>
          <w:lang w:val="bg-BG"/>
        </w:rPr>
        <w:t>Координирането на съвместното прилагане на настоящото Споразумение, при извършване на дейности, предмет на договор, се възлага на контролиращи служители:</w:t>
      </w:r>
    </w:p>
    <w:p w14:paraId="1487F642" w14:textId="77777777" w:rsidR="00531965" w:rsidRPr="00531965" w:rsidRDefault="00531965" w:rsidP="00531965">
      <w:pPr>
        <w:spacing w:after="0"/>
        <w:ind w:left="284"/>
        <w:contextualSpacing/>
        <w:jc w:val="both"/>
        <w:rPr>
          <w:b/>
          <w:lang w:val="bg-BG"/>
        </w:rPr>
      </w:pPr>
    </w:p>
    <w:p w14:paraId="3EFEFC45" w14:textId="466EFCEB" w:rsidR="00531965" w:rsidRPr="00531965" w:rsidRDefault="00531965" w:rsidP="00531965">
      <w:pPr>
        <w:spacing w:after="0"/>
        <w:ind w:left="284"/>
        <w:contextualSpacing/>
        <w:jc w:val="both"/>
        <w:rPr>
          <w:b/>
          <w:lang w:val="bg-BG"/>
        </w:rPr>
      </w:pPr>
      <w:r w:rsidRPr="00531965">
        <w:rPr>
          <w:b/>
          <w:lang w:val="bg-BG"/>
        </w:rPr>
        <w:t>от страна на Възложителя – ……………………………………………………………………………………………</w:t>
      </w:r>
    </w:p>
    <w:p w14:paraId="5720C90B" w14:textId="77777777" w:rsidR="00531965" w:rsidRPr="00531965" w:rsidRDefault="00531965" w:rsidP="00531965">
      <w:pPr>
        <w:spacing w:after="0"/>
        <w:ind w:left="284"/>
        <w:contextualSpacing/>
        <w:jc w:val="both"/>
        <w:rPr>
          <w:b/>
          <w:lang w:val="bg-BG"/>
        </w:rPr>
      </w:pPr>
      <w:r w:rsidRPr="00531965">
        <w:rPr>
          <w:b/>
          <w:lang w:val="bg-BG"/>
        </w:rPr>
        <w:t>………………………………………………………………………………………, (име, длъжност, тел.)</w:t>
      </w:r>
    </w:p>
    <w:p w14:paraId="1FCD8D01" w14:textId="5F3CE482" w:rsidR="00531965" w:rsidRPr="00531965" w:rsidRDefault="00531965" w:rsidP="00531965">
      <w:pPr>
        <w:spacing w:after="0"/>
        <w:ind w:left="284"/>
        <w:contextualSpacing/>
        <w:jc w:val="both"/>
        <w:rPr>
          <w:b/>
          <w:lang w:val="bg-BG"/>
        </w:rPr>
      </w:pPr>
      <w:r w:rsidRPr="00531965">
        <w:rPr>
          <w:b/>
          <w:lang w:val="bg-BG"/>
        </w:rPr>
        <w:t>от страна на Изпълнителя – ……………………………………………...……………………………………………</w:t>
      </w:r>
    </w:p>
    <w:p w14:paraId="2BA72952" w14:textId="77777777" w:rsidR="00531965" w:rsidRPr="00531965" w:rsidRDefault="00531965" w:rsidP="00531965">
      <w:pPr>
        <w:spacing w:after="0"/>
        <w:ind w:left="284"/>
        <w:jc w:val="both"/>
        <w:rPr>
          <w:b/>
          <w:lang w:val="bg-BG"/>
        </w:rPr>
      </w:pPr>
      <w:r w:rsidRPr="00531965">
        <w:rPr>
          <w:b/>
          <w:lang w:val="bg-BG"/>
        </w:rPr>
        <w:t>…………………………………………………………………………………………………, (име, длъжност, тел.)</w:t>
      </w:r>
    </w:p>
    <w:p w14:paraId="367274A7" w14:textId="77777777" w:rsidR="008573A2" w:rsidRDefault="008573A2" w:rsidP="00531965">
      <w:pPr>
        <w:spacing w:after="0"/>
        <w:ind w:left="284"/>
        <w:jc w:val="both"/>
        <w:rPr>
          <w:b/>
          <w:lang w:val="bg-BG"/>
        </w:rPr>
      </w:pPr>
    </w:p>
    <w:p w14:paraId="1C7A6AC9" w14:textId="77777777" w:rsidR="008573A2" w:rsidRDefault="008573A2" w:rsidP="00531965">
      <w:pPr>
        <w:spacing w:after="0"/>
        <w:ind w:left="284"/>
        <w:jc w:val="both"/>
        <w:rPr>
          <w:b/>
          <w:lang w:val="bg-BG"/>
        </w:rPr>
      </w:pPr>
    </w:p>
    <w:p w14:paraId="46E8ECFB" w14:textId="77815F73" w:rsidR="00531965" w:rsidRDefault="00531965" w:rsidP="00531965">
      <w:pPr>
        <w:spacing w:after="0"/>
        <w:ind w:left="284"/>
        <w:jc w:val="both"/>
        <w:rPr>
          <w:b/>
          <w:lang w:val="bg-BG"/>
        </w:rPr>
      </w:pPr>
      <w:r w:rsidRPr="00531965">
        <w:rPr>
          <w:b/>
          <w:lang w:val="bg-BG"/>
        </w:rPr>
        <w:t>ВЪЗЛОЖИТЕЛ:                                                                                           ИЗПЪЛНИТЕЛ:</w:t>
      </w:r>
    </w:p>
    <w:p w14:paraId="24373D2B" w14:textId="77777777" w:rsidR="008573A2" w:rsidRDefault="008573A2" w:rsidP="00531965">
      <w:pPr>
        <w:spacing w:after="0"/>
        <w:ind w:left="284"/>
        <w:jc w:val="both"/>
        <w:rPr>
          <w:b/>
          <w:lang w:val="bg-BG"/>
        </w:rPr>
        <w:sectPr w:rsidR="008573A2" w:rsidSect="00F2464D">
          <w:footerReference w:type="default" r:id="rId19"/>
          <w:pgSz w:w="11906" w:h="16838"/>
          <w:pgMar w:top="1530" w:right="1417" w:bottom="1417" w:left="1417" w:header="708" w:footer="708" w:gutter="0"/>
          <w:pgNumType w:start="1"/>
          <w:cols w:space="708"/>
          <w:docGrid w:linePitch="360"/>
        </w:sectPr>
      </w:pPr>
    </w:p>
    <w:p w14:paraId="3937C307" w14:textId="0F2F4A04" w:rsidR="008573A2" w:rsidRPr="00531965" w:rsidRDefault="008573A2" w:rsidP="00531965">
      <w:pPr>
        <w:spacing w:after="0"/>
        <w:ind w:left="284"/>
        <w:jc w:val="both"/>
        <w:rPr>
          <w:b/>
          <w:lang w:val="bg-BG"/>
        </w:rPr>
      </w:pPr>
    </w:p>
    <w:p w14:paraId="6658EF10" w14:textId="77777777" w:rsidR="001C144E" w:rsidRDefault="001C144E" w:rsidP="00531965">
      <w:pPr>
        <w:spacing w:line="360" w:lineRule="auto"/>
        <w:jc w:val="right"/>
        <w:rPr>
          <w:rFonts w:ascii="Times New Roman" w:hAnsi="Times New Roman"/>
          <w:b/>
          <w:i/>
          <w:sz w:val="26"/>
          <w:szCs w:val="26"/>
          <w:lang w:val="bg-BG" w:eastAsia="bg-BG"/>
        </w:rPr>
      </w:pPr>
      <w:r w:rsidRPr="0097586C">
        <w:rPr>
          <w:rFonts w:ascii="Times New Roman" w:eastAsia="Times New Roman" w:hAnsi="Times New Roman"/>
          <w:b/>
          <w:bCs/>
          <w:iCs/>
          <w:sz w:val="24"/>
          <w:szCs w:val="24"/>
          <w:lang w:val="bg-BG" w:eastAsia="bg-BG"/>
        </w:rPr>
        <w:t>Приложение №</w:t>
      </w:r>
      <w:r>
        <w:rPr>
          <w:rFonts w:ascii="Times New Roman" w:eastAsia="Times New Roman" w:hAnsi="Times New Roman"/>
          <w:b/>
          <w:bCs/>
          <w:iCs/>
          <w:sz w:val="24"/>
          <w:szCs w:val="24"/>
          <w:lang w:eastAsia="bg-BG"/>
        </w:rPr>
        <w:t xml:space="preserve"> 10</w:t>
      </w:r>
      <w:r w:rsidRPr="0097586C">
        <w:rPr>
          <w:rFonts w:ascii="Times New Roman" w:eastAsia="Times New Roman" w:hAnsi="Times New Roman"/>
          <w:b/>
          <w:bCs/>
          <w:iCs/>
          <w:sz w:val="24"/>
          <w:szCs w:val="24"/>
          <w:lang w:val="bg-BG" w:eastAsia="bg-BG"/>
        </w:rPr>
        <w:t xml:space="preserve"> към Договор №…………..</w:t>
      </w:r>
      <w:r w:rsidR="00C313D1">
        <w:rPr>
          <w:rFonts w:ascii="Times New Roman" w:eastAsia="Times New Roman" w:hAnsi="Times New Roman"/>
          <w:b/>
          <w:bCs/>
          <w:iCs/>
          <w:sz w:val="24"/>
          <w:szCs w:val="24"/>
          <w:lang w:val="bg-BG" w:eastAsia="bg-BG"/>
        </w:rPr>
        <w:t>.........</w:t>
      </w:r>
    </w:p>
    <w:p w14:paraId="0C0D9747" w14:textId="77777777" w:rsidR="001C144E" w:rsidRDefault="001C144E" w:rsidP="001C144E">
      <w:pPr>
        <w:spacing w:line="360" w:lineRule="auto"/>
        <w:jc w:val="center"/>
        <w:rPr>
          <w:rFonts w:ascii="Times New Roman" w:hAnsi="Times New Roman"/>
          <w:b/>
          <w:sz w:val="28"/>
          <w:szCs w:val="28"/>
        </w:rPr>
      </w:pPr>
      <w:r>
        <w:rPr>
          <w:rFonts w:ascii="Times New Roman" w:hAnsi="Times New Roman"/>
          <w:b/>
          <w:sz w:val="28"/>
          <w:szCs w:val="28"/>
        </w:rPr>
        <w:t>ПРИЕМНО-ПРЕДВАТЕЛЕН ПРОТОКОЛ</w:t>
      </w:r>
    </w:p>
    <w:p w14:paraId="00713AAA" w14:textId="77777777" w:rsidR="001C144E" w:rsidRDefault="001C144E" w:rsidP="001C144E">
      <w:pPr>
        <w:spacing w:line="360" w:lineRule="auto"/>
        <w:jc w:val="center"/>
        <w:rPr>
          <w:rFonts w:ascii="Times New Roman" w:hAnsi="Times New Roman"/>
          <w:b/>
          <w:sz w:val="28"/>
          <w:szCs w:val="28"/>
        </w:rPr>
      </w:pPr>
      <w:r>
        <w:rPr>
          <w:rFonts w:ascii="Times New Roman" w:hAnsi="Times New Roman"/>
          <w:b/>
          <w:sz w:val="28"/>
          <w:szCs w:val="28"/>
        </w:rPr>
        <w:t>ЗА ИЗВЪРШЕНА УСЛУГА</w:t>
      </w:r>
    </w:p>
    <w:p w14:paraId="12E44442" w14:textId="77777777" w:rsidR="001C144E" w:rsidRDefault="001C144E" w:rsidP="001C144E">
      <w:pPr>
        <w:spacing w:line="360" w:lineRule="auto"/>
        <w:jc w:val="center"/>
        <w:rPr>
          <w:rFonts w:ascii="Times New Roman" w:hAnsi="Times New Roman"/>
          <w:b/>
          <w:sz w:val="24"/>
          <w:szCs w:val="24"/>
        </w:rPr>
      </w:pPr>
      <w:r>
        <w:rPr>
          <w:rFonts w:ascii="Times New Roman" w:hAnsi="Times New Roman"/>
          <w:b/>
          <w:sz w:val="24"/>
          <w:szCs w:val="24"/>
        </w:rPr>
        <w:t xml:space="preserve">по чл. </w:t>
      </w:r>
      <w:r>
        <w:rPr>
          <w:rFonts w:ascii="Times New Roman" w:hAnsi="Times New Roman"/>
          <w:b/>
          <w:sz w:val="24"/>
          <w:szCs w:val="24"/>
          <w:lang w:val="bg-BG"/>
        </w:rPr>
        <w:t>8</w:t>
      </w:r>
      <w:r>
        <w:rPr>
          <w:rFonts w:ascii="Times New Roman" w:hAnsi="Times New Roman"/>
          <w:b/>
          <w:sz w:val="24"/>
          <w:szCs w:val="24"/>
        </w:rPr>
        <w:t xml:space="preserve">, ал. </w:t>
      </w:r>
      <w:r>
        <w:rPr>
          <w:rFonts w:ascii="Times New Roman" w:hAnsi="Times New Roman"/>
          <w:b/>
          <w:sz w:val="24"/>
          <w:szCs w:val="24"/>
          <w:lang w:val="bg-BG"/>
        </w:rPr>
        <w:t>1</w:t>
      </w:r>
      <w:r>
        <w:rPr>
          <w:rFonts w:ascii="Times New Roman" w:hAnsi="Times New Roman"/>
          <w:b/>
          <w:sz w:val="24"/>
          <w:szCs w:val="24"/>
        </w:rPr>
        <w:t xml:space="preserve"> от договора</w:t>
      </w:r>
    </w:p>
    <w:p w14:paraId="5A1B49CE" w14:textId="77777777" w:rsidR="001C144E" w:rsidRDefault="001C144E" w:rsidP="001C144E">
      <w:pPr>
        <w:spacing w:line="360" w:lineRule="auto"/>
        <w:jc w:val="center"/>
        <w:rPr>
          <w:rFonts w:ascii="Times New Roman" w:hAnsi="Times New Roman"/>
          <w:b/>
          <w:sz w:val="24"/>
          <w:szCs w:val="24"/>
        </w:rPr>
      </w:pPr>
    </w:p>
    <w:p w14:paraId="63EB4128" w14:textId="77777777" w:rsidR="001C144E" w:rsidRPr="001C144E" w:rsidRDefault="001C144E" w:rsidP="001C144E">
      <w:pPr>
        <w:spacing w:line="360" w:lineRule="auto"/>
        <w:jc w:val="center"/>
        <w:rPr>
          <w:rFonts w:ascii="Times New Roman" w:hAnsi="Times New Roman"/>
          <w:b/>
          <w:sz w:val="24"/>
          <w:szCs w:val="24"/>
          <w:lang w:val="bg-BG"/>
        </w:rPr>
      </w:pPr>
      <w:r>
        <w:rPr>
          <w:rFonts w:ascii="Times New Roman" w:hAnsi="Times New Roman"/>
          <w:b/>
          <w:sz w:val="24"/>
          <w:szCs w:val="24"/>
          <w:lang w:val="bg-BG"/>
        </w:rPr>
        <w:t>За месец ..................................20</w:t>
      </w:r>
      <w:r w:rsidR="00C313D1">
        <w:rPr>
          <w:rFonts w:ascii="Times New Roman" w:hAnsi="Times New Roman"/>
          <w:b/>
          <w:sz w:val="24"/>
          <w:szCs w:val="24"/>
          <w:lang w:val="bg-BG"/>
        </w:rPr>
        <w:t>..</w:t>
      </w:r>
      <w:r>
        <w:rPr>
          <w:rFonts w:ascii="Times New Roman" w:hAnsi="Times New Roman"/>
          <w:b/>
          <w:sz w:val="24"/>
          <w:szCs w:val="24"/>
          <w:lang w:val="bg-BG"/>
        </w:rPr>
        <w:t>....г.</w:t>
      </w:r>
    </w:p>
    <w:p w14:paraId="532F9178" w14:textId="77777777" w:rsidR="001C144E" w:rsidRDefault="001C144E" w:rsidP="001C144E">
      <w:pPr>
        <w:spacing w:line="360" w:lineRule="auto"/>
        <w:jc w:val="center"/>
        <w:rPr>
          <w:rFonts w:ascii="Times New Roman" w:hAnsi="Times New Roman"/>
          <w:sz w:val="24"/>
          <w:szCs w:val="24"/>
        </w:rPr>
      </w:pPr>
      <w:r>
        <w:rPr>
          <w:rFonts w:ascii="Times New Roman" w:hAnsi="Times New Roman"/>
          <w:b/>
          <w:sz w:val="24"/>
          <w:szCs w:val="24"/>
        </w:rPr>
        <w:t>НА ОБЕКТ</w:t>
      </w:r>
      <w:r>
        <w:rPr>
          <w:rFonts w:ascii="Times New Roman" w:hAnsi="Times New Roman"/>
          <w:b/>
          <w:sz w:val="24"/>
          <w:szCs w:val="24"/>
          <w:lang w:val="bg-BG"/>
        </w:rPr>
        <w:t>И ОТ СЪСТАВА НА „Софийска вода“</w:t>
      </w:r>
      <w:r w:rsidR="00585E77">
        <w:rPr>
          <w:rFonts w:ascii="Times New Roman" w:hAnsi="Times New Roman"/>
          <w:b/>
          <w:sz w:val="24"/>
          <w:szCs w:val="24"/>
          <w:lang w:val="bg-BG"/>
        </w:rPr>
        <w:t xml:space="preserve"> </w:t>
      </w:r>
      <w:r>
        <w:rPr>
          <w:rFonts w:ascii="Times New Roman" w:hAnsi="Times New Roman"/>
          <w:b/>
          <w:sz w:val="24"/>
          <w:szCs w:val="24"/>
          <w:lang w:val="bg-BG"/>
        </w:rPr>
        <w:t>АД</w:t>
      </w:r>
    </w:p>
    <w:p w14:paraId="62EC7EAF" w14:textId="77777777" w:rsidR="001C144E" w:rsidRDefault="001C144E" w:rsidP="001C144E">
      <w:pPr>
        <w:spacing w:line="360" w:lineRule="auto"/>
        <w:jc w:val="both"/>
        <w:rPr>
          <w:rFonts w:ascii="Times New Roman" w:hAnsi="Times New Roman"/>
          <w:b/>
          <w:sz w:val="24"/>
          <w:szCs w:val="24"/>
        </w:rPr>
      </w:pPr>
      <w:r>
        <w:rPr>
          <w:rFonts w:ascii="Times New Roman" w:hAnsi="Times New Roman"/>
          <w:b/>
          <w:sz w:val="24"/>
          <w:szCs w:val="24"/>
        </w:rPr>
        <w:tab/>
      </w:r>
    </w:p>
    <w:p w14:paraId="25C4F477" w14:textId="77777777" w:rsidR="001C144E" w:rsidRDefault="001C144E" w:rsidP="001C144E">
      <w:pPr>
        <w:spacing w:line="360" w:lineRule="auto"/>
        <w:ind w:firstLine="720"/>
        <w:jc w:val="both"/>
        <w:rPr>
          <w:rFonts w:ascii="Times New Roman" w:hAnsi="Times New Roman"/>
          <w:sz w:val="24"/>
          <w:szCs w:val="24"/>
          <w:lang w:val="bg-BG"/>
        </w:rPr>
      </w:pPr>
      <w:r>
        <w:rPr>
          <w:rFonts w:ascii="Times New Roman" w:hAnsi="Times New Roman"/>
          <w:sz w:val="24"/>
          <w:szCs w:val="24"/>
        </w:rPr>
        <w:t>Днес, ___.___.20___ г., в изпълнение на сключен договор за охрана между „</w:t>
      </w:r>
      <w:r>
        <w:rPr>
          <w:rFonts w:ascii="Times New Roman" w:hAnsi="Times New Roman"/>
          <w:b/>
          <w:sz w:val="24"/>
          <w:szCs w:val="24"/>
          <w:lang w:val="bg-BG"/>
        </w:rPr>
        <w:t xml:space="preserve">Софийска вода“ АД - </w:t>
      </w:r>
      <w:r>
        <w:rPr>
          <w:rFonts w:ascii="Times New Roman" w:hAnsi="Times New Roman"/>
          <w:sz w:val="24"/>
          <w:szCs w:val="24"/>
        </w:rPr>
        <w:t>възложител, и „..........</w:t>
      </w:r>
      <w:r w:rsidR="00C313D1">
        <w:rPr>
          <w:rFonts w:ascii="Times New Roman" w:hAnsi="Times New Roman"/>
          <w:sz w:val="24"/>
          <w:szCs w:val="24"/>
          <w:lang w:val="bg-BG"/>
        </w:rPr>
        <w:t>....</w:t>
      </w:r>
      <w:r>
        <w:rPr>
          <w:rFonts w:ascii="Times New Roman" w:hAnsi="Times New Roman"/>
          <w:sz w:val="24"/>
          <w:szCs w:val="24"/>
          <w:lang w:val="bg-BG"/>
        </w:rPr>
        <w:t xml:space="preserve">“ - </w:t>
      </w:r>
      <w:r>
        <w:rPr>
          <w:rFonts w:ascii="Times New Roman" w:hAnsi="Times New Roman"/>
          <w:sz w:val="24"/>
          <w:szCs w:val="24"/>
        </w:rPr>
        <w:t xml:space="preserve">изпълнител, с ЕИК: ............................, чрез ___________________________________________, представител на ВЪЗЛОЖИТЕЛЯ и ___________________________________________, представител на ИЗПЪЛНИТЕЛЯ по договора, подписаха настоящия протокол в </w:t>
      </w:r>
      <w:r w:rsidR="0051484E">
        <w:rPr>
          <w:rFonts w:ascii="Times New Roman" w:hAnsi="Times New Roman"/>
          <w:sz w:val="24"/>
          <w:szCs w:val="24"/>
        </w:rPr>
        <w:t>уверение на това, че охранителните</w:t>
      </w:r>
      <w:r w:rsidR="0051484E">
        <w:rPr>
          <w:rFonts w:ascii="Times New Roman" w:hAnsi="Times New Roman"/>
          <w:sz w:val="24"/>
          <w:szCs w:val="24"/>
          <w:lang w:val="bg-BG"/>
        </w:rPr>
        <w:t xml:space="preserve"> </w:t>
      </w:r>
      <w:r>
        <w:rPr>
          <w:rFonts w:ascii="Times New Roman" w:hAnsi="Times New Roman"/>
          <w:sz w:val="24"/>
          <w:szCs w:val="24"/>
        </w:rPr>
        <w:t>услуг</w:t>
      </w:r>
      <w:r w:rsidR="0051484E">
        <w:rPr>
          <w:rFonts w:ascii="Times New Roman" w:hAnsi="Times New Roman"/>
          <w:sz w:val="24"/>
          <w:szCs w:val="24"/>
          <w:lang w:val="bg-BG"/>
        </w:rPr>
        <w:t>и</w:t>
      </w:r>
      <w:r w:rsidR="0051484E">
        <w:rPr>
          <w:rFonts w:ascii="Times New Roman" w:hAnsi="Times New Roman"/>
          <w:sz w:val="24"/>
          <w:szCs w:val="24"/>
        </w:rPr>
        <w:t xml:space="preserve"> за времето от 00</w:t>
      </w:r>
      <w:r>
        <w:rPr>
          <w:rFonts w:ascii="Times New Roman" w:hAnsi="Times New Roman"/>
          <w:sz w:val="24"/>
          <w:szCs w:val="24"/>
        </w:rPr>
        <w:t>:</w:t>
      </w:r>
      <w:r w:rsidR="0051484E">
        <w:rPr>
          <w:rFonts w:ascii="Times New Roman" w:hAnsi="Times New Roman"/>
          <w:sz w:val="24"/>
          <w:szCs w:val="24"/>
          <w:lang w:val="bg-BG"/>
        </w:rPr>
        <w:t>00</w:t>
      </w:r>
      <w:r>
        <w:rPr>
          <w:rFonts w:ascii="Times New Roman" w:hAnsi="Times New Roman"/>
          <w:sz w:val="24"/>
          <w:szCs w:val="24"/>
        </w:rPr>
        <w:t xml:space="preserve"> часа, на ___.___.20___ г. до </w:t>
      </w:r>
      <w:r w:rsidR="0051484E">
        <w:rPr>
          <w:rFonts w:ascii="Times New Roman" w:hAnsi="Times New Roman"/>
          <w:sz w:val="24"/>
          <w:szCs w:val="24"/>
          <w:lang w:val="bg-BG"/>
        </w:rPr>
        <w:t>24:00 ч. на</w:t>
      </w:r>
      <w:r w:rsidR="0051484E">
        <w:rPr>
          <w:rFonts w:ascii="Times New Roman" w:hAnsi="Times New Roman"/>
          <w:sz w:val="24"/>
          <w:szCs w:val="24"/>
        </w:rPr>
        <w:t>___.___.20___ г. са</w:t>
      </w:r>
      <w:r>
        <w:rPr>
          <w:rFonts w:ascii="Times New Roman" w:hAnsi="Times New Roman"/>
          <w:sz w:val="24"/>
          <w:szCs w:val="24"/>
        </w:rPr>
        <w:t xml:space="preserve"> извършен</w:t>
      </w:r>
      <w:r w:rsidR="0051484E">
        <w:rPr>
          <w:rFonts w:ascii="Times New Roman" w:hAnsi="Times New Roman"/>
          <w:sz w:val="24"/>
          <w:szCs w:val="24"/>
        </w:rPr>
        <w:t>и</w:t>
      </w:r>
      <w:r>
        <w:rPr>
          <w:rFonts w:ascii="Times New Roman" w:hAnsi="Times New Roman"/>
          <w:sz w:val="24"/>
          <w:szCs w:val="24"/>
        </w:rPr>
        <w:t xml:space="preserve"> съгласно договора.</w:t>
      </w:r>
    </w:p>
    <w:p w14:paraId="0FE33A7F" w14:textId="77777777" w:rsidR="001C144E" w:rsidRDefault="001C144E" w:rsidP="001C144E">
      <w:pPr>
        <w:spacing w:line="360" w:lineRule="auto"/>
        <w:rPr>
          <w:rFonts w:ascii="Times New Roman" w:hAnsi="Times New Roman"/>
          <w:sz w:val="24"/>
          <w:szCs w:val="24"/>
        </w:rPr>
      </w:pPr>
      <w:r>
        <w:rPr>
          <w:rFonts w:ascii="Times New Roman" w:hAnsi="Times New Roman"/>
          <w:sz w:val="24"/>
          <w:szCs w:val="24"/>
        </w:rPr>
        <w:tab/>
        <w:t xml:space="preserve">През изтеклия период </w:t>
      </w:r>
      <w:r>
        <w:rPr>
          <w:rFonts w:ascii="Times New Roman" w:hAnsi="Times New Roman"/>
          <w:b/>
          <w:sz w:val="24"/>
          <w:szCs w:val="24"/>
        </w:rPr>
        <w:t>има/няма</w:t>
      </w:r>
      <w:r>
        <w:rPr>
          <w:rFonts w:ascii="Times New Roman" w:hAnsi="Times New Roman"/>
          <w:sz w:val="24"/>
          <w:szCs w:val="24"/>
        </w:rPr>
        <w:t xml:space="preserve"> констатирани нарушения.</w:t>
      </w:r>
    </w:p>
    <w:p w14:paraId="2DDB63DF" w14:textId="77777777" w:rsidR="001C144E" w:rsidRDefault="001C144E" w:rsidP="0051484E">
      <w:pPr>
        <w:spacing w:after="0" w:line="360" w:lineRule="auto"/>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______________________________________________________________________________________________________________________________________________________</w:t>
      </w:r>
    </w:p>
    <w:p w14:paraId="54932872" w14:textId="77777777" w:rsidR="001C144E" w:rsidRDefault="001C144E" w:rsidP="0051484E">
      <w:pPr>
        <w:spacing w:after="0" w:line="360" w:lineRule="auto"/>
        <w:rPr>
          <w:rFonts w:ascii="Times New Roman" w:hAnsi="Times New Roman"/>
          <w:b/>
          <w:sz w:val="24"/>
          <w:szCs w:val="24"/>
        </w:rPr>
      </w:pPr>
      <w:r>
        <w:rPr>
          <w:rFonts w:ascii="Times New Roman" w:hAnsi="Times New Roman"/>
          <w:b/>
          <w:sz w:val="24"/>
          <w:szCs w:val="24"/>
        </w:rPr>
        <w:t>___________________________________________________________________________</w:t>
      </w:r>
    </w:p>
    <w:p w14:paraId="2C836D5D" w14:textId="77777777" w:rsidR="0051484E" w:rsidRDefault="0051484E" w:rsidP="001C144E">
      <w:pPr>
        <w:spacing w:line="360" w:lineRule="auto"/>
        <w:rPr>
          <w:rFonts w:ascii="Times New Roman" w:hAnsi="Times New Roman"/>
          <w:b/>
          <w:sz w:val="24"/>
          <w:szCs w:val="24"/>
        </w:rPr>
      </w:pPr>
    </w:p>
    <w:p w14:paraId="49075B5B" w14:textId="77777777" w:rsidR="001C144E" w:rsidRDefault="001C144E" w:rsidP="001C144E">
      <w:pPr>
        <w:spacing w:line="360" w:lineRule="auto"/>
        <w:rPr>
          <w:rFonts w:ascii="Times New Roman" w:hAnsi="Times New Roman"/>
          <w:b/>
          <w:sz w:val="24"/>
          <w:szCs w:val="24"/>
        </w:rPr>
      </w:pPr>
      <w:r>
        <w:rPr>
          <w:rFonts w:ascii="Times New Roman" w:hAnsi="Times New Roman"/>
          <w:b/>
          <w:sz w:val="24"/>
          <w:szCs w:val="24"/>
        </w:rPr>
        <w:t>ЗА ВЪЗЛОЖИТЕЛЯ:</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ЗА ИЗПЪЛНИТЕЛЯ:</w:t>
      </w:r>
    </w:p>
    <w:p w14:paraId="3A489258" w14:textId="77777777" w:rsidR="001C144E" w:rsidRDefault="001C144E" w:rsidP="001C144E">
      <w:pPr>
        <w:spacing w:line="360" w:lineRule="auto"/>
        <w:rPr>
          <w:rFonts w:ascii="Times New Roman" w:hAnsi="Times New Roman"/>
          <w:b/>
          <w:sz w:val="24"/>
          <w:szCs w:val="24"/>
        </w:rPr>
      </w:pPr>
    </w:p>
    <w:p w14:paraId="0D22FD1C" w14:textId="77777777" w:rsidR="001C144E" w:rsidRDefault="001C144E" w:rsidP="001C144E">
      <w:pPr>
        <w:spacing w:line="360" w:lineRule="auto"/>
        <w:rPr>
          <w:rFonts w:ascii="Times New Roman" w:hAnsi="Times New Roman"/>
          <w:sz w:val="24"/>
          <w:szCs w:val="24"/>
        </w:rPr>
      </w:pPr>
      <w:r>
        <w:rPr>
          <w:rFonts w:ascii="Times New Roman" w:hAnsi="Times New Roman"/>
          <w:b/>
          <w:sz w:val="24"/>
          <w:szCs w:val="24"/>
        </w:rPr>
        <w:t>/____________________________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/____________________________/</w:t>
      </w:r>
    </w:p>
    <w:p w14:paraId="1254C50F" w14:textId="77777777" w:rsidR="0051484E" w:rsidRDefault="0051484E" w:rsidP="00BE5008">
      <w:pPr>
        <w:spacing w:after="0" w:line="240" w:lineRule="auto"/>
        <w:ind w:left="360"/>
        <w:jc w:val="both"/>
        <w:rPr>
          <w:rFonts w:ascii="Verdana" w:hAnsi="Verdana" w:cs="Arial"/>
          <w:sz w:val="20"/>
          <w:szCs w:val="20"/>
        </w:rPr>
      </w:pPr>
    </w:p>
    <w:p w14:paraId="59189887" w14:textId="77777777" w:rsidR="00BE5008" w:rsidRPr="002C7F6E" w:rsidRDefault="00BE5008" w:rsidP="00BE5008">
      <w:pPr>
        <w:spacing w:after="0" w:line="240" w:lineRule="auto"/>
        <w:ind w:left="360"/>
        <w:jc w:val="both"/>
        <w:rPr>
          <w:rFonts w:ascii="Verdana" w:hAnsi="Verdana" w:cs="Arial"/>
          <w:sz w:val="20"/>
          <w:szCs w:val="20"/>
        </w:rPr>
      </w:pPr>
    </w:p>
    <w:sectPr w:rsidR="00BE5008" w:rsidRPr="002C7F6E" w:rsidSect="00F2464D">
      <w:pgSz w:w="11906" w:h="16838"/>
      <w:pgMar w:top="1530"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32965" w14:textId="77777777" w:rsidR="00C62FFA" w:rsidRDefault="00C62FFA" w:rsidP="00576876">
      <w:pPr>
        <w:spacing w:after="0" w:line="240" w:lineRule="auto"/>
      </w:pPr>
      <w:r>
        <w:separator/>
      </w:r>
    </w:p>
  </w:endnote>
  <w:endnote w:type="continuationSeparator" w:id="0">
    <w:p w14:paraId="105ED83B" w14:textId="77777777" w:rsidR="00C62FFA" w:rsidRDefault="00C62FFA" w:rsidP="00576876">
      <w:pPr>
        <w:spacing w:after="0" w:line="240" w:lineRule="auto"/>
      </w:pPr>
      <w:r>
        <w:continuationSeparator/>
      </w:r>
    </w:p>
  </w:endnote>
  <w:endnote w:type="continuationNotice" w:id="1">
    <w:p w14:paraId="2B07267C" w14:textId="77777777" w:rsidR="00C62FFA" w:rsidRDefault="00C62F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Verdana,Bold">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E2AF9" w14:textId="4ACB229C" w:rsidR="008573A2" w:rsidRPr="008573A2" w:rsidRDefault="008573A2">
    <w:pPr>
      <w:pStyle w:val="Footer"/>
      <w:jc w:val="right"/>
      <w:rPr>
        <w:rFonts w:ascii="Verdana" w:hAnsi="Verdana"/>
        <w:sz w:val="18"/>
        <w:szCs w:val="18"/>
      </w:rPr>
    </w:pPr>
    <w:r w:rsidRPr="008573A2">
      <w:rPr>
        <w:rFonts w:ascii="Verdana" w:hAnsi="Verdana"/>
        <w:sz w:val="18"/>
        <w:szCs w:val="18"/>
      </w:rPr>
      <w:fldChar w:fldCharType="begin"/>
    </w:r>
    <w:r w:rsidRPr="008573A2">
      <w:rPr>
        <w:rFonts w:ascii="Verdana" w:hAnsi="Verdana"/>
        <w:sz w:val="18"/>
        <w:szCs w:val="18"/>
      </w:rPr>
      <w:instrText xml:space="preserve"> PAGE   \* MERGEFORMAT </w:instrText>
    </w:r>
    <w:r w:rsidRPr="008573A2">
      <w:rPr>
        <w:rFonts w:ascii="Verdana" w:hAnsi="Verdana"/>
        <w:sz w:val="18"/>
        <w:szCs w:val="18"/>
      </w:rPr>
      <w:fldChar w:fldCharType="separate"/>
    </w:r>
    <w:r>
      <w:rPr>
        <w:rFonts w:ascii="Verdana" w:hAnsi="Verdana"/>
        <w:noProof/>
        <w:sz w:val="18"/>
        <w:szCs w:val="18"/>
      </w:rPr>
      <w:t>2</w:t>
    </w:r>
    <w:r w:rsidRPr="008573A2">
      <w:rPr>
        <w:rFonts w:ascii="Verdana" w:hAnsi="Verdana"/>
        <w:noProof/>
        <w:sz w:val="18"/>
        <w:szCs w:val="18"/>
      </w:rPr>
      <w:fldChar w:fldCharType="end"/>
    </w:r>
  </w:p>
  <w:p w14:paraId="2653DE04" w14:textId="0C6D6667" w:rsidR="00EB48F2" w:rsidRPr="00132407" w:rsidRDefault="00EB48F2" w:rsidP="00576876">
    <w:pPr>
      <w:pStyle w:val="Footer"/>
      <w:jc w:val="right"/>
      <w:rPr>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CD43A" w14:textId="74C33188" w:rsidR="008573A2" w:rsidRPr="008573A2" w:rsidRDefault="008573A2">
    <w:pPr>
      <w:pStyle w:val="Footer"/>
      <w:jc w:val="right"/>
      <w:rPr>
        <w:rFonts w:ascii="Verdana" w:hAnsi="Verdana"/>
        <w:sz w:val="18"/>
        <w:szCs w:val="18"/>
      </w:rPr>
    </w:pPr>
  </w:p>
  <w:p w14:paraId="78E69B32" w14:textId="77777777" w:rsidR="008573A2" w:rsidRPr="00132407" w:rsidRDefault="008573A2" w:rsidP="00576876">
    <w:pPr>
      <w:pStyle w:val="Footer"/>
      <w:jc w:val="right"/>
      <w:rPr>
        <w:szCs w:val="2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83DA9" w14:textId="77777777" w:rsidR="00EB48F2" w:rsidRPr="008573A2" w:rsidRDefault="00EB48F2" w:rsidP="008573A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BA946" w14:textId="77777777" w:rsidR="00C62FFA" w:rsidRDefault="00C62FFA" w:rsidP="00576876">
      <w:pPr>
        <w:spacing w:after="0" w:line="240" w:lineRule="auto"/>
      </w:pPr>
      <w:r>
        <w:separator/>
      </w:r>
    </w:p>
  </w:footnote>
  <w:footnote w:type="continuationSeparator" w:id="0">
    <w:p w14:paraId="2A9DF86B" w14:textId="77777777" w:rsidR="00C62FFA" w:rsidRDefault="00C62FFA" w:rsidP="00576876">
      <w:pPr>
        <w:spacing w:after="0" w:line="240" w:lineRule="auto"/>
      </w:pPr>
      <w:r>
        <w:continuationSeparator/>
      </w:r>
    </w:p>
  </w:footnote>
  <w:footnote w:type="continuationNotice" w:id="1">
    <w:p w14:paraId="593B6D5A" w14:textId="77777777" w:rsidR="00C62FFA" w:rsidRDefault="00C62FFA">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8A7D1" w14:textId="77777777" w:rsidR="00EB48F2" w:rsidRDefault="00EB48F2" w:rsidP="000549EE">
    <w:pPr>
      <w:pStyle w:val="Header"/>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83" w:type="dxa"/>
      <w:tblInd w:w="-6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203"/>
      <w:gridCol w:w="5551"/>
      <w:gridCol w:w="2629"/>
    </w:tblGrid>
    <w:tr w:rsidR="00EB48F2" w:rsidRPr="0097586C" w14:paraId="1B6C9FD0" w14:textId="77777777" w:rsidTr="00E31A53">
      <w:trPr>
        <w:trHeight w:val="259"/>
      </w:trPr>
      <w:tc>
        <w:tcPr>
          <w:tcW w:w="2203" w:type="dxa"/>
          <w:vMerge w:val="restart"/>
          <w:vAlign w:val="center"/>
        </w:tcPr>
        <w:p w14:paraId="128CE6C4" w14:textId="77777777" w:rsidR="00EB48F2" w:rsidRPr="0097586C" w:rsidRDefault="00EB48F2" w:rsidP="0097586C">
          <w:pPr>
            <w:spacing w:after="0" w:line="240" w:lineRule="auto"/>
            <w:contextualSpacing/>
            <w:rPr>
              <w:rFonts w:ascii="Times New Roman" w:hAnsi="Times New Roman"/>
              <w:sz w:val="24"/>
              <w:szCs w:val="24"/>
              <w:lang w:val="bg-BG" w:eastAsia="bg-BG"/>
            </w:rPr>
          </w:pPr>
          <w:r w:rsidRPr="0097586C">
            <w:rPr>
              <w:rFonts w:ascii="Times New Roman" w:eastAsia="Times New Roman" w:hAnsi="Times New Roman"/>
              <w:noProof/>
              <w:sz w:val="24"/>
              <w:szCs w:val="24"/>
              <w:lang w:val="bg-BG" w:eastAsia="bg-BG"/>
            </w:rPr>
            <w:pict w14:anchorId="1752BA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cid:image001.png@01D2E5EB.4DC8B480" style="width:90.75pt;height:51pt;visibility:visible">
                <v:imagedata r:id="rId1" o:title="image001"/>
              </v:shape>
            </w:pict>
          </w:r>
        </w:p>
      </w:tc>
      <w:tc>
        <w:tcPr>
          <w:tcW w:w="5551" w:type="dxa"/>
          <w:vMerge w:val="restart"/>
          <w:vAlign w:val="center"/>
        </w:tcPr>
        <w:p w14:paraId="427DAE2B" w14:textId="77777777" w:rsidR="00EB48F2" w:rsidRPr="0097586C" w:rsidRDefault="00EB48F2" w:rsidP="0097586C">
          <w:pPr>
            <w:keepNext/>
            <w:keepLines/>
            <w:spacing w:before="240" w:after="0" w:line="259" w:lineRule="auto"/>
            <w:jc w:val="center"/>
            <w:outlineLvl w:val="0"/>
            <w:rPr>
              <w:rFonts w:ascii="Times New Roman" w:eastAsia="Times New Roman" w:hAnsi="Times New Roman"/>
              <w:color w:val="365F91"/>
              <w:sz w:val="24"/>
              <w:szCs w:val="24"/>
            </w:rPr>
          </w:pPr>
          <w:r w:rsidRPr="0097586C">
            <w:rPr>
              <w:rFonts w:ascii="Times New Roman" w:eastAsia="Times New Roman" w:hAnsi="Times New Roman"/>
              <w:b/>
              <w:color w:val="000000"/>
              <w:sz w:val="24"/>
              <w:szCs w:val="24"/>
              <w:lang w:val="bg-BG"/>
            </w:rPr>
            <w:t xml:space="preserve">Категоризация на обектите от състава на „Софийска вода“АД </w:t>
          </w:r>
        </w:p>
      </w:tc>
      <w:tc>
        <w:tcPr>
          <w:tcW w:w="2629" w:type="dxa"/>
          <w:tcBorders>
            <w:bottom w:val="single" w:sz="4" w:space="0" w:color="auto"/>
          </w:tcBorders>
          <w:vAlign w:val="center"/>
        </w:tcPr>
        <w:p w14:paraId="6A8F6D9A" w14:textId="77777777" w:rsidR="00EB48F2" w:rsidRPr="0097586C" w:rsidRDefault="00EB48F2" w:rsidP="0097586C">
          <w:pPr>
            <w:tabs>
              <w:tab w:val="center" w:pos="4536"/>
              <w:tab w:val="right" w:pos="9072"/>
            </w:tabs>
            <w:spacing w:after="160" w:line="259" w:lineRule="auto"/>
            <w:jc w:val="center"/>
            <w:rPr>
              <w:rFonts w:ascii="Times New Roman" w:hAnsi="Times New Roman"/>
              <w:b/>
              <w:lang w:val="bg-BG"/>
            </w:rPr>
          </w:pPr>
          <w:r w:rsidRPr="0097586C">
            <w:rPr>
              <w:rFonts w:ascii="Times New Roman" w:hAnsi="Times New Roman"/>
              <w:b/>
              <w:lang w:val="ru-RU"/>
            </w:rPr>
            <w:t>хх-</w:t>
          </w:r>
          <w:r w:rsidRPr="0097586C">
            <w:rPr>
              <w:rFonts w:ascii="Times New Roman" w:hAnsi="Times New Roman"/>
              <w:b/>
              <w:lang w:val="bg-BG"/>
            </w:rPr>
            <w:t xml:space="preserve">хх </w:t>
          </w:r>
        </w:p>
      </w:tc>
    </w:tr>
    <w:tr w:rsidR="00EB48F2" w:rsidRPr="0097586C" w14:paraId="69A2350A" w14:textId="77777777" w:rsidTr="00E31A53">
      <w:trPr>
        <w:trHeight w:val="256"/>
      </w:trPr>
      <w:tc>
        <w:tcPr>
          <w:tcW w:w="2203" w:type="dxa"/>
          <w:vMerge/>
          <w:vAlign w:val="center"/>
        </w:tcPr>
        <w:p w14:paraId="313BB37F" w14:textId="77777777" w:rsidR="00EB48F2" w:rsidRPr="0097586C" w:rsidRDefault="00EB48F2" w:rsidP="0097586C">
          <w:pPr>
            <w:tabs>
              <w:tab w:val="center" w:pos="4536"/>
              <w:tab w:val="center" w:pos="6272"/>
              <w:tab w:val="right" w:pos="9072"/>
            </w:tabs>
            <w:spacing w:after="160" w:line="259" w:lineRule="auto"/>
            <w:jc w:val="center"/>
            <w:rPr>
              <w:b/>
              <w:lang w:val="ru-RU"/>
            </w:rPr>
          </w:pPr>
        </w:p>
      </w:tc>
      <w:tc>
        <w:tcPr>
          <w:tcW w:w="5551" w:type="dxa"/>
          <w:vMerge/>
          <w:vAlign w:val="center"/>
        </w:tcPr>
        <w:p w14:paraId="5A61ED2C" w14:textId="77777777" w:rsidR="00EB48F2" w:rsidRPr="0097586C" w:rsidRDefault="00EB48F2" w:rsidP="0097586C">
          <w:pPr>
            <w:tabs>
              <w:tab w:val="center" w:pos="4536"/>
              <w:tab w:val="center" w:pos="6272"/>
              <w:tab w:val="right" w:pos="9072"/>
            </w:tabs>
            <w:spacing w:after="160" w:line="259" w:lineRule="auto"/>
            <w:jc w:val="center"/>
            <w:rPr>
              <w:b/>
              <w:lang w:val="ru-RU"/>
            </w:rPr>
          </w:pPr>
        </w:p>
      </w:tc>
      <w:tc>
        <w:tcPr>
          <w:tcW w:w="2629" w:type="dxa"/>
          <w:tcBorders>
            <w:top w:val="single" w:sz="4" w:space="0" w:color="auto"/>
            <w:right w:val="single" w:sz="4" w:space="0" w:color="auto"/>
          </w:tcBorders>
        </w:tcPr>
        <w:p w14:paraId="79D4893F" w14:textId="77777777" w:rsidR="00EB48F2" w:rsidRPr="0097586C" w:rsidRDefault="00EB48F2" w:rsidP="0097586C">
          <w:pPr>
            <w:tabs>
              <w:tab w:val="center" w:pos="4536"/>
              <w:tab w:val="right" w:pos="9072"/>
            </w:tabs>
            <w:spacing w:after="160" w:line="259" w:lineRule="auto"/>
            <w:jc w:val="center"/>
            <w:rPr>
              <w:rFonts w:ascii="Times New Roman" w:hAnsi="Times New Roman"/>
              <w:b/>
            </w:rPr>
          </w:pPr>
          <w:r w:rsidRPr="0097586C">
            <w:rPr>
              <w:rFonts w:ascii="Times New Roman" w:hAnsi="Times New Roman"/>
              <w:b/>
              <w:lang w:val="ru-RU"/>
            </w:rPr>
            <w:t>Издание: 0</w:t>
          </w:r>
          <w:r w:rsidRPr="0097586C">
            <w:rPr>
              <w:rFonts w:ascii="Times New Roman" w:hAnsi="Times New Roman"/>
              <w:b/>
            </w:rPr>
            <w:t>0</w:t>
          </w:r>
        </w:p>
      </w:tc>
    </w:tr>
    <w:tr w:rsidR="00EB48F2" w:rsidRPr="0097586C" w14:paraId="3E664183" w14:textId="77777777" w:rsidTr="00E31A53">
      <w:trPr>
        <w:trHeight w:val="184"/>
      </w:trPr>
      <w:tc>
        <w:tcPr>
          <w:tcW w:w="2203" w:type="dxa"/>
          <w:vMerge/>
          <w:tcBorders>
            <w:bottom w:val="single" w:sz="6" w:space="0" w:color="auto"/>
          </w:tcBorders>
          <w:vAlign w:val="center"/>
        </w:tcPr>
        <w:p w14:paraId="0ED9A3EB" w14:textId="77777777" w:rsidR="00EB48F2" w:rsidRPr="0097586C" w:rsidRDefault="00EB48F2" w:rsidP="0097586C">
          <w:pPr>
            <w:tabs>
              <w:tab w:val="center" w:pos="4536"/>
              <w:tab w:val="center" w:pos="6272"/>
              <w:tab w:val="right" w:pos="9072"/>
            </w:tabs>
            <w:spacing w:after="160" w:line="259" w:lineRule="auto"/>
            <w:jc w:val="center"/>
            <w:rPr>
              <w:b/>
              <w:lang w:val="ru-RU"/>
            </w:rPr>
          </w:pPr>
        </w:p>
      </w:tc>
      <w:tc>
        <w:tcPr>
          <w:tcW w:w="5551" w:type="dxa"/>
          <w:vMerge/>
          <w:tcBorders>
            <w:bottom w:val="single" w:sz="6" w:space="0" w:color="auto"/>
          </w:tcBorders>
          <w:vAlign w:val="center"/>
        </w:tcPr>
        <w:p w14:paraId="4E721555" w14:textId="77777777" w:rsidR="00EB48F2" w:rsidRPr="0097586C" w:rsidRDefault="00EB48F2" w:rsidP="0097586C">
          <w:pPr>
            <w:tabs>
              <w:tab w:val="center" w:pos="4536"/>
              <w:tab w:val="center" w:pos="6272"/>
              <w:tab w:val="right" w:pos="9072"/>
            </w:tabs>
            <w:spacing w:after="160" w:line="259" w:lineRule="auto"/>
            <w:jc w:val="center"/>
            <w:rPr>
              <w:b/>
              <w:lang w:val="ru-RU"/>
            </w:rPr>
          </w:pPr>
        </w:p>
      </w:tc>
      <w:tc>
        <w:tcPr>
          <w:tcW w:w="2629" w:type="dxa"/>
          <w:tcBorders>
            <w:top w:val="single" w:sz="4" w:space="0" w:color="auto"/>
            <w:left w:val="nil"/>
          </w:tcBorders>
          <w:vAlign w:val="center"/>
        </w:tcPr>
        <w:p w14:paraId="09A9491B" w14:textId="46962C67" w:rsidR="00EB48F2" w:rsidRPr="0097586C" w:rsidRDefault="00EB48F2" w:rsidP="0097586C">
          <w:pPr>
            <w:tabs>
              <w:tab w:val="center" w:pos="4536"/>
              <w:tab w:val="right" w:pos="9072"/>
            </w:tabs>
            <w:spacing w:after="160" w:line="259" w:lineRule="auto"/>
            <w:jc w:val="center"/>
            <w:rPr>
              <w:rFonts w:ascii="Times New Roman" w:hAnsi="Times New Roman"/>
              <w:b/>
              <w:lang w:val="bg-BG"/>
            </w:rPr>
          </w:pPr>
          <w:r w:rsidRPr="0097586C">
            <w:rPr>
              <w:rFonts w:ascii="Times New Roman" w:hAnsi="Times New Roman"/>
              <w:b/>
              <w:lang w:val="bg-BG"/>
            </w:rPr>
            <w:t xml:space="preserve">стр. </w:t>
          </w:r>
          <w:r w:rsidRPr="0097586C">
            <w:rPr>
              <w:rFonts w:ascii="Times New Roman" w:hAnsi="Times New Roman"/>
              <w:b/>
              <w:bCs/>
              <w:lang w:val="bg-BG"/>
            </w:rPr>
            <w:fldChar w:fldCharType="begin"/>
          </w:r>
          <w:r w:rsidRPr="0097586C">
            <w:rPr>
              <w:rFonts w:ascii="Times New Roman" w:hAnsi="Times New Roman"/>
              <w:b/>
              <w:bCs/>
              <w:lang w:val="bg-BG"/>
            </w:rPr>
            <w:instrText xml:space="preserve"> PAGE  \* Arabic  \* MERGEFORMAT </w:instrText>
          </w:r>
          <w:r w:rsidRPr="0097586C">
            <w:rPr>
              <w:rFonts w:ascii="Times New Roman" w:hAnsi="Times New Roman"/>
              <w:b/>
              <w:bCs/>
              <w:lang w:val="bg-BG"/>
            </w:rPr>
            <w:fldChar w:fldCharType="separate"/>
          </w:r>
          <w:r w:rsidR="008573A2">
            <w:rPr>
              <w:rFonts w:ascii="Times New Roman" w:hAnsi="Times New Roman"/>
              <w:b/>
              <w:bCs/>
              <w:noProof/>
              <w:lang w:val="bg-BG"/>
            </w:rPr>
            <w:t>22</w:t>
          </w:r>
          <w:r w:rsidRPr="0097586C">
            <w:rPr>
              <w:rFonts w:ascii="Times New Roman" w:hAnsi="Times New Roman"/>
              <w:b/>
              <w:bCs/>
              <w:lang w:val="bg-BG"/>
            </w:rPr>
            <w:fldChar w:fldCharType="end"/>
          </w:r>
          <w:r w:rsidRPr="0097586C">
            <w:rPr>
              <w:rFonts w:ascii="Times New Roman" w:hAnsi="Times New Roman"/>
              <w:b/>
              <w:lang w:val="bg-BG"/>
            </w:rPr>
            <w:t xml:space="preserve"> от </w:t>
          </w:r>
          <w:r w:rsidRPr="0097586C">
            <w:rPr>
              <w:rFonts w:ascii="Times New Roman" w:hAnsi="Times New Roman"/>
              <w:b/>
              <w:bCs/>
              <w:lang w:val="bg-BG"/>
            </w:rPr>
            <w:fldChar w:fldCharType="begin"/>
          </w:r>
          <w:r w:rsidRPr="0097586C">
            <w:rPr>
              <w:rFonts w:ascii="Times New Roman" w:hAnsi="Times New Roman"/>
              <w:b/>
              <w:bCs/>
              <w:lang w:val="bg-BG"/>
            </w:rPr>
            <w:instrText xml:space="preserve"> NUMPAGES  \* Arabic  \* MERGEFORMAT </w:instrText>
          </w:r>
          <w:r w:rsidRPr="0097586C">
            <w:rPr>
              <w:rFonts w:ascii="Times New Roman" w:hAnsi="Times New Roman"/>
              <w:b/>
              <w:bCs/>
              <w:lang w:val="bg-BG"/>
            </w:rPr>
            <w:fldChar w:fldCharType="separate"/>
          </w:r>
          <w:r w:rsidR="008573A2">
            <w:rPr>
              <w:rFonts w:ascii="Times New Roman" w:hAnsi="Times New Roman"/>
              <w:b/>
              <w:bCs/>
              <w:noProof/>
              <w:lang w:val="bg-BG"/>
            </w:rPr>
            <w:t>26</w:t>
          </w:r>
          <w:r w:rsidRPr="0097586C">
            <w:rPr>
              <w:rFonts w:ascii="Times New Roman" w:hAnsi="Times New Roman"/>
              <w:b/>
              <w:bCs/>
              <w:lang w:val="bg-BG"/>
            </w:rPr>
            <w:fldChar w:fldCharType="end"/>
          </w:r>
        </w:p>
      </w:tc>
    </w:tr>
  </w:tbl>
  <w:p w14:paraId="73EC1AF9" w14:textId="77777777" w:rsidR="00EB48F2" w:rsidRPr="0097586C" w:rsidRDefault="00EB48F2" w:rsidP="0097586C">
    <w:pPr>
      <w:tabs>
        <w:tab w:val="left" w:pos="2630"/>
      </w:tabs>
      <w:spacing w:after="0" w:line="240" w:lineRule="auto"/>
      <w:jc w:val="right"/>
      <w:rPr>
        <w:lang w:val="bg-BG"/>
      </w:rPr>
    </w:pPr>
    <w:r w:rsidRPr="0097586C">
      <w:rPr>
        <w:lang w:val="bg-BG"/>
      </w:rPr>
      <w:t>Приложение № 7</w:t>
    </w:r>
  </w:p>
  <w:p w14:paraId="43D3C13C" w14:textId="77777777" w:rsidR="00EB48F2" w:rsidRDefault="00EB48F2" w:rsidP="000549EE">
    <w:pPr>
      <w:pStyle w:val="Header"/>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C4CA4" w14:textId="77777777" w:rsidR="00EB48F2" w:rsidRDefault="00EB48F2" w:rsidP="000549EE">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34B2"/>
    <w:multiLevelType w:val="hybridMultilevel"/>
    <w:tmpl w:val="04D6F4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49574B"/>
    <w:multiLevelType w:val="hybridMultilevel"/>
    <w:tmpl w:val="384E9486"/>
    <w:lvl w:ilvl="0" w:tplc="6042278A">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67A27C4"/>
    <w:multiLevelType w:val="hybridMultilevel"/>
    <w:tmpl w:val="69881752"/>
    <w:lvl w:ilvl="0" w:tplc="F2A065BC">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F3A47DB"/>
    <w:multiLevelType w:val="hybridMultilevel"/>
    <w:tmpl w:val="898AD75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53019DD"/>
    <w:multiLevelType w:val="hybridMultilevel"/>
    <w:tmpl w:val="B36EFF90"/>
    <w:lvl w:ilvl="0" w:tplc="0409000F">
      <w:start w:val="1"/>
      <w:numFmt w:val="decimal"/>
      <w:lvlText w:val="%1."/>
      <w:lvlJc w:val="left"/>
      <w:pPr>
        <w:tabs>
          <w:tab w:val="num" w:pos="501"/>
        </w:tabs>
        <w:ind w:left="501"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1050C1"/>
    <w:multiLevelType w:val="hybridMultilevel"/>
    <w:tmpl w:val="B08EC37A"/>
    <w:lvl w:ilvl="0" w:tplc="9710B8A0">
      <w:start w:val="1"/>
      <w:numFmt w:val="decimal"/>
      <w:lvlText w:val="%1."/>
      <w:lvlJc w:val="left"/>
      <w:pPr>
        <w:ind w:left="927" w:hanging="360"/>
      </w:pPr>
      <w:rPr>
        <w:rFonts w:ascii="Verdana" w:eastAsia="Times New Roman" w:hAnsi="Verdana"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8608AF"/>
    <w:multiLevelType w:val="hybridMultilevel"/>
    <w:tmpl w:val="E93AD2BE"/>
    <w:lvl w:ilvl="0" w:tplc="7BAE1F7A">
      <w:start w:val="1"/>
      <w:numFmt w:val="decimal"/>
      <w:lvlText w:val="%1."/>
      <w:lvlJc w:val="right"/>
      <w:pPr>
        <w:ind w:left="720" w:hanging="360"/>
      </w:pPr>
      <w:rPr>
        <w:rFonts w:hint="default"/>
        <w:b/>
        <w:sz w:val="18"/>
        <w:szCs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8533475"/>
    <w:multiLevelType w:val="hybridMultilevel"/>
    <w:tmpl w:val="2146F564"/>
    <w:lvl w:ilvl="0" w:tplc="94B68378">
      <w:start w:val="1"/>
      <w:numFmt w:val="decimal"/>
      <w:lvlText w:val="%1."/>
      <w:lvlJc w:val="right"/>
      <w:pPr>
        <w:ind w:left="720" w:hanging="360"/>
      </w:pPr>
      <w:rPr>
        <w:rFonts w:hint="default"/>
        <w:sz w:val="18"/>
        <w:szCs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D7948E7"/>
    <w:multiLevelType w:val="multilevel"/>
    <w:tmpl w:val="168C4928"/>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7725850"/>
    <w:multiLevelType w:val="multilevel"/>
    <w:tmpl w:val="AFB40EDC"/>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720"/>
        </w:tabs>
        <w:ind w:left="360" w:hanging="360"/>
      </w:pPr>
      <w:rPr>
        <w:rFonts w:ascii="Bookman Old Style" w:hAnsi="Bookman Old Style" w:hint="default"/>
        <w:b/>
        <w:i w:val="0"/>
        <w:sz w:val="20"/>
        <w:szCs w:val="20"/>
      </w:rPr>
    </w:lvl>
    <w:lvl w:ilvl="2">
      <w:start w:val="1"/>
      <w:numFmt w:val="decimal"/>
      <w:lvlText w:val="(%3)"/>
      <w:lvlJc w:val="left"/>
      <w:pPr>
        <w:tabs>
          <w:tab w:val="num" w:pos="1440"/>
        </w:tabs>
        <w:ind w:left="1440" w:hanging="720"/>
      </w:pPr>
      <w:rPr>
        <w:rFonts w:ascii="Verdana" w:eastAsia="Times New Roman" w:hAnsi="Verdana" w:cs="Times New Roman" w:hint="default"/>
        <w:b/>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15:restartNumberingAfterBreak="0">
    <w:nsid w:val="4A1A1A39"/>
    <w:multiLevelType w:val="hybridMultilevel"/>
    <w:tmpl w:val="556EB6E4"/>
    <w:lvl w:ilvl="0" w:tplc="94B8BC4C">
      <w:start w:val="3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15:restartNumberingAfterBreak="0">
    <w:nsid w:val="4BF4151A"/>
    <w:multiLevelType w:val="multilevel"/>
    <w:tmpl w:val="0DE0CBC6"/>
    <w:lvl w:ilvl="0">
      <w:start w:val="1"/>
      <w:numFmt w:val="decimal"/>
      <w:pStyle w:val="ListParagraph"/>
      <w:lvlText w:val="%1."/>
      <w:lvlJc w:val="left"/>
      <w:pPr>
        <w:ind w:left="786" w:hanging="360"/>
      </w:pPr>
      <w:rPr>
        <w:rFonts w:hint="default"/>
        <w:b/>
      </w:rPr>
    </w:lvl>
    <w:lvl w:ilvl="1">
      <w:start w:val="1"/>
      <w:numFmt w:val="decimal"/>
      <w:isLgl/>
      <w:lvlText w:val="%1.%2."/>
      <w:lvlJc w:val="left"/>
      <w:pPr>
        <w:ind w:left="1440" w:hanging="360"/>
      </w:pPr>
      <w:rPr>
        <w:rFonts w:hint="default"/>
        <w:b/>
      </w:rPr>
    </w:lvl>
    <w:lvl w:ilvl="2">
      <w:start w:val="1"/>
      <w:numFmt w:val="decimal"/>
      <w:isLgl/>
      <w:lvlText w:val="%1.%2.%3."/>
      <w:lvlJc w:val="left"/>
      <w:pPr>
        <w:ind w:left="2454" w:hanging="720"/>
      </w:pPr>
      <w:rPr>
        <w:rFonts w:hint="default"/>
        <w:strike w:val="0"/>
      </w:rPr>
    </w:lvl>
    <w:lvl w:ilvl="3">
      <w:start w:val="1"/>
      <w:numFmt w:val="decimal"/>
      <w:isLgl/>
      <w:lvlText w:val="%1.%2.%3.%4."/>
      <w:lvlJc w:val="left"/>
      <w:pPr>
        <w:ind w:left="3108" w:hanging="720"/>
      </w:pPr>
      <w:rPr>
        <w:rFonts w:hint="default"/>
      </w:rPr>
    </w:lvl>
    <w:lvl w:ilvl="4">
      <w:start w:val="1"/>
      <w:numFmt w:val="decimal"/>
      <w:isLgl/>
      <w:lvlText w:val="%1.%2.%3.%4.%5."/>
      <w:lvlJc w:val="left"/>
      <w:pPr>
        <w:ind w:left="4122" w:hanging="1080"/>
      </w:pPr>
      <w:rPr>
        <w:rFonts w:hint="default"/>
      </w:rPr>
    </w:lvl>
    <w:lvl w:ilvl="5">
      <w:start w:val="1"/>
      <w:numFmt w:val="decimal"/>
      <w:isLgl/>
      <w:lvlText w:val="%1.%2.%3.%4.%5.%6."/>
      <w:lvlJc w:val="left"/>
      <w:pPr>
        <w:ind w:left="4776" w:hanging="1080"/>
      </w:pPr>
      <w:rPr>
        <w:rFonts w:hint="default"/>
      </w:rPr>
    </w:lvl>
    <w:lvl w:ilvl="6">
      <w:start w:val="1"/>
      <w:numFmt w:val="decimal"/>
      <w:isLgl/>
      <w:lvlText w:val="%1.%2.%3.%4.%5.%6.%7."/>
      <w:lvlJc w:val="left"/>
      <w:pPr>
        <w:ind w:left="5790" w:hanging="1440"/>
      </w:pPr>
      <w:rPr>
        <w:rFonts w:hint="default"/>
      </w:rPr>
    </w:lvl>
    <w:lvl w:ilvl="7">
      <w:start w:val="1"/>
      <w:numFmt w:val="decimal"/>
      <w:isLgl/>
      <w:lvlText w:val="%1.%2.%3.%4.%5.%6.%7.%8."/>
      <w:lvlJc w:val="left"/>
      <w:pPr>
        <w:ind w:left="6444" w:hanging="1440"/>
      </w:pPr>
      <w:rPr>
        <w:rFonts w:hint="default"/>
      </w:rPr>
    </w:lvl>
    <w:lvl w:ilvl="8">
      <w:start w:val="1"/>
      <w:numFmt w:val="decimal"/>
      <w:isLgl/>
      <w:lvlText w:val="%1.%2.%3.%4.%5.%6.%7.%8.%9."/>
      <w:lvlJc w:val="left"/>
      <w:pPr>
        <w:ind w:left="7458" w:hanging="1800"/>
      </w:pPr>
      <w:rPr>
        <w:rFonts w:hint="default"/>
      </w:rPr>
    </w:lvl>
  </w:abstractNum>
  <w:abstractNum w:abstractNumId="12" w15:restartNumberingAfterBreak="0">
    <w:nsid w:val="504533D1"/>
    <w:multiLevelType w:val="multilevel"/>
    <w:tmpl w:val="0450F1AE"/>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95F5E75"/>
    <w:multiLevelType w:val="hybridMultilevel"/>
    <w:tmpl w:val="CABE5F6C"/>
    <w:lvl w:ilvl="0" w:tplc="650602D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15:restartNumberingAfterBreak="0">
    <w:nsid w:val="65E313FB"/>
    <w:multiLevelType w:val="hybridMultilevel"/>
    <w:tmpl w:val="5700319E"/>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6" w15:restartNumberingAfterBreak="0">
    <w:nsid w:val="65F070BF"/>
    <w:multiLevelType w:val="hybridMultilevel"/>
    <w:tmpl w:val="1AD01C18"/>
    <w:lvl w:ilvl="0" w:tplc="0402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58E102F"/>
    <w:multiLevelType w:val="hybridMultilevel"/>
    <w:tmpl w:val="3D10DE06"/>
    <w:lvl w:ilvl="0" w:tplc="2B50F0EE">
      <w:start w:val="1"/>
      <w:numFmt w:val="decimal"/>
      <w:lvlText w:val="%1."/>
      <w:lvlJc w:val="right"/>
      <w:pPr>
        <w:ind w:left="720" w:hanging="360"/>
      </w:pPr>
      <w:rPr>
        <w:rFonts w:hint="default"/>
        <w:sz w:val="18"/>
        <w:szCs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760D106D"/>
    <w:multiLevelType w:val="multilevel"/>
    <w:tmpl w:val="E152BD2A"/>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720"/>
        </w:tabs>
        <w:ind w:left="360" w:hanging="360"/>
      </w:pPr>
      <w:rPr>
        <w:rFonts w:ascii="Bookman Old Style" w:hAnsi="Bookman Old Style" w:hint="default"/>
        <w:b/>
        <w:i w:val="0"/>
        <w:sz w:val="20"/>
        <w:szCs w:val="20"/>
      </w:rPr>
    </w:lvl>
    <w:lvl w:ilvl="2">
      <w:start w:val="1"/>
      <w:numFmt w:val="decimal"/>
      <w:lvlText w:val="(%3)"/>
      <w:lvlJc w:val="left"/>
      <w:pPr>
        <w:tabs>
          <w:tab w:val="num" w:pos="1440"/>
        </w:tabs>
        <w:ind w:left="1440" w:hanging="720"/>
      </w:pPr>
      <w:rPr>
        <w:rFonts w:ascii="Verdana" w:eastAsia="Times New Roman" w:hAnsi="Verdana" w:cs="Times New Roman"/>
        <w:b/>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9" w15:restartNumberingAfterBreak="0">
    <w:nsid w:val="79D36774"/>
    <w:multiLevelType w:val="multilevel"/>
    <w:tmpl w:val="375663E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15:restartNumberingAfterBreak="0">
    <w:nsid w:val="7CAF1632"/>
    <w:multiLevelType w:val="hybridMultilevel"/>
    <w:tmpl w:val="45D0AF10"/>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13"/>
  </w:num>
  <w:num w:numId="2">
    <w:abstractNumId w:val="3"/>
  </w:num>
  <w:num w:numId="3">
    <w:abstractNumId w:val="0"/>
  </w:num>
  <w:num w:numId="4">
    <w:abstractNumId w:val="5"/>
  </w:num>
  <w:num w:numId="5">
    <w:abstractNumId w:val="20"/>
  </w:num>
  <w:num w:numId="6">
    <w:abstractNumId w:val="4"/>
  </w:num>
  <w:num w:numId="7">
    <w:abstractNumId w:val="11"/>
  </w:num>
  <w:num w:numId="8">
    <w:abstractNumId w:val="1"/>
  </w:num>
  <w:num w:numId="9">
    <w:abstractNumId w:val="7"/>
  </w:num>
  <w:num w:numId="10">
    <w:abstractNumId w:val="6"/>
  </w:num>
  <w:num w:numId="11">
    <w:abstractNumId w:val="17"/>
  </w:num>
  <w:num w:numId="12">
    <w:abstractNumId w:val="10"/>
  </w:num>
  <w:num w:numId="13">
    <w:abstractNumId w:val="15"/>
  </w:num>
  <w:num w:numId="14">
    <w:abstractNumId w:val="16"/>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8"/>
  </w:num>
  <w:num w:numId="21">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Move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876"/>
    <w:rsid w:val="00003893"/>
    <w:rsid w:val="0001725B"/>
    <w:rsid w:val="00021EC1"/>
    <w:rsid w:val="000249CC"/>
    <w:rsid w:val="00031AFF"/>
    <w:rsid w:val="0004259F"/>
    <w:rsid w:val="0004526D"/>
    <w:rsid w:val="00046A22"/>
    <w:rsid w:val="0005152D"/>
    <w:rsid w:val="00052BA9"/>
    <w:rsid w:val="00053872"/>
    <w:rsid w:val="00053903"/>
    <w:rsid w:val="000549EE"/>
    <w:rsid w:val="00060843"/>
    <w:rsid w:val="00064DA3"/>
    <w:rsid w:val="0006793D"/>
    <w:rsid w:val="00070C83"/>
    <w:rsid w:val="000818C4"/>
    <w:rsid w:val="0008401D"/>
    <w:rsid w:val="00084285"/>
    <w:rsid w:val="0008491B"/>
    <w:rsid w:val="0008731D"/>
    <w:rsid w:val="000915F3"/>
    <w:rsid w:val="00092271"/>
    <w:rsid w:val="00095327"/>
    <w:rsid w:val="00097468"/>
    <w:rsid w:val="000A0B28"/>
    <w:rsid w:val="000A4436"/>
    <w:rsid w:val="000A5F8B"/>
    <w:rsid w:val="000B1B8D"/>
    <w:rsid w:val="000B4984"/>
    <w:rsid w:val="000B4B74"/>
    <w:rsid w:val="000C0119"/>
    <w:rsid w:val="000C694F"/>
    <w:rsid w:val="000C6D5A"/>
    <w:rsid w:val="000D42EE"/>
    <w:rsid w:val="000E2789"/>
    <w:rsid w:val="000E50C5"/>
    <w:rsid w:val="000E7E33"/>
    <w:rsid w:val="000F3806"/>
    <w:rsid w:val="000F68D0"/>
    <w:rsid w:val="00104FFA"/>
    <w:rsid w:val="00106E5E"/>
    <w:rsid w:val="0011239A"/>
    <w:rsid w:val="00117B52"/>
    <w:rsid w:val="001210AF"/>
    <w:rsid w:val="00122679"/>
    <w:rsid w:val="00122F4D"/>
    <w:rsid w:val="00123B80"/>
    <w:rsid w:val="00132275"/>
    <w:rsid w:val="00134243"/>
    <w:rsid w:val="00141CB9"/>
    <w:rsid w:val="00144119"/>
    <w:rsid w:val="00146804"/>
    <w:rsid w:val="00150A6F"/>
    <w:rsid w:val="0015138B"/>
    <w:rsid w:val="00163251"/>
    <w:rsid w:val="0016557A"/>
    <w:rsid w:val="00165E09"/>
    <w:rsid w:val="001673FD"/>
    <w:rsid w:val="00167C10"/>
    <w:rsid w:val="0017156F"/>
    <w:rsid w:val="00171B85"/>
    <w:rsid w:val="00175108"/>
    <w:rsid w:val="001762E8"/>
    <w:rsid w:val="00177803"/>
    <w:rsid w:val="00180673"/>
    <w:rsid w:val="00180F80"/>
    <w:rsid w:val="001814C2"/>
    <w:rsid w:val="00181CD5"/>
    <w:rsid w:val="00182520"/>
    <w:rsid w:val="00182621"/>
    <w:rsid w:val="001835CE"/>
    <w:rsid w:val="00185971"/>
    <w:rsid w:val="00195D67"/>
    <w:rsid w:val="001968CA"/>
    <w:rsid w:val="00197454"/>
    <w:rsid w:val="001A0BD7"/>
    <w:rsid w:val="001A6D47"/>
    <w:rsid w:val="001A6D7D"/>
    <w:rsid w:val="001A7F89"/>
    <w:rsid w:val="001C144E"/>
    <w:rsid w:val="001C16F3"/>
    <w:rsid w:val="001C6C53"/>
    <w:rsid w:val="001C7D7A"/>
    <w:rsid w:val="001D3070"/>
    <w:rsid w:val="001D40A2"/>
    <w:rsid w:val="001D55E8"/>
    <w:rsid w:val="001E0729"/>
    <w:rsid w:val="001E35F7"/>
    <w:rsid w:val="001E7518"/>
    <w:rsid w:val="001F1DA7"/>
    <w:rsid w:val="001F24B5"/>
    <w:rsid w:val="001F2ACB"/>
    <w:rsid w:val="001F5532"/>
    <w:rsid w:val="001F7E93"/>
    <w:rsid w:val="0020331E"/>
    <w:rsid w:val="00204DF9"/>
    <w:rsid w:val="002078F0"/>
    <w:rsid w:val="002232C4"/>
    <w:rsid w:val="00224C5C"/>
    <w:rsid w:val="002274A2"/>
    <w:rsid w:val="0022786E"/>
    <w:rsid w:val="00227DAE"/>
    <w:rsid w:val="00232B3F"/>
    <w:rsid w:val="0023355F"/>
    <w:rsid w:val="00233ADC"/>
    <w:rsid w:val="00235DAA"/>
    <w:rsid w:val="00240B1B"/>
    <w:rsid w:val="00241EBB"/>
    <w:rsid w:val="00245429"/>
    <w:rsid w:val="00254E3B"/>
    <w:rsid w:val="00255D30"/>
    <w:rsid w:val="00257B52"/>
    <w:rsid w:val="00272DBD"/>
    <w:rsid w:val="00277610"/>
    <w:rsid w:val="00283BD2"/>
    <w:rsid w:val="00286AE9"/>
    <w:rsid w:val="00286DFE"/>
    <w:rsid w:val="00290C65"/>
    <w:rsid w:val="00291BF7"/>
    <w:rsid w:val="00297CB4"/>
    <w:rsid w:val="002B61E9"/>
    <w:rsid w:val="002C5E78"/>
    <w:rsid w:val="002C7F6E"/>
    <w:rsid w:val="002D331B"/>
    <w:rsid w:val="002D3B3D"/>
    <w:rsid w:val="002D3C8B"/>
    <w:rsid w:val="002D7C77"/>
    <w:rsid w:val="002E3151"/>
    <w:rsid w:val="002E406D"/>
    <w:rsid w:val="002E6B0E"/>
    <w:rsid w:val="002F016E"/>
    <w:rsid w:val="002F589D"/>
    <w:rsid w:val="003062C5"/>
    <w:rsid w:val="00310168"/>
    <w:rsid w:val="00321726"/>
    <w:rsid w:val="0032228E"/>
    <w:rsid w:val="003237EB"/>
    <w:rsid w:val="0032469C"/>
    <w:rsid w:val="00331177"/>
    <w:rsid w:val="0033272D"/>
    <w:rsid w:val="00335C9E"/>
    <w:rsid w:val="00341773"/>
    <w:rsid w:val="00345A6E"/>
    <w:rsid w:val="00347432"/>
    <w:rsid w:val="0035070A"/>
    <w:rsid w:val="00350945"/>
    <w:rsid w:val="00353D4C"/>
    <w:rsid w:val="00356568"/>
    <w:rsid w:val="003573C7"/>
    <w:rsid w:val="00365F7D"/>
    <w:rsid w:val="00365FAB"/>
    <w:rsid w:val="00372CF3"/>
    <w:rsid w:val="00383753"/>
    <w:rsid w:val="0038464C"/>
    <w:rsid w:val="003869FF"/>
    <w:rsid w:val="0038723C"/>
    <w:rsid w:val="00391241"/>
    <w:rsid w:val="00392938"/>
    <w:rsid w:val="00395856"/>
    <w:rsid w:val="00395A26"/>
    <w:rsid w:val="003A0963"/>
    <w:rsid w:val="003B0716"/>
    <w:rsid w:val="003B5B66"/>
    <w:rsid w:val="003B631A"/>
    <w:rsid w:val="003C3E92"/>
    <w:rsid w:val="003C4487"/>
    <w:rsid w:val="003C4E6B"/>
    <w:rsid w:val="003D51D8"/>
    <w:rsid w:val="003E0B74"/>
    <w:rsid w:val="003E0C7D"/>
    <w:rsid w:val="003E508F"/>
    <w:rsid w:val="003F0D8F"/>
    <w:rsid w:val="003F20D8"/>
    <w:rsid w:val="003F3860"/>
    <w:rsid w:val="003F5E3D"/>
    <w:rsid w:val="003F65C6"/>
    <w:rsid w:val="003F6670"/>
    <w:rsid w:val="0040612E"/>
    <w:rsid w:val="00406335"/>
    <w:rsid w:val="00407A31"/>
    <w:rsid w:val="00407E35"/>
    <w:rsid w:val="00410865"/>
    <w:rsid w:val="00410C6E"/>
    <w:rsid w:val="0042471A"/>
    <w:rsid w:val="00427598"/>
    <w:rsid w:val="00427643"/>
    <w:rsid w:val="00430925"/>
    <w:rsid w:val="004319A0"/>
    <w:rsid w:val="00432FEF"/>
    <w:rsid w:val="0043405E"/>
    <w:rsid w:val="00434B63"/>
    <w:rsid w:val="004352E3"/>
    <w:rsid w:val="004438F4"/>
    <w:rsid w:val="00452CDF"/>
    <w:rsid w:val="00454E38"/>
    <w:rsid w:val="00457C0E"/>
    <w:rsid w:val="0046244A"/>
    <w:rsid w:val="00463879"/>
    <w:rsid w:val="0047016D"/>
    <w:rsid w:val="0047158A"/>
    <w:rsid w:val="00477804"/>
    <w:rsid w:val="00477863"/>
    <w:rsid w:val="00477D93"/>
    <w:rsid w:val="00482F76"/>
    <w:rsid w:val="004861E6"/>
    <w:rsid w:val="00486471"/>
    <w:rsid w:val="004904D1"/>
    <w:rsid w:val="004905F7"/>
    <w:rsid w:val="004978A0"/>
    <w:rsid w:val="0049793F"/>
    <w:rsid w:val="004A41DC"/>
    <w:rsid w:val="004A618B"/>
    <w:rsid w:val="004B0CDC"/>
    <w:rsid w:val="004B24D8"/>
    <w:rsid w:val="004B4819"/>
    <w:rsid w:val="004C1BA2"/>
    <w:rsid w:val="004C672F"/>
    <w:rsid w:val="004C75BF"/>
    <w:rsid w:val="004D2611"/>
    <w:rsid w:val="004E135E"/>
    <w:rsid w:val="004E7657"/>
    <w:rsid w:val="004F73B7"/>
    <w:rsid w:val="005019B0"/>
    <w:rsid w:val="005049B3"/>
    <w:rsid w:val="0051484E"/>
    <w:rsid w:val="0052030C"/>
    <w:rsid w:val="005210F1"/>
    <w:rsid w:val="005215F6"/>
    <w:rsid w:val="005223F8"/>
    <w:rsid w:val="00522527"/>
    <w:rsid w:val="005316FD"/>
    <w:rsid w:val="00531965"/>
    <w:rsid w:val="00531FC8"/>
    <w:rsid w:val="00536397"/>
    <w:rsid w:val="00536776"/>
    <w:rsid w:val="00542BB2"/>
    <w:rsid w:val="00543A9D"/>
    <w:rsid w:val="005443CD"/>
    <w:rsid w:val="0054616C"/>
    <w:rsid w:val="00547148"/>
    <w:rsid w:val="00554FA6"/>
    <w:rsid w:val="0055755D"/>
    <w:rsid w:val="00564FE4"/>
    <w:rsid w:val="005664A8"/>
    <w:rsid w:val="00570A91"/>
    <w:rsid w:val="0057365F"/>
    <w:rsid w:val="005736F2"/>
    <w:rsid w:val="005736F5"/>
    <w:rsid w:val="0057625A"/>
    <w:rsid w:val="00576876"/>
    <w:rsid w:val="00576B87"/>
    <w:rsid w:val="00581D9A"/>
    <w:rsid w:val="00584885"/>
    <w:rsid w:val="00585E77"/>
    <w:rsid w:val="00590E11"/>
    <w:rsid w:val="00591350"/>
    <w:rsid w:val="005A007B"/>
    <w:rsid w:val="005A38E9"/>
    <w:rsid w:val="005B35AA"/>
    <w:rsid w:val="005C56AC"/>
    <w:rsid w:val="005C584E"/>
    <w:rsid w:val="005C7307"/>
    <w:rsid w:val="005D362D"/>
    <w:rsid w:val="005D6944"/>
    <w:rsid w:val="005E1C24"/>
    <w:rsid w:val="005E5299"/>
    <w:rsid w:val="00601526"/>
    <w:rsid w:val="006024BC"/>
    <w:rsid w:val="00604F86"/>
    <w:rsid w:val="00611400"/>
    <w:rsid w:val="00613FC5"/>
    <w:rsid w:val="00615E14"/>
    <w:rsid w:val="00622282"/>
    <w:rsid w:val="00623F19"/>
    <w:rsid w:val="006272F9"/>
    <w:rsid w:val="006323DF"/>
    <w:rsid w:val="00632CA5"/>
    <w:rsid w:val="006357D8"/>
    <w:rsid w:val="00635937"/>
    <w:rsid w:val="00636522"/>
    <w:rsid w:val="00643FBC"/>
    <w:rsid w:val="006508B6"/>
    <w:rsid w:val="00653502"/>
    <w:rsid w:val="0065516D"/>
    <w:rsid w:val="006551E0"/>
    <w:rsid w:val="0065775C"/>
    <w:rsid w:val="00661F73"/>
    <w:rsid w:val="00671691"/>
    <w:rsid w:val="0067538E"/>
    <w:rsid w:val="00676A8B"/>
    <w:rsid w:val="006773F6"/>
    <w:rsid w:val="00683D30"/>
    <w:rsid w:val="006856A0"/>
    <w:rsid w:val="0068793B"/>
    <w:rsid w:val="006907E9"/>
    <w:rsid w:val="0069575A"/>
    <w:rsid w:val="00696732"/>
    <w:rsid w:val="006A2DFF"/>
    <w:rsid w:val="006A35F7"/>
    <w:rsid w:val="006B4D18"/>
    <w:rsid w:val="006B613A"/>
    <w:rsid w:val="006B65B0"/>
    <w:rsid w:val="006C411D"/>
    <w:rsid w:val="006C41CE"/>
    <w:rsid w:val="006C44F9"/>
    <w:rsid w:val="006D75D5"/>
    <w:rsid w:val="006E6495"/>
    <w:rsid w:val="006E6F09"/>
    <w:rsid w:val="006E7618"/>
    <w:rsid w:val="006F266A"/>
    <w:rsid w:val="00703D6A"/>
    <w:rsid w:val="007040C7"/>
    <w:rsid w:val="00714523"/>
    <w:rsid w:val="00721949"/>
    <w:rsid w:val="00725914"/>
    <w:rsid w:val="00725993"/>
    <w:rsid w:val="00732E17"/>
    <w:rsid w:val="007366E0"/>
    <w:rsid w:val="00737D60"/>
    <w:rsid w:val="00740AE8"/>
    <w:rsid w:val="0074544E"/>
    <w:rsid w:val="00746C54"/>
    <w:rsid w:val="0075067A"/>
    <w:rsid w:val="007522BE"/>
    <w:rsid w:val="007561D6"/>
    <w:rsid w:val="00762AB5"/>
    <w:rsid w:val="00766377"/>
    <w:rsid w:val="0076672E"/>
    <w:rsid w:val="00774101"/>
    <w:rsid w:val="00775DF2"/>
    <w:rsid w:val="00782C8F"/>
    <w:rsid w:val="00785907"/>
    <w:rsid w:val="007946C9"/>
    <w:rsid w:val="007B3579"/>
    <w:rsid w:val="007B41B2"/>
    <w:rsid w:val="007C24A7"/>
    <w:rsid w:val="007C3C1B"/>
    <w:rsid w:val="007D146C"/>
    <w:rsid w:val="007D3CB1"/>
    <w:rsid w:val="007E2554"/>
    <w:rsid w:val="007E2ECF"/>
    <w:rsid w:val="007E52C1"/>
    <w:rsid w:val="007E7986"/>
    <w:rsid w:val="007F354B"/>
    <w:rsid w:val="007F40F6"/>
    <w:rsid w:val="007F6372"/>
    <w:rsid w:val="00801DB3"/>
    <w:rsid w:val="008037B8"/>
    <w:rsid w:val="008046EC"/>
    <w:rsid w:val="00810E47"/>
    <w:rsid w:val="0081237E"/>
    <w:rsid w:val="00813ADC"/>
    <w:rsid w:val="00820363"/>
    <w:rsid w:val="00824C1D"/>
    <w:rsid w:val="008325FF"/>
    <w:rsid w:val="00832D59"/>
    <w:rsid w:val="008341A4"/>
    <w:rsid w:val="008345C9"/>
    <w:rsid w:val="0083512C"/>
    <w:rsid w:val="00836E7E"/>
    <w:rsid w:val="00840251"/>
    <w:rsid w:val="0084081A"/>
    <w:rsid w:val="008421D4"/>
    <w:rsid w:val="008464A2"/>
    <w:rsid w:val="00851286"/>
    <w:rsid w:val="008573A2"/>
    <w:rsid w:val="00860255"/>
    <w:rsid w:val="00864C85"/>
    <w:rsid w:val="00866C4D"/>
    <w:rsid w:val="008732E6"/>
    <w:rsid w:val="00877DB7"/>
    <w:rsid w:val="00881E67"/>
    <w:rsid w:val="00890ADA"/>
    <w:rsid w:val="008915BB"/>
    <w:rsid w:val="008928AD"/>
    <w:rsid w:val="00895450"/>
    <w:rsid w:val="008A12FA"/>
    <w:rsid w:val="008A171F"/>
    <w:rsid w:val="008A23DC"/>
    <w:rsid w:val="008A3C05"/>
    <w:rsid w:val="008A5E7E"/>
    <w:rsid w:val="008A7E92"/>
    <w:rsid w:val="008B3B66"/>
    <w:rsid w:val="008B7297"/>
    <w:rsid w:val="008C1132"/>
    <w:rsid w:val="008C3B49"/>
    <w:rsid w:val="008C412D"/>
    <w:rsid w:val="008D26D8"/>
    <w:rsid w:val="008E1E0B"/>
    <w:rsid w:val="008E354E"/>
    <w:rsid w:val="008E36AB"/>
    <w:rsid w:val="008E7A35"/>
    <w:rsid w:val="008E7A97"/>
    <w:rsid w:val="0090488E"/>
    <w:rsid w:val="00907708"/>
    <w:rsid w:val="00912BD7"/>
    <w:rsid w:val="00912E36"/>
    <w:rsid w:val="009164FA"/>
    <w:rsid w:val="009204E2"/>
    <w:rsid w:val="00920B32"/>
    <w:rsid w:val="00925D05"/>
    <w:rsid w:val="00927010"/>
    <w:rsid w:val="00927AF5"/>
    <w:rsid w:val="00927B8E"/>
    <w:rsid w:val="00927F15"/>
    <w:rsid w:val="009328D8"/>
    <w:rsid w:val="009344C4"/>
    <w:rsid w:val="00935495"/>
    <w:rsid w:val="0094208D"/>
    <w:rsid w:val="00945124"/>
    <w:rsid w:val="00945DB8"/>
    <w:rsid w:val="009563B6"/>
    <w:rsid w:val="009600FA"/>
    <w:rsid w:val="00962C78"/>
    <w:rsid w:val="00965DF7"/>
    <w:rsid w:val="00971885"/>
    <w:rsid w:val="009742EE"/>
    <w:rsid w:val="00975582"/>
    <w:rsid w:val="0097586C"/>
    <w:rsid w:val="009829F2"/>
    <w:rsid w:val="009857D7"/>
    <w:rsid w:val="00985C30"/>
    <w:rsid w:val="009901D4"/>
    <w:rsid w:val="009911C5"/>
    <w:rsid w:val="00995BDE"/>
    <w:rsid w:val="009962FC"/>
    <w:rsid w:val="00997AAE"/>
    <w:rsid w:val="009B0524"/>
    <w:rsid w:val="009B5D82"/>
    <w:rsid w:val="009D06B0"/>
    <w:rsid w:val="009D1771"/>
    <w:rsid w:val="009D259E"/>
    <w:rsid w:val="009D492B"/>
    <w:rsid w:val="009D6A16"/>
    <w:rsid w:val="009E0633"/>
    <w:rsid w:val="009E1BE7"/>
    <w:rsid w:val="009E37C3"/>
    <w:rsid w:val="009E3A33"/>
    <w:rsid w:val="009F0BDF"/>
    <w:rsid w:val="009F1422"/>
    <w:rsid w:val="009F38DE"/>
    <w:rsid w:val="009F7F9E"/>
    <w:rsid w:val="00A0266D"/>
    <w:rsid w:val="00A104AE"/>
    <w:rsid w:val="00A178F3"/>
    <w:rsid w:val="00A2201A"/>
    <w:rsid w:val="00A26757"/>
    <w:rsid w:val="00A35B9B"/>
    <w:rsid w:val="00A44AEB"/>
    <w:rsid w:val="00A47D6D"/>
    <w:rsid w:val="00A52B97"/>
    <w:rsid w:val="00A5410F"/>
    <w:rsid w:val="00A55896"/>
    <w:rsid w:val="00A6146E"/>
    <w:rsid w:val="00A62443"/>
    <w:rsid w:val="00A63838"/>
    <w:rsid w:val="00A6700F"/>
    <w:rsid w:val="00A70DF4"/>
    <w:rsid w:val="00A7173A"/>
    <w:rsid w:val="00A77615"/>
    <w:rsid w:val="00A81FFA"/>
    <w:rsid w:val="00A82854"/>
    <w:rsid w:val="00A83FD2"/>
    <w:rsid w:val="00A876F0"/>
    <w:rsid w:val="00A93C16"/>
    <w:rsid w:val="00A974A2"/>
    <w:rsid w:val="00AA31A0"/>
    <w:rsid w:val="00AA7D6E"/>
    <w:rsid w:val="00AB3F81"/>
    <w:rsid w:val="00AB436A"/>
    <w:rsid w:val="00AB5E1A"/>
    <w:rsid w:val="00AC00B8"/>
    <w:rsid w:val="00AC0DC5"/>
    <w:rsid w:val="00AC11D4"/>
    <w:rsid w:val="00AC400D"/>
    <w:rsid w:val="00AC4526"/>
    <w:rsid w:val="00AD444A"/>
    <w:rsid w:val="00AD6B0C"/>
    <w:rsid w:val="00AD78DE"/>
    <w:rsid w:val="00AE1226"/>
    <w:rsid w:val="00AE1DE8"/>
    <w:rsid w:val="00AE5D04"/>
    <w:rsid w:val="00AE6088"/>
    <w:rsid w:val="00AF143C"/>
    <w:rsid w:val="00AF371B"/>
    <w:rsid w:val="00AF7E0A"/>
    <w:rsid w:val="00B0148F"/>
    <w:rsid w:val="00B04EE7"/>
    <w:rsid w:val="00B06E9A"/>
    <w:rsid w:val="00B146C9"/>
    <w:rsid w:val="00B172DB"/>
    <w:rsid w:val="00B176D5"/>
    <w:rsid w:val="00B178E8"/>
    <w:rsid w:val="00B22AA4"/>
    <w:rsid w:val="00B24583"/>
    <w:rsid w:val="00B2540E"/>
    <w:rsid w:val="00B276D9"/>
    <w:rsid w:val="00B30DD9"/>
    <w:rsid w:val="00B3508D"/>
    <w:rsid w:val="00B41E65"/>
    <w:rsid w:val="00B4300C"/>
    <w:rsid w:val="00B50949"/>
    <w:rsid w:val="00B50AED"/>
    <w:rsid w:val="00B56867"/>
    <w:rsid w:val="00B57512"/>
    <w:rsid w:val="00B66C5F"/>
    <w:rsid w:val="00B72078"/>
    <w:rsid w:val="00B74EFE"/>
    <w:rsid w:val="00B75A9F"/>
    <w:rsid w:val="00B77ED1"/>
    <w:rsid w:val="00B8055D"/>
    <w:rsid w:val="00B81766"/>
    <w:rsid w:val="00B831BE"/>
    <w:rsid w:val="00B8440F"/>
    <w:rsid w:val="00B9744E"/>
    <w:rsid w:val="00BA3104"/>
    <w:rsid w:val="00BB378E"/>
    <w:rsid w:val="00BB39A7"/>
    <w:rsid w:val="00BB6B05"/>
    <w:rsid w:val="00BC0611"/>
    <w:rsid w:val="00BC1B27"/>
    <w:rsid w:val="00BC31B2"/>
    <w:rsid w:val="00BC3F81"/>
    <w:rsid w:val="00BC4A81"/>
    <w:rsid w:val="00BC5A12"/>
    <w:rsid w:val="00BD64AD"/>
    <w:rsid w:val="00BD6E09"/>
    <w:rsid w:val="00BE1503"/>
    <w:rsid w:val="00BE397E"/>
    <w:rsid w:val="00BE49D5"/>
    <w:rsid w:val="00BE5008"/>
    <w:rsid w:val="00BF3B82"/>
    <w:rsid w:val="00BF4CE8"/>
    <w:rsid w:val="00C004F7"/>
    <w:rsid w:val="00C10977"/>
    <w:rsid w:val="00C156A4"/>
    <w:rsid w:val="00C21DC5"/>
    <w:rsid w:val="00C241C3"/>
    <w:rsid w:val="00C26B70"/>
    <w:rsid w:val="00C278F2"/>
    <w:rsid w:val="00C313D1"/>
    <w:rsid w:val="00C31F3D"/>
    <w:rsid w:val="00C33484"/>
    <w:rsid w:val="00C43F66"/>
    <w:rsid w:val="00C44342"/>
    <w:rsid w:val="00C44A55"/>
    <w:rsid w:val="00C55A14"/>
    <w:rsid w:val="00C57F47"/>
    <w:rsid w:val="00C62FFA"/>
    <w:rsid w:val="00C655AB"/>
    <w:rsid w:val="00C66423"/>
    <w:rsid w:val="00C66FAA"/>
    <w:rsid w:val="00C71D01"/>
    <w:rsid w:val="00C75B81"/>
    <w:rsid w:val="00C82B19"/>
    <w:rsid w:val="00C849F7"/>
    <w:rsid w:val="00C871EC"/>
    <w:rsid w:val="00C92572"/>
    <w:rsid w:val="00CA1DF5"/>
    <w:rsid w:val="00CA5218"/>
    <w:rsid w:val="00CB189B"/>
    <w:rsid w:val="00CB789C"/>
    <w:rsid w:val="00CD458A"/>
    <w:rsid w:val="00CD6214"/>
    <w:rsid w:val="00CD626F"/>
    <w:rsid w:val="00CE4AA6"/>
    <w:rsid w:val="00CF02CA"/>
    <w:rsid w:val="00CF2883"/>
    <w:rsid w:val="00CF57E5"/>
    <w:rsid w:val="00D00CE7"/>
    <w:rsid w:val="00D03534"/>
    <w:rsid w:val="00D04574"/>
    <w:rsid w:val="00D05CEC"/>
    <w:rsid w:val="00D06AA9"/>
    <w:rsid w:val="00D1060D"/>
    <w:rsid w:val="00D23A8E"/>
    <w:rsid w:val="00D23B9E"/>
    <w:rsid w:val="00D2502F"/>
    <w:rsid w:val="00D31716"/>
    <w:rsid w:val="00D34151"/>
    <w:rsid w:val="00D35B84"/>
    <w:rsid w:val="00D44EF9"/>
    <w:rsid w:val="00D45EAB"/>
    <w:rsid w:val="00D47C03"/>
    <w:rsid w:val="00D51696"/>
    <w:rsid w:val="00D51E5D"/>
    <w:rsid w:val="00D54DEA"/>
    <w:rsid w:val="00D5639D"/>
    <w:rsid w:val="00D5660B"/>
    <w:rsid w:val="00D56B33"/>
    <w:rsid w:val="00D71BD7"/>
    <w:rsid w:val="00D7585E"/>
    <w:rsid w:val="00D76487"/>
    <w:rsid w:val="00D852E8"/>
    <w:rsid w:val="00D8728C"/>
    <w:rsid w:val="00D87ADE"/>
    <w:rsid w:val="00D905B9"/>
    <w:rsid w:val="00D91FAF"/>
    <w:rsid w:val="00D93C4C"/>
    <w:rsid w:val="00D94612"/>
    <w:rsid w:val="00DA5E88"/>
    <w:rsid w:val="00DB70FF"/>
    <w:rsid w:val="00DB7BB0"/>
    <w:rsid w:val="00DB7E68"/>
    <w:rsid w:val="00DD225E"/>
    <w:rsid w:val="00DF19BC"/>
    <w:rsid w:val="00DF559C"/>
    <w:rsid w:val="00E01EF1"/>
    <w:rsid w:val="00E02012"/>
    <w:rsid w:val="00E053B2"/>
    <w:rsid w:val="00E235F7"/>
    <w:rsid w:val="00E261B3"/>
    <w:rsid w:val="00E27380"/>
    <w:rsid w:val="00E318B8"/>
    <w:rsid w:val="00E31A53"/>
    <w:rsid w:val="00E32C68"/>
    <w:rsid w:val="00E34C1C"/>
    <w:rsid w:val="00E36662"/>
    <w:rsid w:val="00E36D0D"/>
    <w:rsid w:val="00E41BA3"/>
    <w:rsid w:val="00E43045"/>
    <w:rsid w:val="00E4411D"/>
    <w:rsid w:val="00E442D9"/>
    <w:rsid w:val="00E4470A"/>
    <w:rsid w:val="00E471AC"/>
    <w:rsid w:val="00E4765B"/>
    <w:rsid w:val="00E506D4"/>
    <w:rsid w:val="00E53960"/>
    <w:rsid w:val="00E73000"/>
    <w:rsid w:val="00E81DE4"/>
    <w:rsid w:val="00E87C5F"/>
    <w:rsid w:val="00E93BE4"/>
    <w:rsid w:val="00E9561E"/>
    <w:rsid w:val="00EA5EF9"/>
    <w:rsid w:val="00EB48F2"/>
    <w:rsid w:val="00EB69C9"/>
    <w:rsid w:val="00EC09B6"/>
    <w:rsid w:val="00EC0C55"/>
    <w:rsid w:val="00EC2B98"/>
    <w:rsid w:val="00EC50EA"/>
    <w:rsid w:val="00EC515C"/>
    <w:rsid w:val="00ED15D6"/>
    <w:rsid w:val="00ED206E"/>
    <w:rsid w:val="00ED5EDB"/>
    <w:rsid w:val="00ED6BBD"/>
    <w:rsid w:val="00EE4C57"/>
    <w:rsid w:val="00EE6127"/>
    <w:rsid w:val="00EE68C4"/>
    <w:rsid w:val="00EE7CBB"/>
    <w:rsid w:val="00EF27C9"/>
    <w:rsid w:val="00EF34A4"/>
    <w:rsid w:val="00EF7362"/>
    <w:rsid w:val="00F0068D"/>
    <w:rsid w:val="00F02807"/>
    <w:rsid w:val="00F02FB2"/>
    <w:rsid w:val="00F05F62"/>
    <w:rsid w:val="00F10627"/>
    <w:rsid w:val="00F10D97"/>
    <w:rsid w:val="00F11F2A"/>
    <w:rsid w:val="00F13250"/>
    <w:rsid w:val="00F13A44"/>
    <w:rsid w:val="00F2190B"/>
    <w:rsid w:val="00F2464D"/>
    <w:rsid w:val="00F24907"/>
    <w:rsid w:val="00F31C7F"/>
    <w:rsid w:val="00F34C27"/>
    <w:rsid w:val="00F43430"/>
    <w:rsid w:val="00F43D2D"/>
    <w:rsid w:val="00F445BE"/>
    <w:rsid w:val="00F45820"/>
    <w:rsid w:val="00F46C40"/>
    <w:rsid w:val="00F56A41"/>
    <w:rsid w:val="00F62AD2"/>
    <w:rsid w:val="00F635A7"/>
    <w:rsid w:val="00F64664"/>
    <w:rsid w:val="00F65F7C"/>
    <w:rsid w:val="00F66305"/>
    <w:rsid w:val="00F714BF"/>
    <w:rsid w:val="00F77653"/>
    <w:rsid w:val="00F84B3A"/>
    <w:rsid w:val="00F85236"/>
    <w:rsid w:val="00F90DF2"/>
    <w:rsid w:val="00F90F14"/>
    <w:rsid w:val="00F9202C"/>
    <w:rsid w:val="00F95E9B"/>
    <w:rsid w:val="00F97AFB"/>
    <w:rsid w:val="00FA49F2"/>
    <w:rsid w:val="00FB317E"/>
    <w:rsid w:val="00FB345C"/>
    <w:rsid w:val="00FB5599"/>
    <w:rsid w:val="00FC07C2"/>
    <w:rsid w:val="00FC1928"/>
    <w:rsid w:val="00FC2153"/>
    <w:rsid w:val="00FC4418"/>
    <w:rsid w:val="00FC60E1"/>
    <w:rsid w:val="00FC73CB"/>
    <w:rsid w:val="00FD1E13"/>
    <w:rsid w:val="00FD268D"/>
    <w:rsid w:val="00FE61B4"/>
    <w:rsid w:val="00FE6BF3"/>
    <w:rsid w:val="00FF02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CCF20A"/>
  <w15:chartTrackingRefBased/>
  <w15:docId w15:val="{6AE0FD29-A7AF-4ECC-B63A-A7569FF3D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576876"/>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unhideWhenUsed/>
    <w:qFormat/>
    <w:rsid w:val="00576876"/>
    <w:pPr>
      <w:keepNext/>
      <w:keepLines/>
      <w:spacing w:before="200" w:after="0"/>
      <w:outlineLvl w:val="1"/>
    </w:pPr>
    <w:rPr>
      <w:rFonts w:ascii="Times New Roman" w:eastAsia="Times New Roman" w:hAnsi="Times New Roman"/>
      <w:b/>
      <w:bCs/>
      <w:color w:val="000000"/>
      <w:sz w:val="24"/>
      <w:szCs w:val="26"/>
      <w:lang w:val="x-none" w:eastAsia="x-none"/>
    </w:rPr>
  </w:style>
  <w:style w:type="paragraph" w:styleId="Heading3">
    <w:name w:val="heading 3"/>
    <w:basedOn w:val="Normal"/>
    <w:next w:val="Normal"/>
    <w:link w:val="Heading3Char"/>
    <w:qFormat/>
    <w:rsid w:val="00FF0276"/>
    <w:pPr>
      <w:keepNext/>
      <w:spacing w:before="240" w:after="60" w:line="240" w:lineRule="auto"/>
      <w:outlineLvl w:val="2"/>
    </w:pPr>
    <w:rPr>
      <w:rFonts w:ascii="Arial" w:eastAsia="Times New Roman" w:hAnsi="Arial"/>
      <w:b/>
      <w:bCs/>
      <w:i/>
      <w:sz w:val="26"/>
      <w:szCs w:val="26"/>
    </w:rPr>
  </w:style>
  <w:style w:type="paragraph" w:styleId="Heading4">
    <w:name w:val="heading 4"/>
    <w:basedOn w:val="Normal"/>
    <w:next w:val="Normal"/>
    <w:link w:val="Heading4Char"/>
    <w:qFormat/>
    <w:rsid w:val="00FF0276"/>
    <w:pPr>
      <w:keepNext/>
      <w:spacing w:before="240" w:after="60" w:line="240" w:lineRule="auto"/>
      <w:outlineLvl w:val="3"/>
    </w:pPr>
    <w:rPr>
      <w:rFonts w:eastAsia="Times New Roman"/>
      <w:b/>
      <w:bCs/>
      <w:sz w:val="28"/>
      <w:szCs w:val="28"/>
      <w:lang w:val="x-none"/>
    </w:rPr>
  </w:style>
  <w:style w:type="paragraph" w:styleId="Heading5">
    <w:name w:val="heading 5"/>
    <w:basedOn w:val="Normal"/>
    <w:next w:val="Normal"/>
    <w:link w:val="Heading5Char"/>
    <w:qFormat/>
    <w:rsid w:val="00FF0276"/>
    <w:pPr>
      <w:spacing w:before="240" w:after="60" w:line="240" w:lineRule="auto"/>
      <w:outlineLvl w:val="4"/>
    </w:pPr>
    <w:rPr>
      <w:rFonts w:eastAsia="Times New Roman"/>
      <w:b/>
      <w:bCs/>
      <w:i/>
      <w:iCs/>
      <w:sz w:val="26"/>
      <w:szCs w:val="26"/>
      <w:lang w:val="x-none"/>
    </w:rPr>
  </w:style>
  <w:style w:type="paragraph" w:styleId="Heading6">
    <w:name w:val="heading 6"/>
    <w:basedOn w:val="Normal"/>
    <w:next w:val="Normal"/>
    <w:link w:val="Heading6Char"/>
    <w:qFormat/>
    <w:rsid w:val="00FF0276"/>
    <w:pPr>
      <w:suppressAutoHyphens/>
      <w:spacing w:before="240" w:after="60" w:line="240" w:lineRule="auto"/>
      <w:outlineLvl w:val="5"/>
    </w:pPr>
    <w:rPr>
      <w:rFonts w:ascii="Times New Roman" w:eastAsia="Times New Roman" w:hAnsi="Times New Roman"/>
      <w:b/>
      <w:bCs/>
      <w:lang w:val="en-GB" w:eastAsia="ar-SA"/>
    </w:rPr>
  </w:style>
  <w:style w:type="paragraph" w:styleId="Heading7">
    <w:name w:val="heading 7"/>
    <w:basedOn w:val="Normal"/>
    <w:next w:val="Normal"/>
    <w:link w:val="Heading7Char"/>
    <w:qFormat/>
    <w:rsid w:val="00FF0276"/>
    <w:pPr>
      <w:spacing w:before="240" w:after="60" w:line="240" w:lineRule="auto"/>
      <w:outlineLvl w:val="6"/>
    </w:pPr>
    <w:rPr>
      <w:rFonts w:eastAsia="Times New Roman"/>
      <w:sz w:val="24"/>
      <w:szCs w:val="24"/>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576876"/>
    <w:pPr>
      <w:keepNext/>
      <w:keepLines/>
      <w:spacing w:before="480" w:after="0" w:line="240" w:lineRule="auto"/>
      <w:jc w:val="both"/>
      <w:outlineLvl w:val="0"/>
    </w:pPr>
    <w:rPr>
      <w:rFonts w:ascii="Cambria" w:eastAsia="Times New Roman" w:hAnsi="Cambria"/>
      <w:b/>
      <w:bCs/>
      <w:color w:val="365F91"/>
      <w:sz w:val="28"/>
      <w:szCs w:val="28"/>
      <w:lang w:val="bg-BG"/>
    </w:rPr>
  </w:style>
  <w:style w:type="paragraph" w:customStyle="1" w:styleId="Heading21">
    <w:name w:val="Heading 21"/>
    <w:basedOn w:val="Normal"/>
    <w:next w:val="Normal"/>
    <w:autoRedefine/>
    <w:uiPriority w:val="9"/>
    <w:unhideWhenUsed/>
    <w:qFormat/>
    <w:rsid w:val="00576876"/>
    <w:pPr>
      <w:keepNext/>
      <w:keepLines/>
      <w:numPr>
        <w:numId w:val="1"/>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lang w:val="bg-BG"/>
    </w:rPr>
  </w:style>
  <w:style w:type="numbering" w:customStyle="1" w:styleId="NoList1">
    <w:name w:val="No List1"/>
    <w:next w:val="NoList"/>
    <w:uiPriority w:val="99"/>
    <w:semiHidden/>
    <w:unhideWhenUsed/>
    <w:rsid w:val="00576876"/>
  </w:style>
  <w:style w:type="paragraph" w:styleId="ListParagraph">
    <w:name w:val="List Paragraph"/>
    <w:basedOn w:val="Normal"/>
    <w:link w:val="ListParagraphChar"/>
    <w:autoRedefine/>
    <w:uiPriority w:val="34"/>
    <w:qFormat/>
    <w:rsid w:val="003F0D8F"/>
    <w:pPr>
      <w:numPr>
        <w:numId w:val="7"/>
      </w:numPr>
      <w:tabs>
        <w:tab w:val="left" w:pos="567"/>
        <w:tab w:val="left" w:pos="990"/>
        <w:tab w:val="left" w:pos="1133"/>
      </w:tabs>
      <w:jc w:val="both"/>
    </w:pPr>
    <w:rPr>
      <w:rFonts w:ascii="Times New Roman" w:eastAsia="Times New Roman" w:hAnsi="Times New Roman"/>
      <w:color w:val="000000"/>
      <w:spacing w:val="1"/>
      <w:sz w:val="24"/>
      <w:szCs w:val="24"/>
      <w:lang w:val="x-none"/>
    </w:rPr>
  </w:style>
  <w:style w:type="paragraph" w:styleId="Header">
    <w:name w:val="header"/>
    <w:basedOn w:val="Normal"/>
    <w:link w:val="HeaderChar"/>
    <w:uiPriority w:val="99"/>
    <w:unhideWhenUsed/>
    <w:rsid w:val="00576876"/>
    <w:pPr>
      <w:tabs>
        <w:tab w:val="center" w:pos="4536"/>
        <w:tab w:val="right" w:pos="9072"/>
      </w:tabs>
      <w:spacing w:after="0" w:line="240" w:lineRule="auto"/>
      <w:jc w:val="both"/>
    </w:pPr>
    <w:rPr>
      <w:rFonts w:ascii="Times New Roman" w:hAnsi="Times New Roman"/>
      <w:sz w:val="24"/>
      <w:szCs w:val="20"/>
      <w:lang w:val="bg-BG" w:eastAsia="x-none"/>
    </w:rPr>
  </w:style>
  <w:style w:type="character" w:customStyle="1" w:styleId="HeaderChar">
    <w:name w:val="Header Char"/>
    <w:link w:val="Header"/>
    <w:uiPriority w:val="99"/>
    <w:rsid w:val="00576876"/>
    <w:rPr>
      <w:rFonts w:ascii="Times New Roman" w:hAnsi="Times New Roman"/>
      <w:sz w:val="24"/>
      <w:lang w:val="bg-BG"/>
    </w:rPr>
  </w:style>
  <w:style w:type="paragraph" w:styleId="Footer">
    <w:name w:val="footer"/>
    <w:basedOn w:val="Normal"/>
    <w:link w:val="FooterChar"/>
    <w:uiPriority w:val="99"/>
    <w:unhideWhenUsed/>
    <w:rsid w:val="00576876"/>
    <w:pPr>
      <w:tabs>
        <w:tab w:val="center" w:pos="4536"/>
        <w:tab w:val="right" w:pos="9072"/>
      </w:tabs>
      <w:spacing w:after="0" w:line="240" w:lineRule="auto"/>
      <w:jc w:val="both"/>
    </w:pPr>
    <w:rPr>
      <w:rFonts w:ascii="Times New Roman" w:hAnsi="Times New Roman"/>
      <w:sz w:val="24"/>
      <w:szCs w:val="20"/>
      <w:lang w:val="bg-BG" w:eastAsia="x-none"/>
    </w:rPr>
  </w:style>
  <w:style w:type="character" w:customStyle="1" w:styleId="FooterChar">
    <w:name w:val="Footer Char"/>
    <w:link w:val="Footer"/>
    <w:uiPriority w:val="99"/>
    <w:rsid w:val="00576876"/>
    <w:rPr>
      <w:rFonts w:ascii="Times New Roman" w:hAnsi="Times New Roman"/>
      <w:sz w:val="24"/>
      <w:lang w:val="bg-BG"/>
    </w:rPr>
  </w:style>
  <w:style w:type="character" w:customStyle="1" w:styleId="Heading1Char">
    <w:name w:val="Heading 1 Char"/>
    <w:link w:val="Heading1"/>
    <w:uiPriority w:val="9"/>
    <w:rsid w:val="00576876"/>
    <w:rPr>
      <w:rFonts w:ascii="Cambria" w:eastAsia="Times New Roman" w:hAnsi="Cambria" w:cs="Times New Roman"/>
      <w:b/>
      <w:bCs/>
      <w:color w:val="365F91"/>
      <w:sz w:val="28"/>
      <w:szCs w:val="28"/>
    </w:rPr>
  </w:style>
  <w:style w:type="paragraph" w:styleId="FootnoteText">
    <w:name w:val="footnote text"/>
    <w:basedOn w:val="Normal"/>
    <w:link w:val="FootnoteTextChar"/>
    <w:uiPriority w:val="99"/>
    <w:semiHidden/>
    <w:unhideWhenUsed/>
    <w:rsid w:val="00576876"/>
    <w:pPr>
      <w:spacing w:after="0" w:line="240" w:lineRule="auto"/>
      <w:jc w:val="both"/>
    </w:pPr>
    <w:rPr>
      <w:rFonts w:ascii="Times New Roman" w:hAnsi="Times New Roman"/>
      <w:sz w:val="20"/>
      <w:szCs w:val="20"/>
      <w:lang w:val="bg-BG" w:eastAsia="x-none"/>
    </w:rPr>
  </w:style>
  <w:style w:type="character" w:customStyle="1" w:styleId="FootnoteTextChar">
    <w:name w:val="Footnote Text Char"/>
    <w:link w:val="FootnoteText"/>
    <w:uiPriority w:val="99"/>
    <w:semiHidden/>
    <w:rsid w:val="00576876"/>
    <w:rPr>
      <w:rFonts w:ascii="Times New Roman" w:hAnsi="Times New Roman"/>
      <w:sz w:val="20"/>
      <w:szCs w:val="20"/>
      <w:lang w:val="bg-BG"/>
    </w:rPr>
  </w:style>
  <w:style w:type="character" w:styleId="FootnoteReference">
    <w:name w:val="footnote reference"/>
    <w:uiPriority w:val="99"/>
    <w:semiHidden/>
    <w:unhideWhenUsed/>
    <w:rsid w:val="00576876"/>
    <w:rPr>
      <w:vertAlign w:val="superscript"/>
    </w:rPr>
  </w:style>
  <w:style w:type="paragraph" w:styleId="BalloonText">
    <w:name w:val="Balloon Text"/>
    <w:basedOn w:val="Normal"/>
    <w:link w:val="BalloonTextChar"/>
    <w:uiPriority w:val="99"/>
    <w:semiHidden/>
    <w:unhideWhenUsed/>
    <w:rsid w:val="00576876"/>
    <w:pPr>
      <w:spacing w:after="0" w:line="240" w:lineRule="auto"/>
      <w:jc w:val="both"/>
    </w:pPr>
    <w:rPr>
      <w:rFonts w:ascii="Tahoma" w:hAnsi="Tahoma"/>
      <w:sz w:val="16"/>
      <w:szCs w:val="16"/>
      <w:lang w:val="bg-BG" w:eastAsia="x-none"/>
    </w:rPr>
  </w:style>
  <w:style w:type="character" w:customStyle="1" w:styleId="BalloonTextChar">
    <w:name w:val="Balloon Text Char"/>
    <w:link w:val="BalloonText"/>
    <w:uiPriority w:val="99"/>
    <w:semiHidden/>
    <w:rsid w:val="00576876"/>
    <w:rPr>
      <w:rFonts w:ascii="Tahoma" w:hAnsi="Tahoma" w:cs="Tahoma"/>
      <w:sz w:val="16"/>
      <w:szCs w:val="16"/>
      <w:lang w:val="bg-BG"/>
    </w:rPr>
  </w:style>
  <w:style w:type="character" w:customStyle="1" w:styleId="Heading2Char">
    <w:name w:val="Heading 2 Char"/>
    <w:link w:val="Heading2"/>
    <w:rsid w:val="00576876"/>
    <w:rPr>
      <w:rFonts w:ascii="Times New Roman" w:eastAsia="Times New Roman" w:hAnsi="Times New Roman" w:cs="Times New Roman"/>
      <w:b/>
      <w:bCs/>
      <w:color w:val="000000"/>
      <w:sz w:val="24"/>
      <w:szCs w:val="26"/>
    </w:rPr>
  </w:style>
  <w:style w:type="character" w:customStyle="1" w:styleId="Heading1Char1">
    <w:name w:val="Heading 1 Char1"/>
    <w:rsid w:val="00576876"/>
    <w:rPr>
      <w:rFonts w:ascii="Cambria" w:eastAsia="Times New Roman" w:hAnsi="Cambria" w:cs="Times New Roman"/>
      <w:b/>
      <w:bCs/>
      <w:color w:val="365F91"/>
      <w:sz w:val="28"/>
      <w:szCs w:val="28"/>
    </w:rPr>
  </w:style>
  <w:style w:type="character" w:customStyle="1" w:styleId="Heading2Char1">
    <w:name w:val="Heading 2 Char1"/>
    <w:uiPriority w:val="9"/>
    <w:semiHidden/>
    <w:rsid w:val="00576876"/>
    <w:rPr>
      <w:rFonts w:ascii="Cambria" w:eastAsia="Times New Roman" w:hAnsi="Cambria" w:cs="Times New Roman"/>
      <w:b/>
      <w:bCs/>
      <w:color w:val="4F81BD"/>
      <w:sz w:val="26"/>
      <w:szCs w:val="26"/>
    </w:rPr>
  </w:style>
  <w:style w:type="character" w:styleId="CommentReference">
    <w:name w:val="annotation reference"/>
    <w:unhideWhenUsed/>
    <w:rsid w:val="00C71D01"/>
    <w:rPr>
      <w:sz w:val="16"/>
      <w:szCs w:val="16"/>
    </w:rPr>
  </w:style>
  <w:style w:type="paragraph" w:styleId="CommentText">
    <w:name w:val="annotation text"/>
    <w:basedOn w:val="Normal"/>
    <w:link w:val="CommentTextChar"/>
    <w:unhideWhenUsed/>
    <w:rsid w:val="00C71D01"/>
    <w:pPr>
      <w:spacing w:line="240" w:lineRule="auto"/>
    </w:pPr>
    <w:rPr>
      <w:sz w:val="20"/>
      <w:szCs w:val="20"/>
      <w:lang w:val="x-none" w:eastAsia="x-none"/>
    </w:rPr>
  </w:style>
  <w:style w:type="character" w:customStyle="1" w:styleId="CommentTextChar">
    <w:name w:val="Comment Text Char"/>
    <w:link w:val="CommentText"/>
    <w:rsid w:val="00C71D01"/>
    <w:rPr>
      <w:sz w:val="20"/>
      <w:szCs w:val="20"/>
    </w:rPr>
  </w:style>
  <w:style w:type="paragraph" w:styleId="CommentSubject">
    <w:name w:val="annotation subject"/>
    <w:basedOn w:val="CommentText"/>
    <w:next w:val="CommentText"/>
    <w:link w:val="CommentSubjectChar"/>
    <w:uiPriority w:val="99"/>
    <w:semiHidden/>
    <w:unhideWhenUsed/>
    <w:rsid w:val="00C71D01"/>
    <w:rPr>
      <w:b/>
      <w:bCs/>
    </w:rPr>
  </w:style>
  <w:style w:type="character" w:customStyle="1" w:styleId="CommentSubjectChar">
    <w:name w:val="Comment Subject Char"/>
    <w:link w:val="CommentSubject"/>
    <w:uiPriority w:val="99"/>
    <w:semiHidden/>
    <w:rsid w:val="00C71D01"/>
    <w:rPr>
      <w:b/>
      <w:bCs/>
      <w:sz w:val="20"/>
      <w:szCs w:val="20"/>
    </w:rPr>
  </w:style>
  <w:style w:type="paragraph" w:styleId="NormalWeb">
    <w:name w:val="Normal (Web)"/>
    <w:basedOn w:val="Normal"/>
    <w:uiPriority w:val="99"/>
    <w:unhideWhenUsed/>
    <w:rsid w:val="00185971"/>
    <w:pPr>
      <w:spacing w:before="100" w:beforeAutospacing="1" w:after="100" w:afterAutospacing="1" w:line="240" w:lineRule="auto"/>
    </w:pPr>
    <w:rPr>
      <w:rFonts w:ascii="Times New Roman" w:eastAsia="Times New Roman" w:hAnsi="Times New Roman"/>
      <w:sz w:val="24"/>
      <w:szCs w:val="24"/>
    </w:rPr>
  </w:style>
  <w:style w:type="paragraph" w:customStyle="1" w:styleId="21">
    <w:name w:val="Основен текст 21"/>
    <w:basedOn w:val="Normal"/>
    <w:rsid w:val="002232C4"/>
    <w:pPr>
      <w:suppressAutoHyphens/>
      <w:spacing w:after="0" w:line="240" w:lineRule="auto"/>
      <w:jc w:val="both"/>
    </w:pPr>
    <w:rPr>
      <w:rFonts w:ascii="Times New Roman" w:eastAsia="Times New Roman" w:hAnsi="Times New Roman"/>
      <w:sz w:val="28"/>
      <w:szCs w:val="20"/>
      <w:lang w:val="bg-BG" w:eastAsia="zh-CN"/>
    </w:rPr>
  </w:style>
  <w:style w:type="paragraph" w:styleId="BodyText2">
    <w:name w:val="Body Text 2"/>
    <w:basedOn w:val="Normal"/>
    <w:link w:val="BodyText2Char"/>
    <w:rsid w:val="002232C4"/>
    <w:pPr>
      <w:suppressAutoHyphens/>
      <w:spacing w:after="0" w:line="240" w:lineRule="auto"/>
      <w:jc w:val="both"/>
    </w:pPr>
    <w:rPr>
      <w:rFonts w:ascii="Times New Roman" w:eastAsia="Times New Roman" w:hAnsi="Times New Roman"/>
      <w:sz w:val="28"/>
      <w:szCs w:val="20"/>
      <w:lang w:val="x-none" w:eastAsia="zh-CN"/>
    </w:rPr>
  </w:style>
  <w:style w:type="character" w:customStyle="1" w:styleId="BodyText2Char">
    <w:name w:val="Body Text 2 Char"/>
    <w:link w:val="BodyText2"/>
    <w:rsid w:val="002232C4"/>
    <w:rPr>
      <w:rFonts w:ascii="Times New Roman" w:eastAsia="Times New Roman" w:hAnsi="Times New Roman"/>
      <w:sz w:val="28"/>
      <w:lang w:eastAsia="zh-CN"/>
    </w:rPr>
  </w:style>
  <w:style w:type="paragraph" w:styleId="NoSpacing">
    <w:name w:val="No Spacing"/>
    <w:link w:val="NoSpacingChar"/>
    <w:uiPriority w:val="1"/>
    <w:qFormat/>
    <w:rsid w:val="007E2554"/>
    <w:pPr>
      <w:suppressAutoHyphens/>
      <w:jc w:val="both"/>
    </w:pPr>
    <w:rPr>
      <w:rFonts w:ascii="Verdana" w:eastAsia="Times New Roman" w:hAnsi="Verdana"/>
      <w:szCs w:val="24"/>
      <w:lang w:eastAsia="ar-SA"/>
    </w:rPr>
  </w:style>
  <w:style w:type="character" w:customStyle="1" w:styleId="NoSpacingChar">
    <w:name w:val="No Spacing Char"/>
    <w:link w:val="NoSpacing"/>
    <w:uiPriority w:val="1"/>
    <w:rsid w:val="007E2554"/>
    <w:rPr>
      <w:rFonts w:ascii="Verdana" w:eastAsia="Times New Roman" w:hAnsi="Verdana"/>
      <w:szCs w:val="24"/>
      <w:lang w:eastAsia="ar-SA" w:bidi="ar-SA"/>
    </w:rPr>
  </w:style>
  <w:style w:type="paragraph" w:styleId="BodyText">
    <w:name w:val="Body Text"/>
    <w:basedOn w:val="Normal"/>
    <w:link w:val="BodyTextChar"/>
    <w:unhideWhenUsed/>
    <w:rsid w:val="00643FBC"/>
    <w:pPr>
      <w:spacing w:after="120"/>
    </w:pPr>
  </w:style>
  <w:style w:type="character" w:customStyle="1" w:styleId="BodyTextChar">
    <w:name w:val="Body Text Char"/>
    <w:link w:val="BodyText"/>
    <w:rsid w:val="00643FBC"/>
    <w:rPr>
      <w:sz w:val="22"/>
      <w:szCs w:val="22"/>
      <w:lang w:val="en-US" w:eastAsia="en-US"/>
    </w:rPr>
  </w:style>
  <w:style w:type="character" w:customStyle="1" w:styleId="135pt">
    <w:name w:val="Основен текст + 13.5 pt"/>
    <w:aliases w:val="Удебелен"/>
    <w:rsid w:val="002D3C8B"/>
    <w:rPr>
      <w:rFonts w:ascii="Times New Roman" w:hAnsi="Times New Roman"/>
      <w:b/>
      <w:spacing w:val="0"/>
      <w:sz w:val="27"/>
    </w:rPr>
  </w:style>
  <w:style w:type="character" w:customStyle="1" w:styleId="Bodytext0">
    <w:name w:val="Body text_"/>
    <w:link w:val="BodyText1"/>
    <w:uiPriority w:val="99"/>
    <w:rsid w:val="002D3C8B"/>
    <w:rPr>
      <w:sz w:val="21"/>
      <w:szCs w:val="21"/>
      <w:shd w:val="clear" w:color="auto" w:fill="FFFFFF"/>
    </w:rPr>
  </w:style>
  <w:style w:type="paragraph" w:customStyle="1" w:styleId="BodyText1">
    <w:name w:val="Body Text1"/>
    <w:basedOn w:val="Normal"/>
    <w:link w:val="Bodytext0"/>
    <w:uiPriority w:val="99"/>
    <w:rsid w:val="002D3C8B"/>
    <w:pPr>
      <w:shd w:val="clear" w:color="auto" w:fill="FFFFFF"/>
      <w:spacing w:before="360" w:after="180" w:line="285" w:lineRule="exact"/>
      <w:jc w:val="both"/>
    </w:pPr>
    <w:rPr>
      <w:sz w:val="21"/>
      <w:szCs w:val="21"/>
      <w:lang w:val="x-none" w:eastAsia="x-none"/>
    </w:rPr>
  </w:style>
  <w:style w:type="character" w:customStyle="1" w:styleId="ListParagraphChar">
    <w:name w:val="List Paragraph Char"/>
    <w:link w:val="ListParagraph"/>
    <w:uiPriority w:val="34"/>
    <w:locked/>
    <w:rsid w:val="003F0D8F"/>
    <w:rPr>
      <w:rFonts w:ascii="Times New Roman" w:eastAsia="Times New Roman" w:hAnsi="Times New Roman"/>
      <w:color w:val="000000"/>
      <w:spacing w:val="1"/>
      <w:sz w:val="24"/>
      <w:szCs w:val="24"/>
      <w:lang w:eastAsia="en-US"/>
    </w:rPr>
  </w:style>
  <w:style w:type="paragraph" w:customStyle="1" w:styleId="p50">
    <w:name w:val="p50"/>
    <w:basedOn w:val="Normal"/>
    <w:link w:val="p50Char"/>
    <w:rsid w:val="001C16F3"/>
    <w:pPr>
      <w:tabs>
        <w:tab w:val="left" w:pos="760"/>
      </w:tabs>
      <w:spacing w:after="0" w:line="240" w:lineRule="atLeast"/>
      <w:ind w:left="720" w:hanging="720"/>
      <w:jc w:val="both"/>
    </w:pPr>
    <w:rPr>
      <w:rFonts w:ascii="CG Times" w:eastAsia="Times New Roman" w:hAnsi="CG Times"/>
      <w:snapToGrid w:val="0"/>
      <w:color w:val="000000"/>
      <w:sz w:val="24"/>
      <w:szCs w:val="24"/>
    </w:rPr>
  </w:style>
  <w:style w:type="character" w:customStyle="1" w:styleId="p50Char">
    <w:name w:val="p50 Char"/>
    <w:link w:val="p50"/>
    <w:rsid w:val="001C16F3"/>
    <w:rPr>
      <w:rFonts w:ascii="CG Times" w:eastAsia="Times New Roman" w:hAnsi="CG Times"/>
      <w:snapToGrid w:val="0"/>
      <w:color w:val="000000"/>
      <w:sz w:val="24"/>
      <w:szCs w:val="24"/>
      <w:lang w:val="en-US" w:eastAsia="en-US"/>
    </w:rPr>
  </w:style>
  <w:style w:type="character" w:customStyle="1" w:styleId="Heading3Char">
    <w:name w:val="Heading 3 Char"/>
    <w:link w:val="Heading3"/>
    <w:rsid w:val="00FF0276"/>
    <w:rPr>
      <w:rFonts w:ascii="Arial" w:eastAsia="Times New Roman" w:hAnsi="Arial" w:cs="Arial"/>
      <w:b/>
      <w:bCs/>
      <w:i/>
      <w:sz w:val="26"/>
      <w:szCs w:val="26"/>
      <w:lang w:val="en-US" w:eastAsia="en-US"/>
    </w:rPr>
  </w:style>
  <w:style w:type="character" w:customStyle="1" w:styleId="Heading4Char">
    <w:name w:val="Heading 4 Char"/>
    <w:link w:val="Heading4"/>
    <w:rsid w:val="00FF0276"/>
    <w:rPr>
      <w:rFonts w:eastAsia="Times New Roman" w:cs="Calibri"/>
      <w:b/>
      <w:bCs/>
      <w:sz w:val="28"/>
      <w:szCs w:val="28"/>
      <w:lang w:eastAsia="en-US"/>
    </w:rPr>
  </w:style>
  <w:style w:type="character" w:customStyle="1" w:styleId="Heading5Char">
    <w:name w:val="Heading 5 Char"/>
    <w:link w:val="Heading5"/>
    <w:rsid w:val="00FF0276"/>
    <w:rPr>
      <w:rFonts w:eastAsia="Times New Roman" w:cs="Calibri"/>
      <w:b/>
      <w:bCs/>
      <w:i/>
      <w:iCs/>
      <w:sz w:val="26"/>
      <w:szCs w:val="26"/>
      <w:lang w:eastAsia="en-US"/>
    </w:rPr>
  </w:style>
  <w:style w:type="character" w:customStyle="1" w:styleId="Heading6Char">
    <w:name w:val="Heading 6 Char"/>
    <w:link w:val="Heading6"/>
    <w:rsid w:val="00FF0276"/>
    <w:rPr>
      <w:rFonts w:ascii="Times New Roman" w:eastAsia="Times New Roman" w:hAnsi="Times New Roman"/>
      <w:b/>
      <w:bCs/>
      <w:sz w:val="22"/>
      <w:szCs w:val="22"/>
      <w:lang w:val="en-GB" w:eastAsia="ar-SA"/>
    </w:rPr>
  </w:style>
  <w:style w:type="character" w:customStyle="1" w:styleId="Heading7Char">
    <w:name w:val="Heading 7 Char"/>
    <w:link w:val="Heading7"/>
    <w:rsid w:val="00FF0276"/>
    <w:rPr>
      <w:rFonts w:eastAsia="Times New Roman"/>
      <w:sz w:val="24"/>
      <w:szCs w:val="24"/>
      <w:lang w:val="en-GB" w:eastAsia="en-US"/>
    </w:rPr>
  </w:style>
  <w:style w:type="paragraph" w:styleId="Title">
    <w:name w:val="Title"/>
    <w:basedOn w:val="Normal"/>
    <w:link w:val="TitleChar"/>
    <w:qFormat/>
    <w:rsid w:val="00FF0276"/>
    <w:pPr>
      <w:spacing w:after="0" w:line="240" w:lineRule="auto"/>
      <w:jc w:val="center"/>
    </w:pPr>
    <w:rPr>
      <w:rFonts w:ascii="Times New Roman" w:eastAsia="Times New Roman" w:hAnsi="Times New Roman"/>
      <w:b/>
      <w:bCs/>
      <w:sz w:val="28"/>
      <w:szCs w:val="28"/>
      <w:lang w:val="x-none"/>
    </w:rPr>
  </w:style>
  <w:style w:type="character" w:customStyle="1" w:styleId="TitleChar">
    <w:name w:val="Title Char"/>
    <w:link w:val="Title"/>
    <w:rsid w:val="00FF0276"/>
    <w:rPr>
      <w:rFonts w:ascii="Times New Roman" w:eastAsia="Times New Roman" w:hAnsi="Times New Roman"/>
      <w:b/>
      <w:bCs/>
      <w:sz w:val="28"/>
      <w:szCs w:val="28"/>
      <w:lang w:eastAsia="en-US"/>
    </w:rPr>
  </w:style>
  <w:style w:type="character" w:styleId="Strong">
    <w:name w:val="Strong"/>
    <w:qFormat/>
    <w:rsid w:val="00FF0276"/>
    <w:rPr>
      <w:b/>
      <w:bCs/>
    </w:rPr>
  </w:style>
  <w:style w:type="paragraph" w:customStyle="1" w:styleId="1">
    <w:name w:val="Без разредка1"/>
    <w:aliases w:val="Heading1,Гл.т."/>
    <w:link w:val="a"/>
    <w:uiPriority w:val="1"/>
    <w:qFormat/>
    <w:rsid w:val="00FF0276"/>
    <w:rPr>
      <w:sz w:val="22"/>
      <w:szCs w:val="22"/>
      <w:lang w:eastAsia="en-US"/>
    </w:rPr>
  </w:style>
  <w:style w:type="character" w:customStyle="1" w:styleId="a">
    <w:name w:val="Без разредка Знак"/>
    <w:link w:val="1"/>
    <w:uiPriority w:val="1"/>
    <w:locked/>
    <w:rsid w:val="00FF0276"/>
    <w:rPr>
      <w:sz w:val="22"/>
      <w:szCs w:val="22"/>
      <w:lang w:eastAsia="en-US" w:bidi="ar-SA"/>
    </w:rPr>
  </w:style>
  <w:style w:type="paragraph" w:customStyle="1" w:styleId="10">
    <w:name w:val="Стил1"/>
    <w:basedOn w:val="Heading3"/>
    <w:link w:val="11"/>
    <w:qFormat/>
    <w:rsid w:val="00FF0276"/>
    <w:pPr>
      <w:tabs>
        <w:tab w:val="num" w:pos="615"/>
      </w:tabs>
      <w:spacing w:before="0" w:after="0"/>
      <w:ind w:left="615" w:hanging="435"/>
      <w:jc w:val="both"/>
    </w:pPr>
    <w:rPr>
      <w:rFonts w:ascii="Times New Roman" w:hAnsi="Times New Roman"/>
      <w:b w:val="0"/>
      <w:bCs w:val="0"/>
      <w:i w:val="0"/>
      <w:sz w:val="24"/>
      <w:szCs w:val="24"/>
    </w:rPr>
  </w:style>
  <w:style w:type="character" w:customStyle="1" w:styleId="11">
    <w:name w:val="Стил1 Знак"/>
    <w:link w:val="10"/>
    <w:rsid w:val="00FF0276"/>
    <w:rPr>
      <w:rFonts w:ascii="Times New Roman" w:eastAsia="Times New Roman" w:hAnsi="Times New Roman"/>
      <w:sz w:val="24"/>
      <w:szCs w:val="24"/>
      <w:lang w:val="en-US" w:eastAsia="en-US"/>
    </w:rPr>
  </w:style>
  <w:style w:type="character" w:customStyle="1" w:styleId="52">
    <w:name w:val="Заглавие #52"/>
    <w:rsid w:val="00FF0276"/>
    <w:rPr>
      <w:b/>
      <w:bCs/>
      <w:sz w:val="21"/>
      <w:szCs w:val="21"/>
      <w:lang w:bidi="ar-SA"/>
    </w:rPr>
  </w:style>
  <w:style w:type="paragraph" w:customStyle="1" w:styleId="Default">
    <w:name w:val="Default"/>
    <w:rsid w:val="00FF0276"/>
    <w:pPr>
      <w:autoSpaceDE w:val="0"/>
      <w:autoSpaceDN w:val="0"/>
      <w:adjustRightInd w:val="0"/>
    </w:pPr>
    <w:rPr>
      <w:rFonts w:ascii="Times New Roman" w:eastAsia="Times New Roman" w:hAnsi="Times New Roman"/>
      <w:color w:val="000000"/>
      <w:sz w:val="24"/>
      <w:szCs w:val="24"/>
    </w:rPr>
  </w:style>
  <w:style w:type="character" w:customStyle="1" w:styleId="12">
    <w:name w:val="Основен текст + Удебелен1"/>
    <w:uiPriority w:val="99"/>
    <w:rsid w:val="00FF0276"/>
    <w:rPr>
      <w:rFonts w:ascii="Times New Roman" w:hAnsi="Times New Roman" w:cs="Times New Roman" w:hint="default"/>
      <w:b/>
      <w:bCs/>
      <w:sz w:val="22"/>
      <w:szCs w:val="22"/>
      <w:shd w:val="clear" w:color="auto" w:fill="FFFFFF"/>
    </w:rPr>
  </w:style>
  <w:style w:type="character" w:customStyle="1" w:styleId="2">
    <w:name w:val="Основен текст (2)_"/>
    <w:link w:val="210"/>
    <w:uiPriority w:val="99"/>
    <w:locked/>
    <w:rsid w:val="00FF0276"/>
    <w:rPr>
      <w:b/>
      <w:bCs/>
      <w:sz w:val="21"/>
      <w:szCs w:val="21"/>
      <w:shd w:val="clear" w:color="auto" w:fill="FFFFFF"/>
    </w:rPr>
  </w:style>
  <w:style w:type="paragraph" w:customStyle="1" w:styleId="210">
    <w:name w:val="Основен текст (2)1"/>
    <w:basedOn w:val="Normal"/>
    <w:link w:val="2"/>
    <w:uiPriority w:val="99"/>
    <w:rsid w:val="00FF0276"/>
    <w:pPr>
      <w:shd w:val="clear" w:color="auto" w:fill="FFFFFF"/>
      <w:spacing w:before="1860" w:after="240" w:line="240" w:lineRule="atLeast"/>
      <w:ind w:hanging="660"/>
      <w:jc w:val="both"/>
    </w:pPr>
    <w:rPr>
      <w:b/>
      <w:bCs/>
      <w:sz w:val="21"/>
      <w:szCs w:val="21"/>
      <w:lang w:val="x-none" w:eastAsia="x-none"/>
    </w:rPr>
  </w:style>
  <w:style w:type="character" w:customStyle="1" w:styleId="Bodytext20">
    <w:name w:val="Body text (2)_"/>
    <w:link w:val="Bodytext21"/>
    <w:rsid w:val="00FF0276"/>
    <w:rPr>
      <w:shd w:val="clear" w:color="auto" w:fill="FFFFFF"/>
    </w:rPr>
  </w:style>
  <w:style w:type="character" w:customStyle="1" w:styleId="Bodytext2Calibri">
    <w:name w:val="Body text (2) + Calibri"/>
    <w:aliases w:val="10.5 pt,Spacing 2 pt,Bold,7 pt,Spacing 0 pt,9.5 pt,12 pt"/>
    <w:rsid w:val="00FF0276"/>
    <w:rPr>
      <w:rFonts w:ascii="Calibri" w:eastAsia="Calibri" w:hAnsi="Calibri" w:cs="Calibri"/>
      <w:color w:val="000000"/>
      <w:spacing w:val="0"/>
      <w:w w:val="100"/>
      <w:position w:val="0"/>
      <w:sz w:val="21"/>
      <w:szCs w:val="21"/>
      <w:shd w:val="clear" w:color="auto" w:fill="FFFFFF"/>
      <w:lang w:val="bg-BG" w:eastAsia="bg-BG" w:bidi="bg-BG"/>
    </w:rPr>
  </w:style>
  <w:style w:type="character" w:customStyle="1" w:styleId="Bodytext2PalatinoLinotype">
    <w:name w:val="Body text (2) + Palatino Linotype"/>
    <w:aliases w:val="8 pt,6 pt"/>
    <w:rsid w:val="00FF0276"/>
    <w:rPr>
      <w:rFonts w:ascii="Palatino Linotype" w:eastAsia="Palatino Linotype" w:hAnsi="Palatino Linotype" w:cs="Palatino Linotype"/>
      <w:color w:val="000000"/>
      <w:spacing w:val="0"/>
      <w:w w:val="100"/>
      <w:position w:val="0"/>
      <w:sz w:val="16"/>
      <w:szCs w:val="16"/>
      <w:shd w:val="clear" w:color="auto" w:fill="FFFFFF"/>
      <w:lang w:val="bg-BG" w:eastAsia="bg-BG" w:bidi="bg-BG"/>
    </w:rPr>
  </w:style>
  <w:style w:type="paragraph" w:customStyle="1" w:styleId="Bodytext21">
    <w:name w:val="Body text (2)"/>
    <w:basedOn w:val="Normal"/>
    <w:link w:val="Bodytext20"/>
    <w:rsid w:val="00FF0276"/>
    <w:pPr>
      <w:widowControl w:val="0"/>
      <w:shd w:val="clear" w:color="auto" w:fill="FFFFFF"/>
      <w:spacing w:after="0" w:line="240" w:lineRule="auto"/>
    </w:pPr>
    <w:rPr>
      <w:sz w:val="20"/>
      <w:szCs w:val="20"/>
      <w:lang w:val="x-none" w:eastAsia="x-none"/>
    </w:rPr>
  </w:style>
  <w:style w:type="table" w:styleId="TableGrid">
    <w:name w:val="Table Grid"/>
    <w:basedOn w:val="TableNormal"/>
    <w:uiPriority w:val="59"/>
    <w:rsid w:val="00FF027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8C412D"/>
  </w:style>
  <w:style w:type="numbering" w:customStyle="1" w:styleId="NoList2">
    <w:name w:val="No List2"/>
    <w:next w:val="NoList"/>
    <w:uiPriority w:val="99"/>
    <w:semiHidden/>
    <w:unhideWhenUsed/>
    <w:rsid w:val="00A52B97"/>
  </w:style>
  <w:style w:type="table" w:customStyle="1" w:styleId="TableGrid1">
    <w:name w:val="Table Grid1"/>
    <w:basedOn w:val="TableNormal"/>
    <w:next w:val="TableGrid"/>
    <w:uiPriority w:val="59"/>
    <w:rsid w:val="00A52B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52B97"/>
    <w:rPr>
      <w:sz w:val="22"/>
      <w:szCs w:val="22"/>
      <w:lang w:val="en-US" w:eastAsia="en-US"/>
    </w:rPr>
  </w:style>
  <w:style w:type="table" w:customStyle="1" w:styleId="TableGrid2">
    <w:name w:val="Table Grid2"/>
    <w:basedOn w:val="TableNormal"/>
    <w:next w:val="TableGrid"/>
    <w:uiPriority w:val="39"/>
    <w:rsid w:val="0097586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97586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5475">
      <w:bodyDiv w:val="1"/>
      <w:marLeft w:val="0"/>
      <w:marRight w:val="0"/>
      <w:marTop w:val="0"/>
      <w:marBottom w:val="0"/>
      <w:divBdr>
        <w:top w:val="none" w:sz="0" w:space="0" w:color="auto"/>
        <w:left w:val="none" w:sz="0" w:space="0" w:color="auto"/>
        <w:bottom w:val="none" w:sz="0" w:space="0" w:color="auto"/>
        <w:right w:val="none" w:sz="0" w:space="0" w:color="auto"/>
      </w:divBdr>
    </w:div>
    <w:div w:id="80203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eb.apis.bg/p.php?i=2752471"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eb.apis.bg/p.php?i=275247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B3066703D7FF4A9FFE16C560D84D9A" ma:contentTypeVersion="8" ma:contentTypeDescription="Create a new document." ma:contentTypeScope="" ma:versionID="16d122788ed93de452891e1e354fd4df">
  <xsd:schema xmlns:xsd="http://www.w3.org/2001/XMLSchema" xmlns:p="http://schemas.microsoft.com/office/2006/metadata/properties" xmlns:ns2="b1f3b5ea-2115-432e-8ddc-6d5e77145f65" targetNamespace="http://schemas.microsoft.com/office/2006/metadata/properties" ma:root="true" ma:fieldsID="80e40b42aaafcc1fc45d0605628f2660" ns2:_="">
    <xsd:import namespace="b1f3b5ea-2115-432e-8ddc-6d5e77145f65"/>
    <xsd:element name="properties">
      <xsd:complexType>
        <xsd:sequence>
          <xsd:element name="documentManagement">
            <xsd:complexType>
              <xsd:all>
                <xsd:element ref="ns2:PublicOrder" minOccurs="0"/>
                <xsd:element ref="ns2:DocDescription" minOccurs="0"/>
                <xsd:element ref="ns2:DocExpirationDate" minOccurs="0"/>
                <xsd:element ref="ns2:DocTitle" minOccurs="0"/>
                <xsd:element ref="ns2:IsFromAccountant" minOccurs="0"/>
              </xsd:all>
            </xsd:complexType>
          </xsd:element>
        </xsd:sequence>
      </xsd:complexType>
    </xsd:element>
  </xsd:schema>
  <xsd:schema xmlns:xsd="http://www.w3.org/2001/XMLSchema" xmlns:dms="http://schemas.microsoft.com/office/2006/documentManagement/types" targetNamespace="b1f3b5ea-2115-432e-8ddc-6d5e77145f65" elementFormDefault="qualified">
    <xsd:import namespace="http://schemas.microsoft.com/office/2006/documentManagement/types"/>
    <xsd:element name="PublicOrder" ma:index="8" nillable="true" ma:displayName="PublicOrder" ma:list="{a20cc6e1-ce53-4bc2-a22c-b2c7923bb3d4}" ma:internalName="PublicOrder" ma:readOnly="false" ma:showField="ID">
      <xsd:simpleType>
        <xsd:restriction base="dms:Lookup"/>
      </xsd:simpleType>
    </xsd:element>
    <xsd:element name="DocDescription" ma:index="9" nillable="true" ma:displayName="DocDescription" ma:internalName="DocDescription">
      <xsd:simpleType>
        <xsd:restriction base="dms:Note"/>
      </xsd:simpleType>
    </xsd:element>
    <xsd:element name="DocExpirationDate" ma:index="10" nillable="true" ma:displayName="DocExpirationDate" ma:default="Скрий след крайния срок за изтегляне на документацията" ma:format="RadioButtons" ma:internalName="DocExpirationDate">
      <xsd:simpleType>
        <xsd:restriction base="dms:Choice">
          <xsd:enumeration value="Скрий след крайния срок за изтегляне на документацията"/>
          <xsd:enumeration value="Скрий след крайния срок за подаване на оферти"/>
        </xsd:restriction>
      </xsd:simpleType>
    </xsd:element>
    <xsd:element name="DocTitle" ma:index="11" nillable="true" ma:displayName="DocTitle" ma:internalName="DocTitle">
      <xsd:simpleType>
        <xsd:restriction base="dms:Note"/>
      </xsd:simpleType>
    </xsd:element>
    <xsd:element name="IsFromAccountant" ma:index="12" nillable="true" ma:displayName="IsFromAccountant" ma:default="0" ma:internalName="IsFromAccounta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Title xmlns="b1f3b5ea-2115-432e-8ddc-6d5e77145f65">ТТ001854 Проект на договор</DocTitle>
    <DocDescription xmlns="b1f3b5ea-2115-432e-8ddc-6d5e77145f65" xsi:nil="true"/>
    <DocExpirationDate xmlns="b1f3b5ea-2115-432e-8ddc-6d5e77145f65" xsi:nil="true"/>
    <IsFromAccountant xmlns="b1f3b5ea-2115-432e-8ddc-6d5e77145f65">false</IsFromAccountant>
    <PublicOrder xmlns="b1f3b5ea-2115-432e-8ddc-6d5e77145f65">1593</PublicOrder>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C7076-2113-4CAB-B8D3-A558B675BF94}">
  <ds:schemaRefs>
    <ds:schemaRef ds:uri="http://schemas.microsoft.com/sharepoint/v3/contenttype/forms"/>
  </ds:schemaRefs>
</ds:datastoreItem>
</file>

<file path=customXml/itemProps2.xml><?xml version="1.0" encoding="utf-8"?>
<ds:datastoreItem xmlns:ds="http://schemas.openxmlformats.org/officeDocument/2006/customXml" ds:itemID="{AC240754-98CE-40A3-86CD-413990B28BBF}">
  <ds:schemaRefs>
    <ds:schemaRef ds:uri="http://schemas.microsoft.com/office/2006/metadata/longProperties"/>
  </ds:schemaRefs>
</ds:datastoreItem>
</file>

<file path=customXml/itemProps3.xml><?xml version="1.0" encoding="utf-8"?>
<ds:datastoreItem xmlns:ds="http://schemas.openxmlformats.org/officeDocument/2006/customXml" ds:itemID="{749E339E-6CEB-4310-B761-D05F79BB0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3b5ea-2115-432e-8ddc-6d5e77145f6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0027E56-B5E4-4F11-8AFC-39A6785A39B5}">
  <ds:schemaRefs>
    <ds:schemaRef ds:uri="http://schemas.microsoft.com/office/2006/metadata/properties"/>
    <ds:schemaRef ds:uri="http://schemas.microsoft.com/office/infopath/2007/PartnerControls"/>
    <ds:schemaRef ds:uri="b1f3b5ea-2115-432e-8ddc-6d5e77145f65"/>
  </ds:schemaRefs>
</ds:datastoreItem>
</file>

<file path=customXml/itemProps5.xml><?xml version="1.0" encoding="utf-8"?>
<ds:datastoreItem xmlns:ds="http://schemas.openxmlformats.org/officeDocument/2006/customXml" ds:itemID="{14590126-2DF2-4E4D-89F8-D4C36CAD8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26</Pages>
  <Words>9997</Words>
  <Characters>56984</Characters>
  <Application>Microsoft Office Word</Application>
  <DocSecurity>0</DocSecurity>
  <Lines>474</Lines>
  <Paragraphs>133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66848</CharactersWithSpaces>
  <SharedDoc>false</SharedDoc>
  <HLinks>
    <vt:vector size="12" baseType="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Hristina D. Deneva</dc:creator>
  <cp:keywords/>
  <cp:lastModifiedBy>Petkova, Elena</cp:lastModifiedBy>
  <cp:revision>3</cp:revision>
  <cp:lastPrinted>2018-04-20T13:55:00Z</cp:lastPrinted>
  <dcterms:created xsi:type="dcterms:W3CDTF">2019-08-27T13:34:00Z</dcterms:created>
  <dcterms:modified xsi:type="dcterms:W3CDTF">2019-08-27T14:05:00Z</dcterms:modified>
</cp:coreProperties>
</file>